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D42D5D" w14:textId="77777777" w:rsidR="00CD2698" w:rsidRPr="00B83CE0" w:rsidRDefault="00CD2698" w:rsidP="00CD2698">
      <w:pPr>
        <w:pStyle w:val="Heading1"/>
        <w:pBdr>
          <w:top w:val="double" w:sz="4" w:space="1" w:color="auto"/>
          <w:bottom w:val="double" w:sz="4" w:space="1" w:color="auto"/>
        </w:pBdr>
        <w:spacing w:before="0"/>
        <w:rPr>
          <w:rFonts w:eastAsia="Times New Roman"/>
          <w:smallCaps/>
          <w:color w:val="000000" w:themeColor="text1"/>
        </w:rPr>
      </w:pPr>
      <w:bookmarkStart w:id="0" w:name="_GoBack"/>
      <w:bookmarkEnd w:id="0"/>
      <w:r w:rsidRPr="440E8A66">
        <w:rPr>
          <w:rFonts w:ascii="Times New Roman" w:eastAsia="Times New Roman" w:hAnsi="Times New Roman" w:cs="Times New Roman"/>
          <w:smallCaps/>
          <w:color w:val="000000" w:themeColor="text1"/>
        </w:rPr>
        <w:t xml:space="preserve">                Appendix R: Maintaining the Biosecurity of Desecheo Island</w:t>
      </w:r>
    </w:p>
    <w:p w14:paraId="77D42D5E" w14:textId="77777777" w:rsidR="00CD2698" w:rsidRDefault="00CD2698" w:rsidP="00CD2698">
      <w:pPr>
        <w:spacing w:after="0" w:line="240" w:lineRule="auto"/>
        <w:ind w:left="180"/>
        <w:rPr>
          <w:rFonts w:ascii="Calibri" w:eastAsia="Times New Roman" w:hAnsi="Calibri" w:cs="Calibri"/>
        </w:rPr>
      </w:pPr>
    </w:p>
    <w:p w14:paraId="77D42D5F" w14:textId="77777777" w:rsidR="00EF32EA" w:rsidRPr="00CD2698" w:rsidRDefault="440E8A66" w:rsidP="00EF32EA">
      <w:pPr>
        <w:jc w:val="center"/>
        <w:rPr>
          <w:rFonts w:cs="Times New Roman"/>
          <w:b/>
        </w:rPr>
      </w:pPr>
      <w:r w:rsidRPr="440E8A66">
        <w:rPr>
          <w:rFonts w:ascii="Times New Roman" w:eastAsia="Times New Roman" w:hAnsi="Times New Roman" w:cs="Times New Roman"/>
        </w:rPr>
        <w:t xml:space="preserve"> </w:t>
      </w:r>
      <w:r w:rsidRPr="440E8A66">
        <w:rPr>
          <w:rFonts w:ascii="Times New Roman" w:eastAsia="Times New Roman" w:hAnsi="Times New Roman" w:cs="Times New Roman"/>
          <w:b/>
          <w:bCs/>
        </w:rPr>
        <w:t>INTRODUCTION</w:t>
      </w:r>
    </w:p>
    <w:p w14:paraId="77D42D60" w14:textId="77777777" w:rsidR="00696455" w:rsidRPr="00CD2698" w:rsidRDefault="0034578E" w:rsidP="007E40CC">
      <w:pPr>
        <w:tabs>
          <w:tab w:val="left" w:pos="9159"/>
        </w:tabs>
        <w:spacing w:before="15" w:after="0"/>
        <w:ind w:right="201"/>
        <w:jc w:val="both"/>
        <w:rPr>
          <w:rFonts w:eastAsia="Calibri" w:cs="Times New Roman"/>
          <w:spacing w:val="1"/>
        </w:rPr>
      </w:pPr>
      <w:r w:rsidRPr="440E8A66">
        <w:rPr>
          <w:rFonts w:ascii="Times New Roman,Calibri" w:eastAsia="Times New Roman,Calibri" w:hAnsi="Times New Roman,Calibri" w:cs="Times New Roman,Calibri"/>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ec</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re</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spacing w:val="-1"/>
        </w:rPr>
        <w:t>er</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po</w:t>
      </w:r>
      <w:r w:rsidRPr="440E8A66">
        <w:rPr>
          <w:rFonts w:ascii="Times New Roman,Calibri" w:eastAsia="Times New Roman,Calibri" w:hAnsi="Times New Roman,Calibri" w:cs="Times New Roman,Calibri"/>
          <w:spacing w:val="1"/>
        </w:rPr>
        <w:t>li</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gn</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3"/>
        </w:rPr>
        <w:t>c</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ec</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4"/>
        </w:rPr>
        <w:t>m</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om</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 xml:space="preserve">he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3"/>
        </w:rPr>
        <w:t>a</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8"/>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pon</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or</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aj</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e</w:t>
      </w:r>
      <w:r w:rsidRPr="440E8A66">
        <w:rPr>
          <w:rFonts w:ascii="Times New Roman,Calibri" w:eastAsia="Times New Roman,Calibri" w:hAnsi="Times New Roman,Calibri" w:cs="Times New Roman,Calibri"/>
          <w:spacing w:val="1"/>
        </w:rPr>
        <w:t>x</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3"/>
        </w:rPr>
        <w:t>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ons</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on</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 xml:space="preserve">. </w:t>
      </w:r>
      <w:r w:rsidRPr="440E8A66">
        <w:rPr>
          <w:rFonts w:ascii="Times New Roman,Calibri" w:eastAsia="Times New Roman,Calibri" w:hAnsi="Times New Roman,Calibri" w:cs="Times New Roman,Calibri"/>
          <w:spacing w:val="-1"/>
        </w:rPr>
        <w:t>H</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spacing w:val="1"/>
        </w:rPr>
        <w:t>ll</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ec</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s b</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spacing w:val="-1"/>
        </w:rPr>
        <w:t>ea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y</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mp</w:t>
      </w:r>
      <w:r w:rsidRPr="440E8A66">
        <w:rPr>
          <w:rFonts w:ascii="Times New Roman,Calibri" w:eastAsia="Times New Roman,Calibri" w:hAnsi="Times New Roman,Calibri" w:cs="Times New Roman,Calibri"/>
          <w:spacing w:val="-1"/>
        </w:rPr>
        <w:t>ac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by</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3"/>
        </w:rPr>
        <w:t>i</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on</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eo 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ough</w:t>
      </w:r>
      <w:r w:rsidRPr="440E8A66">
        <w:rPr>
          <w:rFonts w:ascii="Times New Roman,Calibri" w:eastAsia="Times New Roman,Calibri" w:hAnsi="Times New Roman,Calibri" w:cs="Times New Roman,Calibri"/>
          <w:spacing w:val="-2"/>
        </w:rPr>
        <w:t xml:space="preserve"> 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re</w:t>
      </w:r>
      <w:r w:rsidRPr="440E8A66">
        <w:rPr>
          <w:rFonts w:ascii="Times New Roman,Calibri" w:eastAsia="Times New Roman,Calibri" w:hAnsi="Times New Roman,Calibri" w:cs="Times New Roman,Calibri"/>
        </w:rPr>
        <w:t>mov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l</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nv</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s b</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ongo</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1980</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4"/>
        </w:rPr>
        <w:t>o</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1"/>
        </w:rPr>
        <w:t>ff</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w</w:t>
      </w:r>
      <w:r w:rsidRPr="440E8A66">
        <w:rPr>
          <w:rFonts w:ascii="Times New Roman,Calibri" w:eastAsia="Times New Roman,Calibri" w:hAnsi="Times New Roman,Calibri" w:cs="Times New Roman,Calibri"/>
          <w:spacing w:val="1"/>
        </w:rPr>
        <w:t>il</w:t>
      </w:r>
      <w:r w:rsidRPr="440E8A66">
        <w:rPr>
          <w:rFonts w:ascii="Times New Roman,Calibri" w:eastAsia="Times New Roman,Calibri" w:hAnsi="Times New Roman,Calibri" w:cs="Times New Roman,Calibri"/>
        </w:rPr>
        <w:t xml:space="preserve">l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1"/>
        </w:rPr>
        <w:t>ll</w:t>
      </w:r>
      <w:r w:rsidRPr="440E8A66">
        <w:rPr>
          <w:rFonts w:ascii="Times New Roman,Calibri" w:eastAsia="Times New Roman,Calibri" w:hAnsi="Times New Roman,Calibri" w:cs="Times New Roman,Calibri"/>
        </w:rPr>
        <w:t>ow</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3"/>
        </w:rPr>
        <w:t>e</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1"/>
        </w:rPr>
        <w:t xml:space="preserve"> r</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1"/>
        </w:rPr>
        <w:t xml:space="preserve"> a</w:t>
      </w:r>
      <w:r w:rsidRPr="440E8A66">
        <w:rPr>
          <w:rFonts w:ascii="Times New Roman,Calibri" w:eastAsia="Times New Roman,Calibri" w:hAnsi="Times New Roman,Calibri" w:cs="Times New Roman,Calibri"/>
        </w:rPr>
        <w:t>s a</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aj</w:t>
      </w:r>
      <w:r w:rsidRPr="440E8A66">
        <w:rPr>
          <w:rFonts w:ascii="Times New Roman,Calibri" w:eastAsia="Times New Roman,Calibri" w:hAnsi="Times New Roman,Calibri" w:cs="Times New Roman,Calibri"/>
          <w:spacing w:val="4"/>
        </w:rPr>
        <w:t>o</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ree</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ound</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or</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ea</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2"/>
        </w:rPr>
        <w:t xml:space="preserve"> 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4"/>
        </w:rPr>
        <w:t>m</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 b</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fi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1"/>
        </w:rPr>
        <w:t>ff</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 xml:space="preserve">s </w:t>
      </w:r>
      <w:r w:rsidRPr="440E8A66">
        <w:rPr>
          <w:rFonts w:ascii="Times New Roman,Calibri" w:eastAsia="Times New Roman,Calibri" w:hAnsi="Times New Roman,Calibri" w:cs="Times New Roman,Calibri"/>
          <w:spacing w:val="-1"/>
        </w:rPr>
        <w:t>cr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rPr>
        <w:t>l</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v</w:t>
      </w:r>
      <w:r w:rsidRPr="440E8A66">
        <w:rPr>
          <w:rFonts w:ascii="Times New Roman,Calibri" w:eastAsia="Times New Roman,Calibri" w:hAnsi="Times New Roman,Calibri" w:cs="Times New Roman,Calibri"/>
          <w:spacing w:val="3"/>
        </w:rPr>
        <w:t>e</w:t>
      </w:r>
      <w:r w:rsidRPr="440E8A66">
        <w:rPr>
          <w:rFonts w:ascii="Times New Roman,Calibri" w:eastAsia="Times New Roman,Calibri" w:hAnsi="Times New Roman,Calibri" w:cs="Times New Roman,Calibri"/>
        </w:rPr>
        <w:t>nt</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odu</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ons</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of</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non</w:t>
      </w:r>
      <w:r w:rsidRPr="440E8A66">
        <w:rPr>
          <w:rFonts w:ascii="Times New Roman,Calibri" w:eastAsia="Times New Roman,Calibri" w:hAnsi="Times New Roman,Calibri" w:cs="Times New Roman,Calibri"/>
          <w:spacing w:val="4"/>
        </w:rPr>
        <w:t>-</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2"/>
        </w:rPr>
        <w:t xml:space="preserve">e, </w:t>
      </w:r>
      <w:r w:rsidRPr="440E8A66">
        <w:rPr>
          <w:rFonts w:ascii="Times New Roman,Calibri" w:eastAsia="Times New Roman,Calibri" w:hAnsi="Times New Roman,Calibri" w:cs="Times New Roman,Calibri"/>
        </w:rPr>
        <w:t>mon</w:t>
      </w:r>
      <w:r w:rsidRPr="440E8A66">
        <w:rPr>
          <w:rFonts w:ascii="Times New Roman,Calibri" w:eastAsia="Times New Roman,Calibri" w:hAnsi="Times New Roman,Calibri" w:cs="Times New Roman,Calibri"/>
          <w:spacing w:val="1"/>
        </w:rPr>
        <w:t>g</w:t>
      </w:r>
      <w:r w:rsidRPr="440E8A66">
        <w:rPr>
          <w:rFonts w:ascii="Times New Roman,Calibri" w:eastAsia="Times New Roman,Calibri" w:hAnsi="Times New Roman,Calibri" w:cs="Times New Roman,Calibri"/>
        </w:rPr>
        <w:t>oo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i/>
          <w:iCs/>
          <w:spacing w:val="-1"/>
        </w:rPr>
        <w:t>Ha</w:t>
      </w:r>
      <w:r w:rsidRPr="440E8A66">
        <w:rPr>
          <w:rFonts w:ascii="Times New Roman,Calibri" w:eastAsia="Times New Roman,Calibri" w:hAnsi="Times New Roman,Calibri" w:cs="Times New Roman,Calibri"/>
          <w:i/>
          <w:iCs/>
        </w:rPr>
        <w:t>rr</w:t>
      </w:r>
      <w:r w:rsidRPr="440E8A66">
        <w:rPr>
          <w:rFonts w:ascii="Times New Roman,Calibri" w:eastAsia="Times New Roman,Calibri" w:hAnsi="Times New Roman,Calibri" w:cs="Times New Roman,Calibri"/>
          <w:i/>
          <w:iCs/>
          <w:spacing w:val="1"/>
        </w:rPr>
        <w:t>i</w:t>
      </w:r>
      <w:r w:rsidRPr="440E8A66">
        <w:rPr>
          <w:rFonts w:ascii="Times New Roman,Calibri" w:eastAsia="Times New Roman,Calibri" w:hAnsi="Times New Roman,Calibri" w:cs="Times New Roman,Calibri"/>
          <w:i/>
          <w:iCs/>
          <w:spacing w:val="-2"/>
        </w:rPr>
        <w:t>s</w:t>
      </w:r>
      <w:r w:rsidRPr="440E8A66">
        <w:rPr>
          <w:rFonts w:ascii="Times New Roman,Calibri" w:eastAsia="Times New Roman,Calibri" w:hAnsi="Times New Roman,Calibri" w:cs="Times New Roman,Calibri"/>
          <w:i/>
          <w:iCs/>
          <w:spacing w:val="1"/>
        </w:rPr>
        <w:t>i</w:t>
      </w:r>
      <w:r w:rsidRPr="440E8A66">
        <w:rPr>
          <w:rFonts w:ascii="Times New Roman,Calibri" w:eastAsia="Times New Roman,Calibri" w:hAnsi="Times New Roman,Calibri" w:cs="Times New Roman,Calibri"/>
          <w:i/>
          <w:iCs/>
        </w:rPr>
        <w:t>a</w:t>
      </w:r>
      <w:r w:rsidRPr="440E8A66">
        <w:rPr>
          <w:rFonts w:ascii="Times New Roman,Calibri" w:eastAsia="Times New Roman,Calibri" w:hAnsi="Times New Roman,Calibri" w:cs="Times New Roman,Calibri"/>
          <w:i/>
          <w:iCs/>
          <w:spacing w:val="-2"/>
        </w:rPr>
        <w:t xml:space="preserve"> </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spacing w:val="3"/>
        </w:rPr>
        <w:t>c</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us</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ea</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ybug,</w:t>
      </w:r>
      <w:r w:rsidRPr="440E8A66">
        <w:rPr>
          <w:rFonts w:ascii="Times New Roman,Calibri" w:eastAsia="Times New Roman,Calibri" w:hAnsi="Times New Roman,Calibri" w:cs="Times New Roman,Calibri"/>
          <w:spacing w:val="-9"/>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nd</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wee</w:t>
      </w:r>
      <w:r w:rsidRPr="440E8A66">
        <w:rPr>
          <w:rFonts w:ascii="Times New Roman,Calibri" w:eastAsia="Times New Roman,Calibri" w:hAnsi="Times New Roman,Calibri" w:cs="Times New Roman,Calibri"/>
        </w:rPr>
        <w:t>ds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po</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 xml:space="preserve">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1"/>
        </w:rPr>
        <w:t>re</w:t>
      </w:r>
      <w:r w:rsidRPr="440E8A66">
        <w:rPr>
          <w:rFonts w:ascii="Times New Roman,Calibri" w:eastAsia="Times New Roman,Calibri" w:hAnsi="Times New Roman,Calibri" w:cs="Times New Roman,Calibri"/>
          <w:spacing w:val="3"/>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k</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3"/>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3"/>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spacing w:val="4"/>
        </w:rPr>
        <w:t>b</w:t>
      </w:r>
      <w:r w:rsidRPr="440E8A66">
        <w:rPr>
          <w:rFonts w:ascii="Times New Roman,Calibri" w:eastAsia="Times New Roman,Calibri" w:hAnsi="Times New Roman,Calibri" w:cs="Times New Roman,Calibri"/>
        </w:rPr>
        <w:t>ut</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ny</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non- n</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l</w:t>
      </w:r>
      <w:r w:rsidRPr="440E8A66">
        <w:rPr>
          <w:rFonts w:ascii="Times New Roman,Calibri" w:eastAsia="Times New Roman,Calibri" w:hAnsi="Times New Roman,Calibri" w:cs="Times New Roman,Calibri"/>
        </w:rPr>
        <w:t>ud</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rPr>
        <w:t>p</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s</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3"/>
        </w:rPr>
        <w:t>a</w:t>
      </w:r>
      <w:r w:rsidRPr="440E8A66">
        <w:rPr>
          <w:rFonts w:ascii="Times New Roman,Calibri" w:eastAsia="Times New Roman,Calibri" w:hAnsi="Times New Roman,Calibri" w:cs="Times New Roman,Calibri"/>
          <w:spacing w:val="-1"/>
        </w:rPr>
        <w:t>r</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spacing w:val="4"/>
        </w:rPr>
        <w:t>n</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5"/>
        </w:rPr>
        <w:t>i</w:t>
      </w:r>
      <w:r w:rsidRPr="440E8A66">
        <w:rPr>
          <w:rFonts w:ascii="Times New Roman,Calibri" w:eastAsia="Times New Roman,Calibri" w:hAnsi="Times New Roman,Calibri" w:cs="Times New Roman,Calibri"/>
          <w:spacing w:val="1"/>
        </w:rPr>
        <w:t>v</w:t>
      </w:r>
      <w:r w:rsidRPr="440E8A66">
        <w:rPr>
          <w:rFonts w:ascii="Times New Roman,Calibri" w:eastAsia="Times New Roman,Calibri" w:hAnsi="Times New Roman,Calibri" w:cs="Times New Roman,Calibri"/>
        </w:rPr>
        <w:t>e</w:t>
      </w:r>
      <w:r w:rsidRPr="440E8A66">
        <w:rPr>
          <w:rFonts w:ascii="Times New Roman,Calibri" w:eastAsia="Times New Roman,Calibri" w:hAnsi="Times New Roman,Calibri" w:cs="Times New Roman,Calibri"/>
          <w:spacing w:val="-6"/>
        </w:rPr>
        <w:t xml:space="preserve">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2"/>
        </w:rPr>
        <w:t>P</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2"/>
        </w:rPr>
        <w:t>e</w:t>
      </w:r>
      <w:r w:rsidRPr="440E8A66">
        <w:rPr>
          <w:rFonts w:ascii="Times New Roman,Calibri" w:eastAsia="Times New Roman,Calibri" w:hAnsi="Times New Roman,Calibri" w:cs="Times New Roman,Calibri"/>
          <w:spacing w:val="3"/>
        </w:rPr>
        <w:t>r</w:t>
      </w:r>
      <w:r w:rsidRPr="440E8A66">
        <w:rPr>
          <w:rFonts w:ascii="Times New Roman,Calibri" w:eastAsia="Times New Roman,Calibri" w:hAnsi="Times New Roman,Calibri" w:cs="Times New Roman,Calibri"/>
        </w:rPr>
        <w:t>to</w:t>
      </w:r>
      <w:r w:rsidRPr="440E8A66">
        <w:rPr>
          <w:rFonts w:ascii="Times New Roman,Calibri" w:eastAsia="Times New Roman,Calibri" w:hAnsi="Times New Roman,Calibri" w:cs="Times New Roman,Calibri"/>
          <w:spacing w:val="-7"/>
        </w:rPr>
        <w:t xml:space="preserve"> </w:t>
      </w:r>
      <w:r w:rsidRPr="440E8A66">
        <w:rPr>
          <w:rFonts w:ascii="Times New Roman,Calibri" w:eastAsia="Times New Roman,Calibri" w:hAnsi="Times New Roman,Calibri" w:cs="Times New Roman,Calibri"/>
        </w:rPr>
        <w:t>R</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c</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4"/>
        </w:rPr>
        <w:t xml:space="preserve"> </w:t>
      </w:r>
      <w:r w:rsidRPr="440E8A66">
        <w:rPr>
          <w:rFonts w:ascii="Times New Roman,Calibri" w:eastAsia="Times New Roman,Calibri" w:hAnsi="Times New Roman,Calibri" w:cs="Times New Roman,Calibri"/>
        </w:rPr>
        <w:t>b</w:t>
      </w:r>
      <w:r w:rsidRPr="440E8A66">
        <w:rPr>
          <w:rFonts w:ascii="Times New Roman,Calibri" w:eastAsia="Times New Roman,Calibri" w:hAnsi="Times New Roman,Calibri" w:cs="Times New Roman,Calibri"/>
          <w:spacing w:val="4"/>
        </w:rPr>
        <w:t>u</w:t>
      </w:r>
      <w:r w:rsidRPr="440E8A66">
        <w:rPr>
          <w:rFonts w:ascii="Times New Roman,Calibri" w:eastAsia="Times New Roman,Calibri" w:hAnsi="Times New Roman,Calibri" w:cs="Times New Roman,Calibri"/>
        </w:rPr>
        <w:t>t</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 xml:space="preserve">not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ound</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rPr>
        <w:t>on</w:t>
      </w:r>
      <w:r w:rsidRPr="440E8A66">
        <w:rPr>
          <w:rFonts w:ascii="Times New Roman,Calibri" w:eastAsia="Times New Roman,Calibri" w:hAnsi="Times New Roman,Calibri" w:cs="Times New Roman,Calibri"/>
          <w:spacing w:val="-1"/>
        </w:rPr>
        <w:t xml:space="preserve"> </w:t>
      </w:r>
      <w:r w:rsidRPr="440E8A66">
        <w:rPr>
          <w:rFonts w:ascii="Times New Roman,Calibri" w:eastAsia="Times New Roman,Calibri" w:hAnsi="Times New Roman,Calibri" w:cs="Times New Roman,Calibri"/>
          <w:spacing w:val="1"/>
        </w:rPr>
        <w:t>D</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ec</w:t>
      </w:r>
      <w:r w:rsidRPr="440E8A66">
        <w:rPr>
          <w:rFonts w:ascii="Times New Roman,Calibri" w:eastAsia="Times New Roman,Calibri" w:hAnsi="Times New Roman,Calibri" w:cs="Times New Roman,Calibri"/>
          <w:spacing w:val="4"/>
        </w:rPr>
        <w:t>h</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o)</w:t>
      </w:r>
      <w:r w:rsidRPr="440E8A66">
        <w:rPr>
          <w:rFonts w:ascii="Times New Roman,Calibri" w:eastAsia="Times New Roman,Calibri" w:hAnsi="Times New Roman,Calibri" w:cs="Times New Roman,Calibri"/>
          <w:spacing w:val="-5"/>
        </w:rPr>
        <w:t xml:space="preserve"> </w:t>
      </w:r>
      <w:r w:rsidRPr="440E8A66">
        <w:rPr>
          <w:rFonts w:ascii="Times New Roman,Calibri" w:eastAsia="Times New Roman,Calibri" w:hAnsi="Times New Roman,Calibri" w:cs="Times New Roman,Calibri"/>
        </w:rPr>
        <w:t>h</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 xml:space="preserve">s </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rPr>
        <w:t>he po</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n</w:t>
      </w:r>
      <w:r w:rsidRPr="440E8A66">
        <w:rPr>
          <w:rFonts w:ascii="Times New Roman,Calibri" w:eastAsia="Times New Roman,Calibri" w:hAnsi="Times New Roman,Calibri" w:cs="Times New Roman,Calibri"/>
          <w:spacing w:val="-2"/>
        </w:rPr>
        <w:t>t</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l</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spacing w:val="1"/>
        </w:rPr>
        <w:t>f</w:t>
      </w:r>
      <w:r w:rsidRPr="440E8A66">
        <w:rPr>
          <w:rFonts w:ascii="Times New Roman,Calibri" w:eastAsia="Times New Roman,Calibri" w:hAnsi="Times New Roman,Calibri" w:cs="Times New Roman,Calibri"/>
        </w:rPr>
        <w:t xml:space="preserve">or </w:t>
      </w:r>
      <w:r w:rsidRPr="440E8A66">
        <w:rPr>
          <w:rFonts w:ascii="Times New Roman,Calibri" w:eastAsia="Times New Roman,Calibri" w:hAnsi="Times New Roman,Calibri" w:cs="Times New Roman,Calibri"/>
          <w:spacing w:val="-1"/>
        </w:rPr>
        <w:t>ca</w:t>
      </w:r>
      <w:r w:rsidRPr="440E8A66">
        <w:rPr>
          <w:rFonts w:ascii="Times New Roman,Calibri" w:eastAsia="Times New Roman,Calibri" w:hAnsi="Times New Roman,Calibri" w:cs="Times New Roman,Calibri"/>
        </w:rPr>
        <w:t>u</w:t>
      </w:r>
      <w:r w:rsidRPr="440E8A66">
        <w:rPr>
          <w:rFonts w:ascii="Times New Roman,Calibri" w:eastAsia="Times New Roman,Calibri" w:hAnsi="Times New Roman,Calibri" w:cs="Times New Roman,Calibri"/>
          <w:spacing w:val="2"/>
        </w:rPr>
        <w:t>s</w:t>
      </w:r>
      <w:r w:rsidRPr="440E8A66">
        <w:rPr>
          <w:rFonts w:ascii="Times New Roman,Calibri" w:eastAsia="Times New Roman,Calibri" w:hAnsi="Times New Roman,Calibri" w:cs="Times New Roman,Calibri"/>
          <w:spacing w:val="1"/>
        </w:rPr>
        <w:t>i</w:t>
      </w:r>
      <w:r w:rsidRPr="440E8A66">
        <w:rPr>
          <w:rFonts w:ascii="Times New Roman,Calibri" w:eastAsia="Times New Roman,Calibri" w:hAnsi="Times New Roman,Calibri" w:cs="Times New Roman,Calibri"/>
        </w:rPr>
        <w:t>ng</w:t>
      </w:r>
      <w:r w:rsidRPr="440E8A66">
        <w:rPr>
          <w:rFonts w:ascii="Times New Roman,Calibri" w:eastAsia="Times New Roman,Calibri" w:hAnsi="Times New Roman,Calibri" w:cs="Times New Roman,Calibri"/>
          <w:spacing w:val="-2"/>
        </w:rPr>
        <w:t xml:space="preserve"> </w:t>
      </w:r>
      <w:r w:rsidRPr="440E8A66">
        <w:rPr>
          <w:rFonts w:ascii="Times New Roman,Calibri" w:eastAsia="Times New Roman,Calibri" w:hAnsi="Times New Roman,Calibri" w:cs="Times New Roman,Calibri"/>
        </w:rPr>
        <w:t>d</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m</w:t>
      </w:r>
      <w:r w:rsidRPr="440E8A66">
        <w:rPr>
          <w:rFonts w:ascii="Times New Roman,Calibri" w:eastAsia="Times New Roman,Calibri" w:hAnsi="Times New Roman,Calibri" w:cs="Times New Roman,Calibri"/>
          <w:spacing w:val="-1"/>
        </w:rPr>
        <w:t>a</w:t>
      </w:r>
      <w:r w:rsidRPr="440E8A66">
        <w:rPr>
          <w:rFonts w:ascii="Times New Roman,Calibri" w:eastAsia="Times New Roman,Calibri" w:hAnsi="Times New Roman,Calibri" w:cs="Times New Roman,Calibri"/>
        </w:rPr>
        <w:t>g</w:t>
      </w:r>
      <w:r w:rsidRPr="440E8A66">
        <w:rPr>
          <w:rFonts w:ascii="Times New Roman,Calibri" w:eastAsia="Times New Roman,Calibri" w:hAnsi="Times New Roman,Calibri" w:cs="Times New Roman,Calibri"/>
          <w:spacing w:val="-1"/>
        </w:rPr>
        <w:t>e</w:t>
      </w:r>
      <w:r w:rsidRPr="440E8A66">
        <w:rPr>
          <w:rFonts w:ascii="Times New Roman,Calibri" w:eastAsia="Times New Roman,Calibri" w:hAnsi="Times New Roman,Calibri" w:cs="Times New Roman,Calibri"/>
        </w:rPr>
        <w:t>.</w:t>
      </w:r>
      <w:r w:rsidRPr="440E8A66">
        <w:rPr>
          <w:rFonts w:ascii="Times New Roman,Calibri" w:eastAsia="Times New Roman,Calibri" w:hAnsi="Times New Roman,Calibri" w:cs="Times New Roman,Calibri"/>
          <w:spacing w:val="-5"/>
        </w:rPr>
        <w:t xml:space="preserve"> </w:t>
      </w:r>
    </w:p>
    <w:p w14:paraId="77D42D61" w14:textId="77777777" w:rsidR="00696455" w:rsidRPr="00CD2698" w:rsidRDefault="00696455" w:rsidP="00865795">
      <w:pPr>
        <w:spacing w:before="15" w:after="0"/>
        <w:ind w:left="160" w:right="201"/>
        <w:jc w:val="center"/>
        <w:rPr>
          <w:rFonts w:eastAsia="Calibri" w:cs="Times New Roman"/>
        </w:rPr>
      </w:pPr>
    </w:p>
    <w:p w14:paraId="77D42D62" w14:textId="77777777" w:rsidR="00EF32EA" w:rsidRPr="00CD2698" w:rsidRDefault="440E8A66" w:rsidP="00865795">
      <w:pPr>
        <w:jc w:val="center"/>
        <w:rPr>
          <w:rFonts w:cs="Times New Roman"/>
          <w:b/>
        </w:rPr>
      </w:pPr>
      <w:r w:rsidRPr="440E8A66">
        <w:rPr>
          <w:rFonts w:ascii="Times New Roman" w:eastAsia="Times New Roman" w:hAnsi="Times New Roman" w:cs="Times New Roman"/>
          <w:b/>
          <w:bCs/>
        </w:rPr>
        <w:t>PURPOSE</w:t>
      </w:r>
    </w:p>
    <w:p w14:paraId="77D42D63" w14:textId="77777777" w:rsidR="007B6F98" w:rsidRPr="00CD2698" w:rsidRDefault="440E8A66" w:rsidP="00CD2698">
      <w:pPr>
        <w:jc w:val="both"/>
        <w:rPr>
          <w:rFonts w:cs="Times New Roman"/>
        </w:rPr>
      </w:pPr>
      <w:r w:rsidRPr="440E8A66">
        <w:rPr>
          <w:rFonts w:ascii="Times New Roman" w:eastAsia="Times New Roman" w:hAnsi="Times New Roman" w:cs="Times New Roman"/>
        </w:rPr>
        <w:t>The purpose of this biosecurity plan is to provide guidelines to implement effective and sustainable biosecurity measures to protect Desecheo Island. Desecheo is currently being restored via the eradication of multiple invasive species. These eradications will provide significant conservation benefits that can only be maintained if the island is kept free of such species. This plan provides measures that will prevent, detect, and respond to the introduction of non-native species. The focus is primarily on rodents and invertebrate pests. Prevention measures tend to be the most practical and cost effective, and are emphasized most heavily to ensure this plan is financially sustainable.</w:t>
      </w:r>
    </w:p>
    <w:p w14:paraId="77D42D64" w14:textId="77777777" w:rsidR="000F6876" w:rsidRPr="00CD2698" w:rsidRDefault="000F6876" w:rsidP="007B6F98">
      <w:pPr>
        <w:ind w:firstLine="720"/>
        <w:jc w:val="both"/>
        <w:rPr>
          <w:rFonts w:cs="Times New Roman"/>
        </w:rPr>
      </w:pPr>
    </w:p>
    <w:p w14:paraId="77D42D65" w14:textId="77777777" w:rsidR="000F6876" w:rsidRPr="00CD2698" w:rsidRDefault="440E8A66" w:rsidP="000F6876">
      <w:pPr>
        <w:ind w:firstLine="720"/>
        <w:jc w:val="center"/>
        <w:rPr>
          <w:rFonts w:cs="Times New Roman"/>
          <w:b/>
        </w:rPr>
      </w:pPr>
      <w:r w:rsidRPr="440E8A66">
        <w:rPr>
          <w:rFonts w:ascii="Times New Roman" w:eastAsia="Times New Roman" w:hAnsi="Times New Roman" w:cs="Times New Roman"/>
          <w:b/>
          <w:bCs/>
        </w:rPr>
        <w:t>ACCESS TO DESECHEO ISLAND</w:t>
      </w:r>
    </w:p>
    <w:p w14:paraId="77D42D66" w14:textId="77777777" w:rsidR="00A471A9" w:rsidRPr="00CD2698" w:rsidRDefault="00A63500" w:rsidP="00CD2698">
      <w:pPr>
        <w:ind w:firstLine="720"/>
        <w:jc w:val="both"/>
      </w:pPr>
      <w:r w:rsidRPr="440E8A66">
        <w:rPr>
          <w:rFonts w:ascii="Times New Roman" w:eastAsia="Times New Roman" w:hAnsi="Times New Roman" w:cs="Times New Roman"/>
        </w:rPr>
        <w:t>The Desecheo National Wildlife Refuge (NWR) is administered by the United States Fish and Wildlife Service (USFWS) under the Caribbean Islands NWR Complex.  The waters within a .5 mile radius around the island are designated as a Marine Reserve and a no-take zone by the Puerto Rico Department of Natural and E</w:t>
      </w:r>
      <w:r w:rsidR="00C20F52" w:rsidRPr="440E8A66">
        <w:rPr>
          <w:rFonts w:ascii="Times New Roman" w:eastAsia="Times New Roman" w:hAnsi="Times New Roman" w:cs="Times New Roman"/>
        </w:rPr>
        <w:t xml:space="preserve">nvironmental Resources (DNER). </w:t>
      </w:r>
      <w:r w:rsidR="00304357" w:rsidRPr="440E8A66">
        <w:rPr>
          <w:rFonts w:ascii="Times New Roman" w:eastAsia="Times New Roman" w:hAnsi="Times New Roman" w:cs="Times New Roman"/>
        </w:rPr>
        <w:t xml:space="preserve">The access to the island is restricted due to the presence of unexploded ordinance (UXO); only refuge personnel and other government agencies are allowed to visit the island. </w:t>
      </w:r>
      <w:r w:rsidR="006538A7" w:rsidRPr="440E8A66">
        <w:rPr>
          <w:rFonts w:ascii="Times New Roman" w:eastAsia="Times New Roman" w:hAnsi="Times New Roman" w:cs="Times New Roman"/>
        </w:rPr>
        <w:t>A limited number of Special Use Permits</w:t>
      </w:r>
      <w:r w:rsidR="006D059D" w:rsidRPr="440E8A66">
        <w:rPr>
          <w:rFonts w:ascii="Times New Roman" w:eastAsia="Times New Roman" w:hAnsi="Times New Roman" w:cs="Times New Roman"/>
        </w:rPr>
        <w:t xml:space="preserve"> (SUP)</w:t>
      </w:r>
      <w:r w:rsidR="006538A7" w:rsidRPr="440E8A66">
        <w:rPr>
          <w:rFonts w:ascii="Times New Roman" w:eastAsia="Times New Roman" w:hAnsi="Times New Roman" w:cs="Times New Roman"/>
        </w:rPr>
        <w:t xml:space="preserve"> may be issued for purposes necessary for management of the island’s resources (Table 1).  </w:t>
      </w:r>
      <w:r w:rsidR="00A471A9" w:rsidRPr="00CD2698">
        <w:t xml:space="preserve">           </w:t>
      </w:r>
      <w:bookmarkStart w:id="1" w:name="_Ref413329086"/>
    </w:p>
    <w:p w14:paraId="77D42D67" w14:textId="77777777" w:rsidR="00A471A9" w:rsidRPr="00CD2698" w:rsidRDefault="00A471A9" w:rsidP="00A471A9">
      <w:pPr>
        <w:pStyle w:val="Caption"/>
        <w:rPr>
          <w:rFonts w:cs="Times New Roman"/>
          <w:sz w:val="22"/>
          <w:szCs w:val="22"/>
        </w:rPr>
      </w:pPr>
      <w:r w:rsidRPr="440E8A66">
        <w:rPr>
          <w:rFonts w:ascii="Times New Roman" w:eastAsia="Times New Roman" w:hAnsi="Times New Roman" w:cs="Times New Roman"/>
          <w:sz w:val="22"/>
          <w:szCs w:val="22"/>
        </w:rPr>
        <w:t xml:space="preserve">Table </w:t>
      </w:r>
      <w:r w:rsidRPr="440E8A66">
        <w:fldChar w:fldCharType="begin"/>
      </w:r>
      <w:r w:rsidRPr="00CD2698">
        <w:rPr>
          <w:rFonts w:cs="Times New Roman"/>
          <w:sz w:val="22"/>
          <w:szCs w:val="22"/>
        </w:rPr>
        <w:instrText xml:space="preserve"> SEQ Table \* ARABIC </w:instrText>
      </w:r>
      <w:r w:rsidRPr="440E8A66">
        <w:rPr>
          <w:rFonts w:cs="Times New Roman"/>
          <w:sz w:val="22"/>
          <w:szCs w:val="22"/>
        </w:rPr>
        <w:fldChar w:fldCharType="separate"/>
      </w:r>
      <w:r w:rsidR="00CE4CDA">
        <w:rPr>
          <w:rFonts w:cs="Times New Roman"/>
          <w:noProof/>
          <w:sz w:val="22"/>
          <w:szCs w:val="22"/>
        </w:rPr>
        <w:t>1</w:t>
      </w:r>
      <w:r w:rsidRPr="440E8A66">
        <w:fldChar w:fldCharType="end"/>
      </w:r>
      <w:bookmarkEnd w:id="1"/>
      <w:r w:rsidRPr="440E8A66">
        <w:rPr>
          <w:rFonts w:ascii="Times New Roman" w:eastAsia="Times New Roman" w:hAnsi="Times New Roman" w:cs="Times New Roman"/>
          <w:sz w:val="22"/>
          <w:szCs w:val="22"/>
        </w:rPr>
        <w:t>. Parties/organizations that access Desecheo Island</w:t>
      </w:r>
    </w:p>
    <w:tbl>
      <w:tblPr>
        <w:tblStyle w:val="TableGrid"/>
        <w:tblpPr w:leftFromText="180" w:rightFromText="180" w:vertAnchor="text" w:horzAnchor="margin" w:tblpXSpec="center" w:tblpY="19"/>
        <w:tblW w:w="9576" w:type="dxa"/>
        <w:jc w:val="center"/>
        <w:tblLook w:val="04A0" w:firstRow="1" w:lastRow="0" w:firstColumn="1" w:lastColumn="0" w:noHBand="0" w:noVBand="1"/>
      </w:tblPr>
      <w:tblGrid>
        <w:gridCol w:w="4425"/>
        <w:gridCol w:w="2779"/>
        <w:gridCol w:w="2372"/>
      </w:tblGrid>
      <w:tr w:rsidR="00A471A9" w:rsidRPr="00CD2698" w14:paraId="77D42D6B" w14:textId="77777777" w:rsidTr="440E8A66">
        <w:trPr>
          <w:trHeight w:val="432"/>
          <w:jc w:val="center"/>
        </w:trPr>
        <w:tc>
          <w:tcPr>
            <w:tcW w:w="4425" w:type="dxa"/>
            <w:shd w:val="clear" w:color="auto" w:fill="D9D9D9" w:themeFill="background1" w:themeFillShade="D9"/>
            <w:vAlign w:val="center"/>
          </w:tcPr>
          <w:p w14:paraId="77D42D68" w14:textId="77777777" w:rsidR="00A471A9" w:rsidRPr="00CD2698" w:rsidRDefault="440E8A66" w:rsidP="00EB1C1A">
            <w:pPr>
              <w:jc w:val="center"/>
              <w:rPr>
                <w:rFonts w:cs="Times New Roman"/>
                <w:b/>
              </w:rPr>
            </w:pPr>
            <w:r w:rsidRPr="440E8A66">
              <w:rPr>
                <w:rFonts w:ascii="Times New Roman" w:eastAsia="Times New Roman" w:hAnsi="Times New Roman" w:cs="Times New Roman"/>
                <w:b/>
                <w:bCs/>
              </w:rPr>
              <w:t>Parties and Organizations</w:t>
            </w:r>
          </w:p>
        </w:tc>
        <w:tc>
          <w:tcPr>
            <w:tcW w:w="2779" w:type="dxa"/>
            <w:shd w:val="clear" w:color="auto" w:fill="D9D9D9" w:themeFill="background1" w:themeFillShade="D9"/>
            <w:vAlign w:val="center"/>
          </w:tcPr>
          <w:p w14:paraId="77D42D69" w14:textId="77777777" w:rsidR="00A471A9" w:rsidRPr="00CD2698" w:rsidRDefault="440E8A66" w:rsidP="00EB1C1A">
            <w:pPr>
              <w:jc w:val="center"/>
              <w:rPr>
                <w:rFonts w:cs="Times New Roman"/>
                <w:b/>
              </w:rPr>
            </w:pPr>
            <w:r w:rsidRPr="440E8A66">
              <w:rPr>
                <w:rFonts w:ascii="Times New Roman" w:eastAsia="Times New Roman" w:hAnsi="Times New Roman" w:cs="Times New Roman"/>
                <w:b/>
                <w:bCs/>
              </w:rPr>
              <w:t>Reason</w:t>
            </w:r>
          </w:p>
        </w:tc>
        <w:tc>
          <w:tcPr>
            <w:tcW w:w="2372" w:type="dxa"/>
            <w:shd w:val="clear" w:color="auto" w:fill="D9D9D9" w:themeFill="background1" w:themeFillShade="D9"/>
            <w:vAlign w:val="center"/>
          </w:tcPr>
          <w:p w14:paraId="77D42D6A" w14:textId="77777777" w:rsidR="00A471A9" w:rsidRPr="00CD2698" w:rsidRDefault="440E8A66" w:rsidP="00EB1C1A">
            <w:pPr>
              <w:jc w:val="center"/>
              <w:rPr>
                <w:rFonts w:cs="Times New Roman"/>
                <w:b/>
              </w:rPr>
            </w:pPr>
            <w:r w:rsidRPr="440E8A66">
              <w:rPr>
                <w:rFonts w:ascii="Times New Roman" w:eastAsia="Times New Roman" w:hAnsi="Times New Roman" w:cs="Times New Roman"/>
                <w:b/>
                <w:bCs/>
              </w:rPr>
              <w:t>Pathway</w:t>
            </w:r>
          </w:p>
        </w:tc>
      </w:tr>
      <w:tr w:rsidR="00A471A9" w:rsidRPr="00CD2698" w14:paraId="77D42D6F" w14:textId="77777777" w:rsidTr="440E8A66">
        <w:trPr>
          <w:jc w:val="center"/>
        </w:trPr>
        <w:tc>
          <w:tcPr>
            <w:tcW w:w="4425" w:type="dxa"/>
            <w:vAlign w:val="center"/>
          </w:tcPr>
          <w:p w14:paraId="77D42D6C" w14:textId="77777777" w:rsidR="00A471A9" w:rsidRPr="00CD2698" w:rsidRDefault="440E8A66" w:rsidP="006D059D">
            <w:pPr>
              <w:rPr>
                <w:rFonts w:cs="Times New Roman"/>
              </w:rPr>
            </w:pPr>
            <w:r w:rsidRPr="440E8A66">
              <w:rPr>
                <w:rFonts w:ascii="Times New Roman" w:eastAsia="Times New Roman" w:hAnsi="Times New Roman" w:cs="Times New Roman"/>
              </w:rPr>
              <w:t>Fish and Wildlife Service or entity with SUP</w:t>
            </w:r>
          </w:p>
        </w:tc>
        <w:tc>
          <w:tcPr>
            <w:tcW w:w="2779" w:type="dxa"/>
            <w:vAlign w:val="center"/>
          </w:tcPr>
          <w:p w14:paraId="77D42D6D" w14:textId="77777777" w:rsidR="00A471A9" w:rsidRPr="00CD2698" w:rsidRDefault="440E8A66" w:rsidP="006D059D">
            <w:pPr>
              <w:rPr>
                <w:rFonts w:cs="Times New Roman"/>
              </w:rPr>
            </w:pPr>
            <w:r w:rsidRPr="440E8A66">
              <w:rPr>
                <w:rFonts w:ascii="Times New Roman" w:eastAsia="Times New Roman" w:hAnsi="Times New Roman" w:cs="Times New Roman"/>
              </w:rPr>
              <w:t>monitoring, research, law enforcement</w:t>
            </w:r>
          </w:p>
        </w:tc>
        <w:tc>
          <w:tcPr>
            <w:tcW w:w="2372" w:type="dxa"/>
            <w:vAlign w:val="center"/>
          </w:tcPr>
          <w:p w14:paraId="77D42D6E" w14:textId="77777777" w:rsidR="00A471A9" w:rsidRPr="00CD2698" w:rsidRDefault="440E8A66" w:rsidP="006D059D">
            <w:pPr>
              <w:rPr>
                <w:rFonts w:cs="Times New Roman"/>
              </w:rPr>
            </w:pPr>
            <w:r w:rsidRPr="440E8A66">
              <w:rPr>
                <w:rFonts w:ascii="Times New Roman" w:eastAsia="Times New Roman" w:hAnsi="Times New Roman" w:cs="Times New Roman"/>
              </w:rPr>
              <w:t>USFWS, other agency or contracted boat or helicopter</w:t>
            </w:r>
          </w:p>
        </w:tc>
      </w:tr>
      <w:tr w:rsidR="00A471A9" w:rsidRPr="00CD2698" w14:paraId="77D42D73" w14:textId="77777777" w:rsidTr="440E8A66">
        <w:trPr>
          <w:jc w:val="center"/>
        </w:trPr>
        <w:tc>
          <w:tcPr>
            <w:tcW w:w="4425" w:type="dxa"/>
            <w:vAlign w:val="center"/>
          </w:tcPr>
          <w:p w14:paraId="77D42D70" w14:textId="77777777" w:rsidR="00A471A9" w:rsidRPr="00CD2698" w:rsidRDefault="440E8A66" w:rsidP="006D059D">
            <w:pPr>
              <w:rPr>
                <w:rFonts w:cs="Times New Roman"/>
              </w:rPr>
            </w:pPr>
            <w:r w:rsidRPr="440E8A66">
              <w:rPr>
                <w:rFonts w:ascii="Times New Roman" w:eastAsia="Times New Roman" w:hAnsi="Times New Roman" w:cs="Times New Roman"/>
              </w:rPr>
              <w:t>Puerto Rico Commonwealth Department of Natural Resources (DNER)</w:t>
            </w:r>
          </w:p>
        </w:tc>
        <w:tc>
          <w:tcPr>
            <w:tcW w:w="2779" w:type="dxa"/>
            <w:vAlign w:val="center"/>
          </w:tcPr>
          <w:p w14:paraId="77D42D71" w14:textId="77777777" w:rsidR="00A471A9" w:rsidRPr="00CD2698" w:rsidRDefault="440E8A66" w:rsidP="006D059D">
            <w:pPr>
              <w:rPr>
                <w:rFonts w:cs="Times New Roman"/>
              </w:rPr>
            </w:pPr>
            <w:r w:rsidRPr="440E8A66">
              <w:rPr>
                <w:rFonts w:ascii="Times New Roman" w:eastAsia="Times New Roman" w:hAnsi="Times New Roman" w:cs="Times New Roman"/>
              </w:rPr>
              <w:t>monitoring, research,  law enforcement</w:t>
            </w:r>
          </w:p>
        </w:tc>
        <w:tc>
          <w:tcPr>
            <w:tcW w:w="2372" w:type="dxa"/>
            <w:vAlign w:val="center"/>
          </w:tcPr>
          <w:p w14:paraId="77D42D72" w14:textId="77777777" w:rsidR="00A471A9" w:rsidRPr="00CD2698" w:rsidRDefault="440E8A66" w:rsidP="006D059D">
            <w:pPr>
              <w:rPr>
                <w:rFonts w:cs="Times New Roman"/>
              </w:rPr>
            </w:pPr>
            <w:r w:rsidRPr="440E8A66">
              <w:rPr>
                <w:rFonts w:ascii="Times New Roman" w:eastAsia="Times New Roman" w:hAnsi="Times New Roman" w:cs="Times New Roman"/>
              </w:rPr>
              <w:t>USFWS, other agency or contracted boat or helicopter</w:t>
            </w:r>
          </w:p>
        </w:tc>
      </w:tr>
      <w:tr w:rsidR="00A471A9" w:rsidRPr="00CD2698" w14:paraId="77D42D77" w14:textId="77777777" w:rsidTr="440E8A66">
        <w:trPr>
          <w:jc w:val="center"/>
        </w:trPr>
        <w:tc>
          <w:tcPr>
            <w:tcW w:w="4425" w:type="dxa"/>
            <w:vAlign w:val="center"/>
          </w:tcPr>
          <w:p w14:paraId="77D42D74" w14:textId="77777777" w:rsidR="00A471A9" w:rsidRPr="00CD2698" w:rsidRDefault="440E8A66" w:rsidP="006D059D">
            <w:pPr>
              <w:rPr>
                <w:rFonts w:cs="Times New Roman"/>
                <w:lang w:val="es-PR"/>
              </w:rPr>
            </w:pPr>
            <w:r w:rsidRPr="440E8A66">
              <w:rPr>
                <w:rFonts w:ascii="Times New Roman" w:eastAsia="Times New Roman" w:hAnsi="Times New Roman" w:cs="Times New Roman"/>
                <w:lang w:val="es-PR"/>
              </w:rPr>
              <w:t>Fuerzas Unidas de R</w:t>
            </w:r>
            <w:r w:rsidRPr="440E8A66">
              <w:rPr>
                <w:rFonts w:asciiTheme="minorEastAsia" w:hAnsiTheme="minorEastAsia" w:cstheme="minorEastAsia"/>
                <w:lang w:val="es-PR"/>
              </w:rPr>
              <w:t>á</w:t>
            </w:r>
            <w:r w:rsidRPr="440E8A66">
              <w:rPr>
                <w:rFonts w:ascii="Times New Roman" w:eastAsia="Times New Roman" w:hAnsi="Times New Roman" w:cs="Times New Roman"/>
                <w:lang w:val="es-PR"/>
              </w:rPr>
              <w:t>pida Acci</w:t>
            </w:r>
            <w:r w:rsidRPr="440E8A66">
              <w:rPr>
                <w:rFonts w:asciiTheme="minorEastAsia" w:hAnsiTheme="minorEastAsia" w:cstheme="minorEastAsia"/>
                <w:lang w:val="es-PR"/>
              </w:rPr>
              <w:t>ó</w:t>
            </w:r>
            <w:r w:rsidRPr="440E8A66">
              <w:rPr>
                <w:rFonts w:ascii="Times New Roman" w:eastAsia="Times New Roman" w:hAnsi="Times New Roman" w:cs="Times New Roman"/>
                <w:lang w:val="es-PR"/>
              </w:rPr>
              <w:t xml:space="preserve">n (Puerto Rico </w:t>
            </w:r>
            <w:r w:rsidRPr="440E8A66">
              <w:rPr>
                <w:rFonts w:ascii="Times New Roman" w:eastAsia="Times New Roman" w:hAnsi="Times New Roman" w:cs="Times New Roman"/>
                <w:lang w:val="es-PR"/>
              </w:rPr>
              <w:lastRenderedPageBreak/>
              <w:t>Police, FURA)</w:t>
            </w:r>
          </w:p>
        </w:tc>
        <w:tc>
          <w:tcPr>
            <w:tcW w:w="2779" w:type="dxa"/>
            <w:vAlign w:val="center"/>
          </w:tcPr>
          <w:p w14:paraId="77D42D75" w14:textId="77777777" w:rsidR="00A471A9" w:rsidRPr="00CD2698" w:rsidRDefault="440E8A66" w:rsidP="006D059D">
            <w:pPr>
              <w:rPr>
                <w:rFonts w:cs="Times New Roman"/>
              </w:rPr>
            </w:pPr>
            <w:r w:rsidRPr="440E8A66">
              <w:rPr>
                <w:rFonts w:ascii="Times New Roman" w:eastAsia="Times New Roman" w:hAnsi="Times New Roman" w:cs="Times New Roman"/>
              </w:rPr>
              <w:lastRenderedPageBreak/>
              <w:t>law enforcement</w:t>
            </w:r>
          </w:p>
        </w:tc>
        <w:tc>
          <w:tcPr>
            <w:tcW w:w="2372" w:type="dxa"/>
            <w:vAlign w:val="center"/>
          </w:tcPr>
          <w:p w14:paraId="77D42D76" w14:textId="77777777" w:rsidR="00A471A9" w:rsidRPr="00CD2698" w:rsidRDefault="440E8A66" w:rsidP="006D059D">
            <w:pPr>
              <w:rPr>
                <w:rFonts w:cs="Times New Roman"/>
              </w:rPr>
            </w:pPr>
            <w:r w:rsidRPr="440E8A66">
              <w:rPr>
                <w:rFonts w:ascii="Times New Roman" w:eastAsia="Times New Roman" w:hAnsi="Times New Roman" w:cs="Times New Roman"/>
              </w:rPr>
              <w:t>Boat, helicopter</w:t>
            </w:r>
          </w:p>
        </w:tc>
      </w:tr>
      <w:tr w:rsidR="00A471A9" w:rsidRPr="00CD2698" w14:paraId="77D42D7B" w14:textId="77777777" w:rsidTr="440E8A66">
        <w:trPr>
          <w:jc w:val="center"/>
        </w:trPr>
        <w:tc>
          <w:tcPr>
            <w:tcW w:w="4425" w:type="dxa"/>
            <w:vAlign w:val="center"/>
          </w:tcPr>
          <w:p w14:paraId="77D42D78" w14:textId="77777777" w:rsidR="00A471A9" w:rsidRPr="00CD2698" w:rsidRDefault="440E8A66" w:rsidP="006D059D">
            <w:pPr>
              <w:rPr>
                <w:rFonts w:cs="Times New Roman"/>
              </w:rPr>
            </w:pPr>
            <w:r w:rsidRPr="440E8A66">
              <w:rPr>
                <w:rFonts w:ascii="Times New Roman" w:eastAsia="Times New Roman" w:hAnsi="Times New Roman" w:cs="Times New Roman"/>
              </w:rPr>
              <w:lastRenderedPageBreak/>
              <w:t>U.S. Coast Guard, U.S. Customs and Border Patrol, U.S. Immigration and Customs Enforcement</w:t>
            </w:r>
          </w:p>
        </w:tc>
        <w:tc>
          <w:tcPr>
            <w:tcW w:w="2779" w:type="dxa"/>
            <w:vAlign w:val="center"/>
          </w:tcPr>
          <w:p w14:paraId="77D42D79" w14:textId="77777777" w:rsidR="00A471A9" w:rsidRPr="00CD2698" w:rsidRDefault="440E8A66" w:rsidP="006D059D">
            <w:pPr>
              <w:rPr>
                <w:rFonts w:cs="Times New Roman"/>
              </w:rPr>
            </w:pPr>
            <w:r w:rsidRPr="440E8A66">
              <w:rPr>
                <w:rFonts w:ascii="Times New Roman" w:eastAsia="Times New Roman" w:hAnsi="Times New Roman" w:cs="Times New Roman"/>
              </w:rPr>
              <w:t>law enforcement</w:t>
            </w:r>
          </w:p>
        </w:tc>
        <w:tc>
          <w:tcPr>
            <w:tcW w:w="2372" w:type="dxa"/>
            <w:vAlign w:val="center"/>
          </w:tcPr>
          <w:p w14:paraId="77D42D7A" w14:textId="77777777" w:rsidR="00A471A9" w:rsidRPr="00CD2698" w:rsidRDefault="440E8A66" w:rsidP="006D059D">
            <w:pPr>
              <w:rPr>
                <w:rFonts w:cs="Times New Roman"/>
              </w:rPr>
            </w:pPr>
            <w:r w:rsidRPr="440E8A66">
              <w:rPr>
                <w:rFonts w:ascii="Times New Roman" w:eastAsia="Times New Roman" w:hAnsi="Times New Roman" w:cs="Times New Roman"/>
              </w:rPr>
              <w:t>boat, helicopter</w:t>
            </w:r>
          </w:p>
        </w:tc>
      </w:tr>
      <w:tr w:rsidR="00A471A9" w:rsidRPr="00CD2698" w14:paraId="77D42D7F" w14:textId="77777777" w:rsidTr="440E8A66">
        <w:trPr>
          <w:jc w:val="center"/>
        </w:trPr>
        <w:tc>
          <w:tcPr>
            <w:tcW w:w="4425" w:type="dxa"/>
            <w:vAlign w:val="center"/>
          </w:tcPr>
          <w:p w14:paraId="77D42D7C" w14:textId="77777777" w:rsidR="00A471A9" w:rsidRPr="00CD2698" w:rsidRDefault="440E8A66" w:rsidP="006D059D">
            <w:pPr>
              <w:rPr>
                <w:rFonts w:cs="Times New Roman"/>
              </w:rPr>
            </w:pPr>
            <w:r w:rsidRPr="440E8A66">
              <w:rPr>
                <w:rFonts w:ascii="Times New Roman" w:eastAsia="Times New Roman" w:hAnsi="Times New Roman" w:cs="Times New Roman"/>
              </w:rPr>
              <w:t>Puerto Rico Emergency Management</w:t>
            </w:r>
          </w:p>
        </w:tc>
        <w:tc>
          <w:tcPr>
            <w:tcW w:w="2779" w:type="dxa"/>
            <w:vAlign w:val="center"/>
          </w:tcPr>
          <w:p w14:paraId="77D42D7D" w14:textId="77777777" w:rsidR="00A471A9" w:rsidRPr="00CD2698" w:rsidRDefault="440E8A66" w:rsidP="006D059D">
            <w:pPr>
              <w:rPr>
                <w:rFonts w:cs="Times New Roman"/>
              </w:rPr>
            </w:pPr>
            <w:r w:rsidRPr="440E8A66">
              <w:rPr>
                <w:rFonts w:ascii="Times New Roman" w:eastAsia="Times New Roman" w:hAnsi="Times New Roman" w:cs="Times New Roman"/>
              </w:rPr>
              <w:t>search and rescue</w:t>
            </w:r>
          </w:p>
        </w:tc>
        <w:tc>
          <w:tcPr>
            <w:tcW w:w="2372" w:type="dxa"/>
            <w:vAlign w:val="center"/>
          </w:tcPr>
          <w:p w14:paraId="77D42D7E" w14:textId="77777777" w:rsidR="00A471A9" w:rsidRPr="00CD2698" w:rsidRDefault="440E8A66" w:rsidP="006D059D">
            <w:pPr>
              <w:rPr>
                <w:rFonts w:cs="Times New Roman"/>
              </w:rPr>
            </w:pPr>
            <w:r w:rsidRPr="440E8A66">
              <w:rPr>
                <w:rFonts w:ascii="Times New Roman" w:eastAsia="Times New Roman" w:hAnsi="Times New Roman" w:cs="Times New Roman"/>
              </w:rPr>
              <w:t>other agency boat or helicopter</w:t>
            </w:r>
          </w:p>
        </w:tc>
      </w:tr>
      <w:tr w:rsidR="00A471A9" w:rsidRPr="00CD2698" w14:paraId="77D42D83" w14:textId="77777777" w:rsidTr="440E8A66">
        <w:trPr>
          <w:jc w:val="center"/>
        </w:trPr>
        <w:tc>
          <w:tcPr>
            <w:tcW w:w="4425" w:type="dxa"/>
            <w:vAlign w:val="center"/>
          </w:tcPr>
          <w:p w14:paraId="77D42D80" w14:textId="77777777" w:rsidR="00A471A9" w:rsidRPr="00CD2698" w:rsidRDefault="440E8A66" w:rsidP="006D059D">
            <w:pPr>
              <w:rPr>
                <w:rFonts w:cs="Times New Roman"/>
              </w:rPr>
            </w:pPr>
            <w:r w:rsidRPr="440E8A66">
              <w:rPr>
                <w:rFonts w:ascii="Times New Roman" w:eastAsia="Times New Roman" w:hAnsi="Times New Roman" w:cs="Times New Roman"/>
              </w:rPr>
              <w:t>DNER permitted operator (not authorized to access island, only adjacent waters)</w:t>
            </w:r>
          </w:p>
        </w:tc>
        <w:tc>
          <w:tcPr>
            <w:tcW w:w="2779" w:type="dxa"/>
            <w:vAlign w:val="center"/>
          </w:tcPr>
          <w:p w14:paraId="77D42D81" w14:textId="77777777" w:rsidR="00A471A9" w:rsidRPr="00CD2698" w:rsidRDefault="440E8A66" w:rsidP="006D059D">
            <w:pPr>
              <w:rPr>
                <w:rFonts w:cs="Times New Roman"/>
              </w:rPr>
            </w:pPr>
            <w:r w:rsidRPr="440E8A66">
              <w:rPr>
                <w:rFonts w:ascii="Times New Roman" w:eastAsia="Times New Roman" w:hAnsi="Times New Roman" w:cs="Times New Roman"/>
              </w:rPr>
              <w:t>offshore tourism</w:t>
            </w:r>
          </w:p>
        </w:tc>
        <w:tc>
          <w:tcPr>
            <w:tcW w:w="2372" w:type="dxa"/>
            <w:vAlign w:val="center"/>
          </w:tcPr>
          <w:p w14:paraId="77D42D82" w14:textId="77777777" w:rsidR="00A471A9" w:rsidRPr="00CD2698" w:rsidRDefault="440E8A66" w:rsidP="006D059D">
            <w:pPr>
              <w:rPr>
                <w:rFonts w:cs="Times New Roman"/>
              </w:rPr>
            </w:pPr>
            <w:r w:rsidRPr="440E8A66">
              <w:rPr>
                <w:rFonts w:ascii="Times New Roman" w:eastAsia="Times New Roman" w:hAnsi="Times New Roman" w:cs="Times New Roman"/>
              </w:rPr>
              <w:t>Boat</w:t>
            </w:r>
          </w:p>
        </w:tc>
      </w:tr>
      <w:tr w:rsidR="00213051" w:rsidRPr="00CD2698" w14:paraId="77D42D87" w14:textId="77777777" w:rsidTr="440E8A66">
        <w:trPr>
          <w:jc w:val="center"/>
        </w:trPr>
        <w:tc>
          <w:tcPr>
            <w:tcW w:w="4425" w:type="dxa"/>
            <w:vAlign w:val="center"/>
          </w:tcPr>
          <w:p w14:paraId="77D42D84" w14:textId="77777777" w:rsidR="00213051" w:rsidRPr="00CD2698" w:rsidRDefault="440E8A66" w:rsidP="00213051">
            <w:pPr>
              <w:rPr>
                <w:rFonts w:cs="Times New Roman"/>
              </w:rPr>
            </w:pPr>
            <w:r w:rsidRPr="440E8A66">
              <w:rPr>
                <w:rFonts w:ascii="Times New Roman" w:eastAsia="Times New Roman" w:hAnsi="Times New Roman" w:cs="Times New Roman"/>
              </w:rPr>
              <w:t>U.S. Army Corps of Engineers</w:t>
            </w:r>
          </w:p>
        </w:tc>
        <w:tc>
          <w:tcPr>
            <w:tcW w:w="2779" w:type="dxa"/>
            <w:vAlign w:val="center"/>
          </w:tcPr>
          <w:p w14:paraId="77D42D85" w14:textId="77777777" w:rsidR="00213051" w:rsidRPr="00CD2698" w:rsidRDefault="440E8A66" w:rsidP="00213051">
            <w:pPr>
              <w:rPr>
                <w:rFonts w:cs="Times New Roman"/>
              </w:rPr>
            </w:pPr>
            <w:r w:rsidRPr="440E8A66">
              <w:rPr>
                <w:rFonts w:ascii="Times New Roman" w:eastAsia="Times New Roman" w:hAnsi="Times New Roman" w:cs="Times New Roman"/>
              </w:rPr>
              <w:t xml:space="preserve">survey and removal of unexploded ordnance </w:t>
            </w:r>
          </w:p>
        </w:tc>
        <w:tc>
          <w:tcPr>
            <w:tcW w:w="2372" w:type="dxa"/>
            <w:vAlign w:val="center"/>
          </w:tcPr>
          <w:p w14:paraId="77D42D86" w14:textId="77777777" w:rsidR="00213051" w:rsidRPr="00CD2698" w:rsidRDefault="440E8A66" w:rsidP="00213051">
            <w:pPr>
              <w:rPr>
                <w:rFonts w:cs="Times New Roman"/>
              </w:rPr>
            </w:pPr>
            <w:r w:rsidRPr="440E8A66">
              <w:rPr>
                <w:rFonts w:ascii="Times New Roman" w:eastAsia="Times New Roman" w:hAnsi="Times New Roman" w:cs="Times New Roman"/>
              </w:rPr>
              <w:t>other agency or contracted boat or helicopter</w:t>
            </w:r>
          </w:p>
        </w:tc>
      </w:tr>
    </w:tbl>
    <w:p w14:paraId="77D42D88" w14:textId="77777777" w:rsidR="00A63500" w:rsidRPr="00CD2698" w:rsidRDefault="00A63500" w:rsidP="00304357">
      <w:pPr>
        <w:ind w:firstLine="720"/>
        <w:jc w:val="both"/>
        <w:rPr>
          <w:rFonts w:cs="Times New Roman"/>
        </w:rPr>
      </w:pPr>
    </w:p>
    <w:p w14:paraId="77D42D89" w14:textId="77777777" w:rsidR="000B6E85" w:rsidRPr="00CD2698" w:rsidRDefault="440E8A66" w:rsidP="00456BCA">
      <w:pPr>
        <w:jc w:val="center"/>
        <w:rPr>
          <w:rFonts w:cs="Times New Roman"/>
          <w:b/>
        </w:rPr>
      </w:pPr>
      <w:r w:rsidRPr="440E8A66">
        <w:rPr>
          <w:rFonts w:ascii="Times New Roman" w:eastAsia="Times New Roman" w:hAnsi="Times New Roman" w:cs="Times New Roman"/>
          <w:b/>
          <w:bCs/>
        </w:rPr>
        <w:t>RISK OF PEST INVASION</w:t>
      </w:r>
    </w:p>
    <w:p w14:paraId="77D42D8A" w14:textId="77777777" w:rsidR="00366534" w:rsidRPr="00CD2698" w:rsidRDefault="440E8A66" w:rsidP="00CD2698">
      <w:pPr>
        <w:jc w:val="both"/>
        <w:rPr>
          <w:rFonts w:cs="Times New Roman"/>
        </w:rPr>
      </w:pPr>
      <w:r w:rsidRPr="440E8A66">
        <w:rPr>
          <w:rFonts w:ascii="Times New Roman" w:eastAsia="Times New Roman" w:hAnsi="Times New Roman" w:cs="Times New Roman"/>
        </w:rPr>
        <w:t xml:space="preserve">Desecheo is beyond the swimming distance for most of the invasive species known to occur on Puerto Rico, therefore, people pose the largest risk of introducing non-native species to the island. Boats, supplies, and equipment offer the most viable pathways for introducing non-native species. Boats are the most frequent means of transporting people and goods to the island or visiting the adjacent Marine Reserve and pose the highest risk for accidently introducing stowaways. Helicopters most often simply touch down on the helipad; occasionally they land and stay a short while and are infrequently used to transport cargo.  Supplies and equipment that are not used or cleaned regularly are at the highest risk inadvertently harboring non-native species.  </w:t>
      </w:r>
    </w:p>
    <w:p w14:paraId="77D42D8B" w14:textId="77777777" w:rsidR="00D751D7" w:rsidRPr="00CD2698" w:rsidRDefault="440E8A66" w:rsidP="00CD2698">
      <w:pPr>
        <w:jc w:val="both"/>
        <w:rPr>
          <w:rFonts w:cs="Times New Roman"/>
        </w:rPr>
      </w:pPr>
      <w:r w:rsidRPr="440E8A66">
        <w:rPr>
          <w:rFonts w:ascii="Times New Roman" w:eastAsia="Times New Roman" w:hAnsi="Times New Roman" w:cs="Times New Roman"/>
        </w:rPr>
        <w:t xml:space="preserve">Rodents, invertebrates, and small reptiles are the most likely stowaways. Many of the boats used to transport people and goods to Desecheo and its adjacent waters have inboard motors or storage compartments that put them at risk of inadvertently stowing rodents or small reptiles. The largest boats, with the highest risk of stowaways, do not usually come in direct contact with Desecheo as most permitted landings on the island occur on either small open deck tenders or go-fast boats. However, these larger boats do anchor well within the swimming distance of rodent and reptile species. The go-fast boats operated by law enforcement agencies pose the most direct and preventable pathway for introducing non-native species, particularly those boats that are not used regularly and are tied at dock for long periods of time. </w:t>
      </w:r>
    </w:p>
    <w:p w14:paraId="77D42D8C" w14:textId="77777777" w:rsidR="00FB2C06" w:rsidRPr="00CD2698" w:rsidRDefault="440E8A66" w:rsidP="00CD2698">
      <w:pPr>
        <w:jc w:val="both"/>
        <w:rPr>
          <w:rFonts w:cs="Times New Roman"/>
        </w:rPr>
      </w:pPr>
      <w:r w:rsidRPr="440E8A66">
        <w:rPr>
          <w:rFonts w:ascii="Times New Roman" w:eastAsia="Times New Roman" w:hAnsi="Times New Roman" w:cs="Times New Roman"/>
        </w:rPr>
        <w:t xml:space="preserve">In addition, illegal activities pose an unmitigated threat to biosecurity making it necessary to conduct rapid assessment and response activities following unpermitted landings. Most of the permitted law enforcement landings are directly related to these illegal landings. Law enforcement personnel bring only duty gear to the island (water and medical supplies).  During significant interdiction operations the majority of people are transferred on and off the island by helicopter instead of by boat.  Given the uncontrolled nature of the landings and the number of parties involved, illegal landings represent an elevated biosecurity risk that should initiate a prompt response to assess the potential for pest introductions.    </w:t>
      </w:r>
    </w:p>
    <w:p w14:paraId="77D42D8D" w14:textId="77777777" w:rsidR="004D0940" w:rsidRPr="00CD2698" w:rsidRDefault="440E8A66" w:rsidP="00CD2698">
      <w:pPr>
        <w:ind w:firstLine="720"/>
        <w:jc w:val="center"/>
        <w:rPr>
          <w:rFonts w:cs="Times New Roman"/>
          <w:b/>
        </w:rPr>
      </w:pPr>
      <w:r w:rsidRPr="440E8A66">
        <w:rPr>
          <w:rFonts w:ascii="Times New Roman" w:eastAsia="Times New Roman" w:hAnsi="Times New Roman" w:cs="Times New Roman"/>
          <w:b/>
          <w:bCs/>
        </w:rPr>
        <w:t>HIGH RISK SPECIES</w:t>
      </w:r>
    </w:p>
    <w:p w14:paraId="77D42D8E" w14:textId="77777777" w:rsidR="00A71A1A" w:rsidRPr="00CD2698" w:rsidRDefault="440E8A66" w:rsidP="00A71A1A">
      <w:pPr>
        <w:rPr>
          <w:rFonts w:cs="Times New Roman"/>
        </w:rPr>
      </w:pPr>
      <w:r w:rsidRPr="440E8A66">
        <w:rPr>
          <w:rFonts w:ascii="Times New Roman" w:eastAsia="Times New Roman" w:hAnsi="Times New Roman" w:cs="Times New Roman"/>
        </w:rPr>
        <w:t xml:space="preserve">The following table provides a list of invasive species with a high risk of introduction to Desecheo by accident, due to stowaways or intentional release. </w:t>
      </w:r>
    </w:p>
    <w:tbl>
      <w:tblPr>
        <w:tblW w:w="47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1"/>
        <w:gridCol w:w="3501"/>
        <w:gridCol w:w="4205"/>
      </w:tblGrid>
      <w:tr w:rsidR="00BB6E0B" w:rsidRPr="00CD2698" w14:paraId="77D42D92" w14:textId="77777777" w:rsidTr="440E8A66">
        <w:trPr>
          <w:trHeight w:val="432"/>
          <w:jc w:val="center"/>
        </w:trPr>
        <w:tc>
          <w:tcPr>
            <w:tcW w:w="765" w:type="pct"/>
            <w:shd w:val="clear" w:color="auto" w:fill="D9D9D9" w:themeFill="background1" w:themeFillShade="D9"/>
            <w:vAlign w:val="center"/>
          </w:tcPr>
          <w:p w14:paraId="77D42D8F" w14:textId="77777777" w:rsidR="00BB6E0B" w:rsidRPr="00CD2698" w:rsidRDefault="440E8A66" w:rsidP="00BB6E0B">
            <w:pPr>
              <w:spacing w:after="0" w:line="240" w:lineRule="auto"/>
              <w:jc w:val="center"/>
              <w:rPr>
                <w:rFonts w:cs="Times New Roman"/>
                <w:b/>
                <w:bCs/>
              </w:rPr>
            </w:pPr>
            <w:r w:rsidRPr="440E8A66">
              <w:rPr>
                <w:rFonts w:ascii="Times New Roman" w:eastAsia="Times New Roman" w:hAnsi="Times New Roman" w:cs="Times New Roman"/>
                <w:b/>
                <w:bCs/>
              </w:rPr>
              <w:lastRenderedPageBreak/>
              <w:t>Type</w:t>
            </w:r>
          </w:p>
        </w:tc>
        <w:tc>
          <w:tcPr>
            <w:tcW w:w="1924" w:type="pct"/>
            <w:shd w:val="clear" w:color="auto" w:fill="D9D9D9" w:themeFill="background1" w:themeFillShade="D9"/>
            <w:vAlign w:val="center"/>
          </w:tcPr>
          <w:p w14:paraId="77D42D90" w14:textId="77777777" w:rsidR="00BB6E0B" w:rsidRPr="00CD2698" w:rsidRDefault="440E8A66" w:rsidP="00BB6E0B">
            <w:pPr>
              <w:spacing w:after="0" w:line="240" w:lineRule="auto"/>
              <w:jc w:val="center"/>
              <w:rPr>
                <w:rFonts w:cs="Times New Roman"/>
                <w:b/>
                <w:bCs/>
              </w:rPr>
            </w:pPr>
            <w:r w:rsidRPr="440E8A66">
              <w:rPr>
                <w:rFonts w:ascii="Times New Roman" w:eastAsia="Times New Roman" w:hAnsi="Times New Roman" w:cs="Times New Roman"/>
                <w:b/>
                <w:bCs/>
              </w:rPr>
              <w:t>Invasive species</w:t>
            </w:r>
          </w:p>
        </w:tc>
        <w:tc>
          <w:tcPr>
            <w:tcW w:w="2311" w:type="pct"/>
            <w:shd w:val="clear" w:color="auto" w:fill="D9D9D9" w:themeFill="background1" w:themeFillShade="D9"/>
            <w:vAlign w:val="center"/>
          </w:tcPr>
          <w:p w14:paraId="77D42D91" w14:textId="77777777" w:rsidR="00BB6E0B" w:rsidRPr="00CD2698" w:rsidRDefault="440E8A66" w:rsidP="00BB6E0B">
            <w:pPr>
              <w:spacing w:after="0" w:line="240" w:lineRule="auto"/>
              <w:jc w:val="center"/>
              <w:rPr>
                <w:rFonts w:cs="Times New Roman"/>
                <w:b/>
                <w:bCs/>
              </w:rPr>
            </w:pPr>
            <w:r w:rsidRPr="440E8A66">
              <w:rPr>
                <w:rFonts w:ascii="Times New Roman" w:eastAsia="Times New Roman" w:hAnsi="Times New Roman" w:cs="Times New Roman"/>
                <w:b/>
                <w:bCs/>
              </w:rPr>
              <w:t>Biosecurity Risk Description</w:t>
            </w:r>
          </w:p>
        </w:tc>
      </w:tr>
      <w:tr w:rsidR="00BB6E0B" w:rsidRPr="00CD2698" w14:paraId="77D42D98" w14:textId="77777777" w:rsidTr="440E8A66">
        <w:trPr>
          <w:jc w:val="center"/>
        </w:trPr>
        <w:tc>
          <w:tcPr>
            <w:tcW w:w="765" w:type="pct"/>
            <w:vAlign w:val="center"/>
          </w:tcPr>
          <w:p w14:paraId="77D42D93"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Rodent</w:t>
            </w:r>
          </w:p>
        </w:tc>
        <w:tc>
          <w:tcPr>
            <w:tcW w:w="1924" w:type="pct"/>
            <w:shd w:val="clear" w:color="auto" w:fill="auto"/>
            <w:vAlign w:val="center"/>
          </w:tcPr>
          <w:p w14:paraId="77D42D94"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Black Rat (</w:t>
            </w:r>
            <w:r w:rsidRPr="440E8A66">
              <w:rPr>
                <w:rFonts w:ascii="Times New Roman" w:eastAsia="Times New Roman" w:hAnsi="Times New Roman" w:cs="Times New Roman"/>
                <w:i/>
                <w:iCs/>
              </w:rPr>
              <w:t>Rattus rattus</w:t>
            </w:r>
            <w:r w:rsidRPr="440E8A66">
              <w:rPr>
                <w:rFonts w:ascii="Times New Roman" w:eastAsia="Times New Roman" w:hAnsi="Times New Roman" w:cs="Times New Roman"/>
              </w:rPr>
              <w:t>)</w:t>
            </w:r>
          </w:p>
          <w:p w14:paraId="77D42D95"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Norway Rat (</w:t>
            </w:r>
            <w:r w:rsidRPr="440E8A66">
              <w:rPr>
                <w:rFonts w:ascii="Times New Roman" w:eastAsia="Times New Roman" w:hAnsi="Times New Roman" w:cs="Times New Roman"/>
                <w:i/>
                <w:iCs/>
              </w:rPr>
              <w:t>Rattus norvegicus</w:t>
            </w:r>
            <w:r w:rsidRPr="440E8A66">
              <w:rPr>
                <w:rFonts w:ascii="Times New Roman" w:eastAsia="Times New Roman" w:hAnsi="Times New Roman" w:cs="Times New Roman"/>
              </w:rPr>
              <w:t>)</w:t>
            </w:r>
          </w:p>
          <w:p w14:paraId="77D42D96"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House Mouse (</w:t>
            </w:r>
            <w:r w:rsidRPr="440E8A66">
              <w:rPr>
                <w:rFonts w:ascii="Times New Roman" w:eastAsia="Times New Roman" w:hAnsi="Times New Roman" w:cs="Times New Roman"/>
                <w:i/>
                <w:iCs/>
              </w:rPr>
              <w:t>Mus musculus</w:t>
            </w:r>
            <w:r w:rsidRPr="440E8A66">
              <w:rPr>
                <w:rFonts w:ascii="Times New Roman" w:eastAsia="Times New Roman" w:hAnsi="Times New Roman" w:cs="Times New Roman"/>
              </w:rPr>
              <w:t>)</w:t>
            </w:r>
          </w:p>
        </w:tc>
        <w:tc>
          <w:tcPr>
            <w:tcW w:w="2311" w:type="pct"/>
            <w:shd w:val="clear" w:color="auto" w:fill="auto"/>
            <w:vAlign w:val="center"/>
          </w:tcPr>
          <w:p w14:paraId="77D42D97"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Known to occur on the main island of Puerto Rico.  Most likely to be introduced accidently.  Would impact seabirds and endemic reptiles through predation.</w:t>
            </w:r>
          </w:p>
        </w:tc>
      </w:tr>
      <w:tr w:rsidR="00BB6E0B" w:rsidRPr="00CD2698" w14:paraId="77D42D9D" w14:textId="77777777" w:rsidTr="440E8A66">
        <w:trPr>
          <w:jc w:val="center"/>
        </w:trPr>
        <w:tc>
          <w:tcPr>
            <w:tcW w:w="765" w:type="pct"/>
            <w:vAlign w:val="center"/>
          </w:tcPr>
          <w:p w14:paraId="77D42D99"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Invertebrate</w:t>
            </w:r>
          </w:p>
        </w:tc>
        <w:tc>
          <w:tcPr>
            <w:tcW w:w="1924" w:type="pct"/>
            <w:shd w:val="clear" w:color="auto" w:fill="auto"/>
            <w:vAlign w:val="center"/>
          </w:tcPr>
          <w:p w14:paraId="77D42D9A" w14:textId="4BC4EFCE" w:rsidR="00BB6E0B" w:rsidRPr="00CD2698" w:rsidRDefault="440E8A66" w:rsidP="00C50701">
            <w:pPr>
              <w:spacing w:after="0"/>
              <w:rPr>
                <w:rFonts w:cs="Times New Roman"/>
              </w:rPr>
            </w:pPr>
            <w:r w:rsidRPr="440E8A66">
              <w:rPr>
                <w:rFonts w:ascii="Times New Roman" w:eastAsia="Times New Roman" w:hAnsi="Times New Roman" w:cs="Times New Roman"/>
              </w:rPr>
              <w:t>Harrisia Cactus Mealybug (</w:t>
            </w:r>
            <w:r w:rsidR="008B412E">
              <w:rPr>
                <w:rFonts w:ascii="Times New Roman" w:eastAsia="Times New Roman" w:hAnsi="Times New Roman" w:cs="Times New Roman"/>
              </w:rPr>
              <w:t xml:space="preserve">suspected </w:t>
            </w:r>
            <w:r w:rsidRPr="440E8A66">
              <w:rPr>
                <w:rFonts w:ascii="Times New Roman" w:eastAsia="Times New Roman" w:hAnsi="Times New Roman" w:cs="Times New Roman"/>
                <w:i/>
                <w:iCs/>
              </w:rPr>
              <w:t>Hypogeococcus pungens</w:t>
            </w:r>
            <w:r w:rsidRPr="440E8A66">
              <w:rPr>
                <w:rFonts w:ascii="Times New Roman" w:eastAsia="Times New Roman" w:hAnsi="Times New Roman" w:cs="Times New Roman"/>
              </w:rPr>
              <w:t>)</w:t>
            </w:r>
          </w:p>
          <w:p w14:paraId="77D42D9B"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Cactus</w:t>
            </w:r>
            <w:r w:rsidRPr="440E8A66">
              <w:rPr>
                <w:rFonts w:ascii="Times New Roman" w:eastAsia="Times New Roman" w:hAnsi="Times New Roman" w:cs="Times New Roman"/>
                <w:i/>
                <w:iCs/>
              </w:rPr>
              <w:t xml:space="preserve"> </w:t>
            </w:r>
            <w:r w:rsidRPr="440E8A66">
              <w:rPr>
                <w:rFonts w:ascii="Times New Roman" w:eastAsia="Times New Roman" w:hAnsi="Times New Roman" w:cs="Times New Roman"/>
              </w:rPr>
              <w:t>moth</w:t>
            </w:r>
            <w:r w:rsidRPr="440E8A66">
              <w:rPr>
                <w:rFonts w:ascii="Times New Roman" w:eastAsia="Times New Roman" w:hAnsi="Times New Roman" w:cs="Times New Roman"/>
                <w:b/>
                <w:bCs/>
                <w:i/>
                <w:iCs/>
              </w:rPr>
              <w:t xml:space="preserve"> </w:t>
            </w:r>
            <w:r w:rsidRPr="440E8A66">
              <w:rPr>
                <w:rFonts w:ascii="Times New Roman" w:eastAsia="Times New Roman" w:hAnsi="Times New Roman" w:cs="Times New Roman"/>
                <w:i/>
                <w:iCs/>
              </w:rPr>
              <w:t>(Cactoblastis cactorum)</w:t>
            </w:r>
          </w:p>
        </w:tc>
        <w:tc>
          <w:tcPr>
            <w:tcW w:w="2311" w:type="pct"/>
            <w:shd w:val="clear" w:color="auto" w:fill="auto"/>
            <w:vAlign w:val="center"/>
          </w:tcPr>
          <w:p w14:paraId="77D42D9C"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 xml:space="preserve">Risk of introduction in clothing, field gear, or machinery.  Small size makes them difficult to detect.  Would likely have a significant negative impact on native columnar cacti such as the federally listed </w:t>
            </w:r>
            <w:r w:rsidRPr="440E8A66">
              <w:rPr>
                <w:rFonts w:ascii="Times New Roman" w:eastAsia="Times New Roman" w:hAnsi="Times New Roman" w:cs="Times New Roman"/>
                <w:i/>
                <w:iCs/>
              </w:rPr>
              <w:t>H.</w:t>
            </w:r>
            <w:r w:rsidRPr="440E8A66">
              <w:rPr>
                <w:rFonts w:ascii="Times New Roman" w:eastAsia="Times New Roman" w:hAnsi="Times New Roman" w:cs="Times New Roman"/>
              </w:rPr>
              <w:t xml:space="preserve"> </w:t>
            </w:r>
            <w:r w:rsidRPr="440E8A66">
              <w:rPr>
                <w:rFonts w:ascii="Times New Roman" w:eastAsia="Times New Roman" w:hAnsi="Times New Roman" w:cs="Times New Roman"/>
                <w:i/>
                <w:iCs/>
              </w:rPr>
              <w:t>portoricensis.</w:t>
            </w:r>
          </w:p>
        </w:tc>
      </w:tr>
      <w:tr w:rsidR="00BB6E0B" w:rsidRPr="00CD2698" w14:paraId="77D42DA3" w14:textId="77777777" w:rsidTr="440E8A66">
        <w:trPr>
          <w:jc w:val="center"/>
        </w:trPr>
        <w:tc>
          <w:tcPr>
            <w:tcW w:w="765" w:type="pct"/>
            <w:vAlign w:val="center"/>
          </w:tcPr>
          <w:p w14:paraId="77D42D9E"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Reptile</w:t>
            </w:r>
          </w:p>
        </w:tc>
        <w:tc>
          <w:tcPr>
            <w:tcW w:w="1924" w:type="pct"/>
            <w:shd w:val="clear" w:color="auto" w:fill="auto"/>
            <w:vAlign w:val="center"/>
          </w:tcPr>
          <w:p w14:paraId="77D42D9F"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Reptile spp. closely related to those on Desecheo</w:t>
            </w:r>
          </w:p>
          <w:p w14:paraId="77D42DA0" w14:textId="77777777" w:rsidR="00D35834" w:rsidRPr="00CD2698" w:rsidRDefault="00D35834" w:rsidP="00C50701">
            <w:pPr>
              <w:spacing w:after="0"/>
              <w:rPr>
                <w:rFonts w:cs="Times New Roman"/>
              </w:rPr>
            </w:pPr>
          </w:p>
          <w:p w14:paraId="77D42DA1" w14:textId="77777777" w:rsidR="00D35834" w:rsidRPr="00CD2698" w:rsidRDefault="440E8A66" w:rsidP="00C50701">
            <w:pPr>
              <w:spacing w:after="0"/>
              <w:rPr>
                <w:rFonts w:cs="Times New Roman"/>
              </w:rPr>
            </w:pPr>
            <w:r w:rsidRPr="440E8A66">
              <w:rPr>
                <w:rFonts w:ascii="Times New Roman" w:eastAsia="Times New Roman" w:hAnsi="Times New Roman" w:cs="Times New Roman"/>
              </w:rPr>
              <w:t>Green Iguana (</w:t>
            </w:r>
            <w:r w:rsidRPr="440E8A66">
              <w:rPr>
                <w:rFonts w:ascii="Times New Roman" w:eastAsia="Times New Roman" w:hAnsi="Times New Roman" w:cs="Times New Roman"/>
                <w:i/>
                <w:iCs/>
              </w:rPr>
              <w:t>Iguana iguana</w:t>
            </w:r>
            <w:r w:rsidRPr="440E8A66">
              <w:rPr>
                <w:rFonts w:ascii="Times New Roman" w:eastAsia="Times New Roman" w:hAnsi="Times New Roman" w:cs="Times New Roman"/>
              </w:rPr>
              <w:t>)</w:t>
            </w:r>
          </w:p>
        </w:tc>
        <w:tc>
          <w:tcPr>
            <w:tcW w:w="2311" w:type="pct"/>
            <w:shd w:val="clear" w:color="auto" w:fill="auto"/>
            <w:vAlign w:val="center"/>
          </w:tcPr>
          <w:p w14:paraId="77D42DA2"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Smaller species have high likelihood of hiding in cargo and vehicles. Potential risks of breeding w/ closely related species. Impacts of introduction could vary widely based on amount of predation and competition.</w:t>
            </w:r>
          </w:p>
        </w:tc>
      </w:tr>
      <w:tr w:rsidR="00BB6E0B" w:rsidRPr="00CD2698" w14:paraId="77D42DA9" w14:textId="77777777" w:rsidTr="440E8A66">
        <w:trPr>
          <w:jc w:val="center"/>
        </w:trPr>
        <w:tc>
          <w:tcPr>
            <w:tcW w:w="765" w:type="pct"/>
            <w:vAlign w:val="center"/>
          </w:tcPr>
          <w:p w14:paraId="77D42DA4"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Mammalian Predators</w:t>
            </w:r>
          </w:p>
        </w:tc>
        <w:tc>
          <w:tcPr>
            <w:tcW w:w="1924" w:type="pct"/>
            <w:shd w:val="clear" w:color="auto" w:fill="auto"/>
            <w:vAlign w:val="center"/>
          </w:tcPr>
          <w:p w14:paraId="77D42DA5"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Cats (</w:t>
            </w:r>
            <w:r w:rsidRPr="440E8A66">
              <w:rPr>
                <w:rFonts w:ascii="Times New Roman" w:eastAsia="Times New Roman" w:hAnsi="Times New Roman" w:cs="Times New Roman"/>
                <w:i/>
                <w:iCs/>
              </w:rPr>
              <w:t>Felis catus</w:t>
            </w:r>
            <w:r w:rsidRPr="440E8A66">
              <w:rPr>
                <w:rFonts w:ascii="Times New Roman" w:eastAsia="Times New Roman" w:hAnsi="Times New Roman" w:cs="Times New Roman"/>
              </w:rPr>
              <w:t>)</w:t>
            </w:r>
          </w:p>
          <w:p w14:paraId="77D42DA6"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Dogs (</w:t>
            </w:r>
            <w:r w:rsidRPr="440E8A66">
              <w:rPr>
                <w:rFonts w:ascii="Times New Roman" w:eastAsia="Times New Roman" w:hAnsi="Times New Roman" w:cs="Times New Roman"/>
                <w:i/>
                <w:iCs/>
              </w:rPr>
              <w:t>Canis lupis familiaris</w:t>
            </w:r>
            <w:r w:rsidRPr="440E8A66">
              <w:rPr>
                <w:rFonts w:ascii="Times New Roman" w:eastAsia="Times New Roman" w:hAnsi="Times New Roman" w:cs="Times New Roman"/>
              </w:rPr>
              <w:t>)</w:t>
            </w:r>
          </w:p>
          <w:p w14:paraId="77D42DA7"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Mongoose (</w:t>
            </w:r>
            <w:r w:rsidRPr="440E8A66">
              <w:rPr>
                <w:rFonts w:ascii="Times New Roman" w:eastAsia="Times New Roman" w:hAnsi="Times New Roman" w:cs="Times New Roman"/>
                <w:i/>
                <w:iCs/>
              </w:rPr>
              <w:t>Herpestes auropunctatus</w:t>
            </w:r>
            <w:r w:rsidRPr="440E8A66">
              <w:rPr>
                <w:rFonts w:ascii="Times New Roman" w:eastAsia="Times New Roman" w:hAnsi="Times New Roman" w:cs="Times New Roman"/>
              </w:rPr>
              <w:t>)</w:t>
            </w:r>
          </w:p>
        </w:tc>
        <w:tc>
          <w:tcPr>
            <w:tcW w:w="2311" w:type="pct"/>
            <w:shd w:val="clear" w:color="auto" w:fill="auto"/>
            <w:vAlign w:val="center"/>
          </w:tcPr>
          <w:p w14:paraId="77D42DA8" w14:textId="77777777" w:rsidR="00BB6E0B" w:rsidRPr="00CD2698" w:rsidRDefault="440E8A66" w:rsidP="00C50701">
            <w:pPr>
              <w:spacing w:after="0"/>
              <w:rPr>
                <w:rFonts w:cs="Times New Roman"/>
              </w:rPr>
            </w:pPr>
            <w:r w:rsidRPr="440E8A66">
              <w:rPr>
                <w:rFonts w:ascii="Times New Roman" w:eastAsia="Times New Roman" w:hAnsi="Times New Roman" w:cs="Times New Roman"/>
              </w:rPr>
              <w:t>Risk of introduction through escaped pets, stowaway, or intentional release. Unlikely to quickly establish a population. Possible predation of birds and reptiles.</w:t>
            </w:r>
          </w:p>
        </w:tc>
      </w:tr>
    </w:tbl>
    <w:p w14:paraId="77D42DAA" w14:textId="77777777" w:rsidR="00BE5C5B" w:rsidRPr="00CD2698" w:rsidRDefault="00BE5C5B" w:rsidP="00A71A1A">
      <w:pPr>
        <w:rPr>
          <w:rFonts w:cs="Times New Roman"/>
        </w:rPr>
      </w:pPr>
    </w:p>
    <w:p w14:paraId="77D42DAB" w14:textId="77777777" w:rsidR="00865795" w:rsidRPr="00CD2698" w:rsidRDefault="440E8A66" w:rsidP="00CD2698">
      <w:pPr>
        <w:jc w:val="both"/>
        <w:rPr>
          <w:rFonts w:cs="Times New Roman"/>
        </w:rPr>
      </w:pPr>
      <w:r w:rsidRPr="440E8A66">
        <w:rPr>
          <w:rFonts w:ascii="Times New Roman" w:eastAsia="Times New Roman" w:hAnsi="Times New Roman" w:cs="Times New Roman"/>
        </w:rPr>
        <w:t>Several mammalian species have been introduced to Desecheo Island including feral goats, feral cats, rhesus macaques and black rats. Cats were eradicated in 1987 and the final goats were removed in 2009. Macaque removal efforts are in their final stages and rat eradication is expected to occur in 2016. Green iguanas have been recently confirmed on island but additional information is needed to determine if a population has established and to assess the biosecurity risk.</w:t>
      </w:r>
    </w:p>
    <w:p w14:paraId="77D42DAC" w14:textId="77777777" w:rsidR="0032440C" w:rsidRPr="00CD2698" w:rsidRDefault="440E8A66" w:rsidP="001C1FC9">
      <w:pPr>
        <w:jc w:val="center"/>
        <w:rPr>
          <w:rFonts w:cs="Times New Roman"/>
          <w:b/>
        </w:rPr>
      </w:pPr>
      <w:r w:rsidRPr="440E8A66">
        <w:rPr>
          <w:rFonts w:ascii="Times New Roman" w:eastAsia="Times New Roman" w:hAnsi="Times New Roman" w:cs="Times New Roman"/>
          <w:b/>
          <w:bCs/>
        </w:rPr>
        <w:t>BIOSECURITY MEASURES</w:t>
      </w:r>
    </w:p>
    <w:p w14:paraId="77D42DAD" w14:textId="77777777" w:rsidR="009328E2" w:rsidRPr="00CD2698" w:rsidRDefault="440E8A66" w:rsidP="000107E2">
      <w:pPr>
        <w:rPr>
          <w:rFonts w:cs="Times New Roman"/>
        </w:rPr>
      </w:pPr>
      <w:r w:rsidRPr="440E8A66">
        <w:rPr>
          <w:rFonts w:ascii="Times New Roman" w:eastAsia="Times New Roman" w:hAnsi="Times New Roman" w:cs="Times New Roman"/>
        </w:rPr>
        <w:t xml:space="preserve">Effective biosecurity measures consist of three principal factors: prevention, surveillance and incursion response.  </w:t>
      </w:r>
    </w:p>
    <w:p w14:paraId="77D42DAE" w14:textId="77777777" w:rsidR="0032440C" w:rsidRPr="00CD2698" w:rsidRDefault="440E8A66" w:rsidP="0032440C">
      <w:pPr>
        <w:jc w:val="both"/>
        <w:rPr>
          <w:rFonts w:cs="Times New Roman"/>
          <w:b/>
        </w:rPr>
      </w:pPr>
      <w:r w:rsidRPr="440E8A66">
        <w:rPr>
          <w:rFonts w:ascii="Times New Roman" w:eastAsia="Times New Roman" w:hAnsi="Times New Roman" w:cs="Times New Roman"/>
          <w:b/>
          <w:bCs/>
        </w:rPr>
        <w:t>PREVENTION</w:t>
      </w:r>
    </w:p>
    <w:p w14:paraId="77D42DAF" w14:textId="77777777" w:rsidR="00B6134A" w:rsidRPr="00CD2698" w:rsidRDefault="440E8A66" w:rsidP="00CD2698">
      <w:pPr>
        <w:jc w:val="both"/>
        <w:rPr>
          <w:rFonts w:cs="Times New Roman"/>
        </w:rPr>
      </w:pPr>
      <w:r w:rsidRPr="440E8A66">
        <w:rPr>
          <w:rFonts w:ascii="Times New Roman" w:eastAsia="Times New Roman" w:hAnsi="Times New Roman" w:cs="Times New Roman"/>
        </w:rPr>
        <w:t xml:space="preserve">People are the most important tool for preventing introductions to islands. By focusing resources on biosecurity awareness and education, transportation of non-native species and subsequent population establishment can be prevented. Prevention is relatively low cost and can be achieved by developing simple habits. Flyers or brochures outlining the importance of biosecurity and some key actions implemented will be prepared for use by USFWS employees (Appendix 1). They will be distributed to other agencies that visit the island as well as DNER permitted operators that regularly use the waters near Desecheo. All communication materials should include specific instructions on how to report any sightings or suspicions (e.g. incidents such as pest escaping or being released onto the island). </w:t>
      </w:r>
    </w:p>
    <w:p w14:paraId="77D42DB0" w14:textId="77777777" w:rsidR="00B6134A" w:rsidRPr="00CD2698" w:rsidRDefault="440E8A66" w:rsidP="006479CA">
      <w:pPr>
        <w:pStyle w:val="Heading3"/>
        <w:spacing w:line="276" w:lineRule="auto"/>
        <w:rPr>
          <w:rFonts w:asciiTheme="minorHAnsi" w:hAnsiTheme="minorHAnsi" w:cs="Times New Roman"/>
          <w:i w:val="0"/>
        </w:rPr>
      </w:pPr>
      <w:r w:rsidRPr="440E8A66">
        <w:rPr>
          <w:rFonts w:asciiTheme="minorHAnsi" w:eastAsiaTheme="minorEastAsia" w:hAnsiTheme="minorHAnsi" w:cstheme="minorBidi"/>
          <w:i w:val="0"/>
        </w:rPr>
        <w:lastRenderedPageBreak/>
        <w:t>Biosecurity Management Standard Operating Procedures (SOP)</w:t>
      </w:r>
    </w:p>
    <w:p w14:paraId="77D42DB1" w14:textId="77777777" w:rsidR="006D1DF6" w:rsidRPr="00CD2698" w:rsidRDefault="440E8A66" w:rsidP="00CD2698">
      <w:pPr>
        <w:jc w:val="both"/>
        <w:rPr>
          <w:rFonts w:cs="Times New Roman"/>
        </w:rPr>
      </w:pPr>
      <w:r w:rsidRPr="440E8A66">
        <w:rPr>
          <w:rFonts w:ascii="Times New Roman" w:eastAsia="Times New Roman" w:hAnsi="Times New Roman" w:cs="Times New Roman"/>
        </w:rPr>
        <w:t>Prevention measures during planned visits are largely the same regardless of the mode of transportation to the island.  The Biosecurity Management SOP (Appendix 2) will be followed during each visit to ensure that prevention measures are in place. The checklist in this SOP will be completed and returned to the FWS law enforcement supervisor on completion of the trip for record keeping.</w:t>
      </w:r>
    </w:p>
    <w:p w14:paraId="77D42DB2" w14:textId="77777777" w:rsidR="006D1DF6" w:rsidRPr="00CD2698" w:rsidRDefault="440E8A66" w:rsidP="006D1DF6">
      <w:pPr>
        <w:rPr>
          <w:rFonts w:cs="Times New Roman"/>
        </w:rPr>
      </w:pPr>
      <w:r w:rsidRPr="440E8A66">
        <w:rPr>
          <w:rFonts w:ascii="Times New Roman" w:eastAsia="Times New Roman" w:hAnsi="Times New Roman" w:cs="Times New Roman"/>
          <w:b/>
          <w:bCs/>
        </w:rPr>
        <w:t>Key actions:</w:t>
      </w:r>
    </w:p>
    <w:p w14:paraId="77D42DB3"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 xml:space="preserve">Ensure all visitors know the risks of biosecurity, the most likely pathways and what to look for </w:t>
      </w:r>
    </w:p>
    <w:p w14:paraId="77D42DB4"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Inspect all clothing, boots, gear and cargo</w:t>
      </w:r>
    </w:p>
    <w:p w14:paraId="77D42DB5"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Inspect all vessels</w:t>
      </w:r>
    </w:p>
    <w:p w14:paraId="77D42DB6" w14:textId="77777777" w:rsidR="006D1DF6"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Report any suspected pest sightings</w:t>
      </w:r>
    </w:p>
    <w:p w14:paraId="77D42DB7" w14:textId="77777777" w:rsidR="006479CA" w:rsidRPr="00CD2698" w:rsidRDefault="440E8A66" w:rsidP="440E8A66">
      <w:pPr>
        <w:pStyle w:val="ListParagraph"/>
        <w:numPr>
          <w:ilvl w:val="0"/>
          <w:numId w:val="2"/>
        </w:numPr>
        <w:rPr>
          <w:rFonts w:ascii="Times New Roman" w:eastAsia="Times New Roman" w:hAnsi="Times New Roman" w:cs="Times New Roman"/>
        </w:rPr>
      </w:pPr>
      <w:r w:rsidRPr="440E8A66">
        <w:rPr>
          <w:rFonts w:ascii="Times New Roman" w:eastAsia="Times New Roman" w:hAnsi="Times New Roman" w:cs="Times New Roman"/>
        </w:rPr>
        <w:t>Return completed biosecurity checklist to FWS law enforcement</w:t>
      </w:r>
    </w:p>
    <w:p w14:paraId="77D42DB8" w14:textId="77777777" w:rsidR="006D1DF6" w:rsidRPr="00CD2698" w:rsidRDefault="440E8A66" w:rsidP="006D1DF6">
      <w:pPr>
        <w:pStyle w:val="Heading3"/>
        <w:rPr>
          <w:rFonts w:asciiTheme="minorHAnsi" w:hAnsiTheme="minorHAnsi" w:cs="Times New Roman"/>
        </w:rPr>
      </w:pPr>
      <w:r w:rsidRPr="440E8A66">
        <w:rPr>
          <w:rFonts w:asciiTheme="minorHAnsi" w:eastAsiaTheme="minorEastAsia" w:hAnsiTheme="minorHAnsi" w:cstheme="minorBidi"/>
        </w:rPr>
        <w:t>Prevention measures at Cabo Rojo NWR</w:t>
      </w:r>
    </w:p>
    <w:p w14:paraId="77D42DB9" w14:textId="77777777" w:rsidR="00DB66CD" w:rsidRPr="00CD2698" w:rsidRDefault="440E8A66" w:rsidP="00DB66CD">
      <w:pPr>
        <w:rPr>
          <w:rFonts w:cs="Times New Roman"/>
        </w:rPr>
      </w:pPr>
      <w:r w:rsidRPr="440E8A66">
        <w:rPr>
          <w:rFonts w:ascii="Times New Roman" w:eastAsia="Times New Roman" w:hAnsi="Times New Roman" w:cs="Times New Roman"/>
        </w:rPr>
        <w:t>The USFWS will:</w:t>
      </w:r>
    </w:p>
    <w:p w14:paraId="77D42DBA" w14:textId="77777777" w:rsidR="006D1DF6"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a rodent proof room or structure to store all biosecurity related supplies.</w:t>
      </w:r>
    </w:p>
    <w:p w14:paraId="77D42DBB" w14:textId="77777777" w:rsidR="006D1DF6"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Manage for pests where equipment is stored on the refuge.</w:t>
      </w:r>
    </w:p>
    <w:p w14:paraId="77D42DBC" w14:textId="77777777" w:rsidR="00264C7B" w:rsidRPr="00CD2698" w:rsidRDefault="440E8A66" w:rsidP="440E8A66">
      <w:pPr>
        <w:pStyle w:val="ListParagraph"/>
        <w:numPr>
          <w:ilvl w:val="0"/>
          <w:numId w:val="1"/>
        </w:numPr>
        <w:rPr>
          <w:rFonts w:ascii="Times New Roman" w:eastAsia="Times New Roman" w:hAnsi="Times New Roman" w:cs="Times New Roman"/>
          <w:b/>
          <w:bCs/>
          <w:i/>
          <w:iCs/>
        </w:rPr>
      </w:pPr>
      <w:r w:rsidRPr="440E8A66">
        <w:rPr>
          <w:rFonts w:ascii="Times New Roman" w:eastAsia="Times New Roman" w:hAnsi="Times New Roman" w:cs="Times New Roman"/>
        </w:rPr>
        <w:t xml:space="preserve">Purchase and use rodent proof containers.  </w:t>
      </w:r>
    </w:p>
    <w:p w14:paraId="77D42DBD" w14:textId="77777777" w:rsidR="006D1DF6" w:rsidRPr="00CD2698" w:rsidRDefault="440E8A66" w:rsidP="00B6134A">
      <w:pPr>
        <w:rPr>
          <w:rFonts w:cs="Times New Roman"/>
          <w:b/>
          <w:i/>
        </w:rPr>
      </w:pPr>
      <w:r w:rsidRPr="440E8A66">
        <w:rPr>
          <w:rFonts w:ascii="Times New Roman" w:eastAsia="Times New Roman" w:hAnsi="Times New Roman" w:cs="Times New Roman"/>
          <w:b/>
          <w:bCs/>
          <w:i/>
          <w:iCs/>
        </w:rPr>
        <w:t>Prevention measures for permitted island users</w:t>
      </w:r>
    </w:p>
    <w:p w14:paraId="77D42DBE" w14:textId="77777777" w:rsidR="006D1DF6"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All parties that access the island legally will be required to obtain a Special Use Permit (SUP).</w:t>
      </w:r>
    </w:p>
    <w:p w14:paraId="77D42DBF" w14:textId="77777777" w:rsidR="006D1DF6" w:rsidRPr="00CD2698" w:rsidRDefault="440E8A66" w:rsidP="440E8A66">
      <w:pPr>
        <w:pStyle w:val="ListParagraph"/>
        <w:numPr>
          <w:ilvl w:val="0"/>
          <w:numId w:val="1"/>
        </w:numPr>
        <w:jc w:val="both"/>
        <w:rPr>
          <w:rFonts w:ascii="Times New Roman" w:eastAsia="Times New Roman" w:hAnsi="Times New Roman" w:cs="Times New Roman"/>
        </w:rPr>
      </w:pPr>
      <w:r w:rsidRPr="440E8A66">
        <w:rPr>
          <w:rFonts w:ascii="Times New Roman" w:eastAsia="Times New Roman" w:hAnsi="Times New Roman" w:cs="Times New Roman"/>
        </w:rPr>
        <w:t>The SUP will specify protocols that must be followed by the entity including but not limited to: requirement to certify the vessel utilized as pest free; certifying compliance with Biosecurity Management SOP; use of rodent proof containers; cleaning of boots and equipment at points of entry.</w:t>
      </w:r>
    </w:p>
    <w:p w14:paraId="77D42DC0" w14:textId="77777777" w:rsidR="009663C1" w:rsidRPr="00CD2698" w:rsidRDefault="440E8A66" w:rsidP="009663C1">
      <w:pPr>
        <w:rPr>
          <w:rFonts w:cs="Times New Roman"/>
          <w:b/>
          <w:i/>
        </w:rPr>
      </w:pPr>
      <w:r w:rsidRPr="440E8A66">
        <w:rPr>
          <w:rFonts w:ascii="Times New Roman" w:eastAsia="Times New Roman" w:hAnsi="Times New Roman" w:cs="Times New Roman"/>
          <w:b/>
          <w:bCs/>
          <w:i/>
          <w:iCs/>
        </w:rPr>
        <w:t xml:space="preserve">Prevention measures for permitted island marine reserve users </w:t>
      </w:r>
    </w:p>
    <w:p w14:paraId="77D42DC1" w14:textId="77777777" w:rsidR="004C2C3C" w:rsidRPr="00CD2698" w:rsidRDefault="440E8A66" w:rsidP="440E8A66">
      <w:pPr>
        <w:pStyle w:val="ListParagraph"/>
        <w:numPr>
          <w:ilvl w:val="0"/>
          <w:numId w:val="1"/>
        </w:numPr>
        <w:jc w:val="both"/>
        <w:rPr>
          <w:rFonts w:ascii="Times New Roman" w:eastAsia="Times New Roman" w:hAnsi="Times New Roman" w:cs="Times New Roman"/>
        </w:rPr>
      </w:pPr>
      <w:r w:rsidRPr="440E8A66">
        <w:rPr>
          <w:rFonts w:ascii="Times New Roman" w:eastAsia="Times New Roman" w:hAnsi="Times New Roman" w:cs="Times New Roman"/>
        </w:rPr>
        <w:t>USFWS will develop biosecurity protocols similar to those used for SUPs for vessels authorized by DNER to operate in waters adjacent to Desecheo NWR (e.g. dive operators). These will be incorporated into any DNER permit issued for such purpose.</w:t>
      </w:r>
    </w:p>
    <w:p w14:paraId="1367BDDE" w14:textId="77777777" w:rsidR="000E6DC8" w:rsidRDefault="000E6DC8" w:rsidP="00E242DB">
      <w:pPr>
        <w:jc w:val="both"/>
        <w:rPr>
          <w:rFonts w:ascii="Times New Roman" w:eastAsia="Times New Roman" w:hAnsi="Times New Roman" w:cs="Times New Roman"/>
          <w:b/>
          <w:bCs/>
        </w:rPr>
      </w:pPr>
    </w:p>
    <w:p w14:paraId="77D42DC5" w14:textId="77777777" w:rsidR="00492691" w:rsidRPr="00CD2698" w:rsidRDefault="440E8A66" w:rsidP="00E242DB">
      <w:pPr>
        <w:jc w:val="both"/>
        <w:rPr>
          <w:rFonts w:cs="Times New Roman"/>
          <w:b/>
        </w:rPr>
      </w:pPr>
      <w:r w:rsidRPr="440E8A66">
        <w:rPr>
          <w:rFonts w:ascii="Times New Roman" w:eastAsia="Times New Roman" w:hAnsi="Times New Roman" w:cs="Times New Roman"/>
          <w:b/>
          <w:bCs/>
        </w:rPr>
        <w:t>SURVEILLANCE</w:t>
      </w:r>
    </w:p>
    <w:p w14:paraId="77D42DC6" w14:textId="77777777" w:rsidR="00C26783" w:rsidRPr="00CD2698" w:rsidRDefault="440E8A66" w:rsidP="00E242DB">
      <w:pPr>
        <w:jc w:val="both"/>
        <w:rPr>
          <w:rFonts w:eastAsia="Times New Roman" w:cs="Times New Roman"/>
        </w:rPr>
      </w:pPr>
      <w:r w:rsidRPr="440E8A66">
        <w:rPr>
          <w:rFonts w:ascii="Times New Roman" w:eastAsia="Times New Roman" w:hAnsi="Times New Roman" w:cs="Times New Roman"/>
        </w:rPr>
        <w:t xml:space="preserve">Many species can be difficult to detect at low densities and require intensive monitoring or expert knowledge to determine their presence, making continuous surveillance cost prohibitive. Annual intensive assessment of the highest risk species (rodents and invertebrates) should be able to detect small populations before they spread across the entire island and will be conducted once the island is declared rat-free. Prior to such confirmation, monitoring will be conducted more frequently in accordance with the post-eradication and operational plan. These annual assessments should be combined with other planned assessments of the island’s native biota outlined in the Desecheo NWR Comprehensive Conservation Plan (CCP). The procedures for conducting an annual assessment for non-native species on Desecheo National Wildlife Refuge are outlined in Appendix 3.  </w:t>
      </w:r>
    </w:p>
    <w:p w14:paraId="77D42DC7" w14:textId="77777777" w:rsidR="00D05BB5" w:rsidRPr="00CD2698" w:rsidRDefault="440E8A66" w:rsidP="00F509CA">
      <w:pPr>
        <w:jc w:val="both"/>
        <w:rPr>
          <w:rFonts w:cs="Times New Roman"/>
        </w:rPr>
      </w:pPr>
      <w:r w:rsidRPr="440E8A66">
        <w:rPr>
          <w:rFonts w:ascii="Times New Roman" w:eastAsia="Times New Roman" w:hAnsi="Times New Roman" w:cs="Times New Roman"/>
        </w:rPr>
        <w:lastRenderedPageBreak/>
        <w:t>In an effort to monitor illegal visitation to Desecheo or nearby waters several measures will be implemented including the placement of cameras and sensors to detect human presence on island. The USFWS will work with other law enforcement agencies to coordinate the use of ground sensors, satellite cameras, or other methods that such agencies use. These detection methods are of common interest to all parties, and where possible information should be shared.</w:t>
      </w:r>
    </w:p>
    <w:p w14:paraId="77D42DC8" w14:textId="77777777" w:rsidR="00D05BB5" w:rsidRPr="00CD2698" w:rsidRDefault="440E8A66" w:rsidP="00CD2698">
      <w:pPr>
        <w:jc w:val="both"/>
        <w:rPr>
          <w:rFonts w:cs="Times New Roman"/>
        </w:rPr>
      </w:pPr>
      <w:r w:rsidRPr="440E8A66">
        <w:rPr>
          <w:rFonts w:ascii="Times New Roman" w:eastAsia="Times New Roman" w:hAnsi="Times New Roman" w:cs="Times New Roman"/>
        </w:rPr>
        <w:t>The USFWS will place remote time-lapse cameras with a view of Puerto de los Botes and mooring buoys. Collecting and reviewing this data during monitoring trips will allow the USFWS to quantify if island visitation has increased or if any high risk events have occurred that require additional action. Most importantly, remote cameras will help identify which groups present the highest biosecurity risk so that resources can be prioritized to promote biosecurity awareness and prevention where it is most needed.</w:t>
      </w:r>
    </w:p>
    <w:p w14:paraId="77D42DC9" w14:textId="77777777" w:rsidR="000C5D3F" w:rsidRPr="00CD2698" w:rsidRDefault="440E8A66" w:rsidP="000C5D3F">
      <w:pPr>
        <w:jc w:val="both"/>
        <w:rPr>
          <w:rFonts w:eastAsia="Times New Roman" w:cs="Times New Roman"/>
          <w:b/>
        </w:rPr>
      </w:pPr>
      <w:r w:rsidRPr="440E8A66">
        <w:rPr>
          <w:rFonts w:ascii="Times New Roman" w:eastAsia="Times New Roman" w:hAnsi="Times New Roman" w:cs="Times New Roman"/>
          <w:b/>
          <w:bCs/>
        </w:rPr>
        <w:t>INCURSION RESPONSE</w:t>
      </w:r>
    </w:p>
    <w:p w14:paraId="77D42DCA" w14:textId="77777777" w:rsidR="0050681F" w:rsidRPr="00CD2698" w:rsidRDefault="440E8A66" w:rsidP="00CD2698">
      <w:pPr>
        <w:jc w:val="both"/>
        <w:rPr>
          <w:rFonts w:cs="Times New Roman"/>
        </w:rPr>
      </w:pPr>
      <w:r w:rsidRPr="440E8A66">
        <w:rPr>
          <w:rFonts w:ascii="Times New Roman" w:eastAsia="Times New Roman" w:hAnsi="Times New Roman" w:cs="Times New Roman"/>
        </w:rPr>
        <w:t xml:space="preserve">An incursion is when a non-native species makes it to an island and may consist of one or multiple individuals. The response to an incursion should be focused around the area of introduction and/or detection, but larger or island-wide monitoring may be necessary to confirm if the response was sufficient. Incursion response must occur before the species has had an opportunity to establish a population because once a population has been established the removal action would no longer be an incursion response but would be considered a full eradication. For the purposes of response decision making and response, a Biosecurity Officer will be designated.  </w:t>
      </w:r>
    </w:p>
    <w:p w14:paraId="77D42DCB" w14:textId="77777777" w:rsidR="000C5D3F" w:rsidRPr="00CD2698" w:rsidRDefault="440E8A66" w:rsidP="0050681F">
      <w:pPr>
        <w:jc w:val="both"/>
        <w:rPr>
          <w:rFonts w:cs="Times New Roman"/>
        </w:rPr>
      </w:pPr>
      <w:r w:rsidRPr="440E8A66">
        <w:rPr>
          <w:rFonts w:ascii="Times New Roman" w:eastAsia="Times New Roman" w:hAnsi="Times New Roman" w:cs="Times New Roman"/>
        </w:rPr>
        <w:t xml:space="preserve">The following table provides the actions of any response to an incursion of any invasive species on Desecheo that will be led by the designated Biosecurity Officer. </w:t>
      </w:r>
    </w:p>
    <w:tbl>
      <w:tblPr>
        <w:tblW w:w="94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
        <w:gridCol w:w="5815"/>
        <w:gridCol w:w="2919"/>
      </w:tblGrid>
      <w:tr w:rsidR="000C5D3F" w:rsidRPr="00CD2698" w14:paraId="77D42DCF" w14:textId="77777777" w:rsidTr="440E8A66">
        <w:trPr>
          <w:trHeight w:val="350"/>
          <w:jc w:val="center"/>
        </w:trPr>
        <w:tc>
          <w:tcPr>
            <w:tcW w:w="741" w:type="dxa"/>
            <w:shd w:val="clear" w:color="auto" w:fill="D9D9D9" w:themeFill="background1" w:themeFillShade="D9"/>
          </w:tcPr>
          <w:p w14:paraId="77D42DCC" w14:textId="77777777" w:rsidR="000C5D3F" w:rsidRPr="00CD2698" w:rsidRDefault="000C5D3F" w:rsidP="00C50701">
            <w:pPr>
              <w:rPr>
                <w:rFonts w:cs="Calibri"/>
                <w:b/>
              </w:rPr>
            </w:pPr>
          </w:p>
        </w:tc>
        <w:tc>
          <w:tcPr>
            <w:tcW w:w="5815" w:type="dxa"/>
            <w:shd w:val="clear" w:color="auto" w:fill="D9D9D9" w:themeFill="background1" w:themeFillShade="D9"/>
            <w:vAlign w:val="center"/>
          </w:tcPr>
          <w:p w14:paraId="77D42DCD" w14:textId="77777777" w:rsidR="000C5D3F" w:rsidRPr="00CD2698" w:rsidRDefault="440E8A66" w:rsidP="00571C70">
            <w:pPr>
              <w:jc w:val="center"/>
              <w:rPr>
                <w:rFonts w:cs="Times New Roman"/>
                <w:b/>
              </w:rPr>
            </w:pPr>
            <w:r w:rsidRPr="440E8A66">
              <w:rPr>
                <w:rFonts w:ascii="Times New Roman" w:eastAsia="Times New Roman" w:hAnsi="Times New Roman" w:cs="Times New Roman"/>
                <w:b/>
                <w:bCs/>
              </w:rPr>
              <w:t>Action</w:t>
            </w:r>
          </w:p>
        </w:tc>
        <w:tc>
          <w:tcPr>
            <w:tcW w:w="2919" w:type="dxa"/>
            <w:shd w:val="clear" w:color="auto" w:fill="D9D9D9" w:themeFill="background1" w:themeFillShade="D9"/>
            <w:vAlign w:val="center"/>
          </w:tcPr>
          <w:p w14:paraId="77D42DCE" w14:textId="77777777" w:rsidR="000C5D3F" w:rsidRPr="00CD2698" w:rsidRDefault="440E8A66" w:rsidP="00571C70">
            <w:pPr>
              <w:jc w:val="center"/>
              <w:rPr>
                <w:rFonts w:cs="Times New Roman"/>
                <w:b/>
              </w:rPr>
            </w:pPr>
            <w:r w:rsidRPr="440E8A66">
              <w:rPr>
                <w:rFonts w:ascii="Times New Roman" w:eastAsia="Times New Roman" w:hAnsi="Times New Roman" w:cs="Times New Roman"/>
                <w:b/>
                <w:bCs/>
              </w:rPr>
              <w:t>Responsible</w:t>
            </w:r>
          </w:p>
        </w:tc>
      </w:tr>
      <w:tr w:rsidR="000C5D3F" w:rsidRPr="00CD2698" w14:paraId="77D42DD3" w14:textId="77777777" w:rsidTr="440E8A66">
        <w:trPr>
          <w:jc w:val="center"/>
        </w:trPr>
        <w:tc>
          <w:tcPr>
            <w:tcW w:w="741" w:type="dxa"/>
            <w:shd w:val="clear" w:color="auto" w:fill="auto"/>
            <w:vAlign w:val="center"/>
          </w:tcPr>
          <w:p w14:paraId="77D42DD0"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1</w:t>
            </w:r>
          </w:p>
        </w:tc>
        <w:tc>
          <w:tcPr>
            <w:tcW w:w="5815" w:type="dxa"/>
            <w:shd w:val="clear" w:color="auto" w:fill="auto"/>
            <w:vAlign w:val="center"/>
          </w:tcPr>
          <w:p w14:paraId="77D42DD1" w14:textId="77777777" w:rsidR="000C5D3F" w:rsidRPr="00CD2698" w:rsidRDefault="440E8A66" w:rsidP="00B03851">
            <w:pPr>
              <w:rPr>
                <w:rFonts w:cs="Times New Roman"/>
              </w:rPr>
            </w:pPr>
            <w:r w:rsidRPr="440E8A66">
              <w:rPr>
                <w:rFonts w:ascii="Times New Roman" w:eastAsia="Times New Roman" w:hAnsi="Times New Roman" w:cs="Times New Roman"/>
              </w:rPr>
              <w:t>Law enforcement agency reports illegal landing event or a third party reports a suspected incursion.</w:t>
            </w:r>
          </w:p>
        </w:tc>
        <w:tc>
          <w:tcPr>
            <w:tcW w:w="2919" w:type="dxa"/>
            <w:shd w:val="clear" w:color="auto" w:fill="auto"/>
            <w:vAlign w:val="center"/>
          </w:tcPr>
          <w:p w14:paraId="77D42DD2"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Law Enforcement Supervisor</w:t>
            </w:r>
          </w:p>
        </w:tc>
      </w:tr>
      <w:tr w:rsidR="000C5D3F" w:rsidRPr="00CD2698" w14:paraId="77D42DD7" w14:textId="77777777" w:rsidTr="440E8A66">
        <w:trPr>
          <w:jc w:val="center"/>
        </w:trPr>
        <w:tc>
          <w:tcPr>
            <w:tcW w:w="741" w:type="dxa"/>
            <w:shd w:val="clear" w:color="auto" w:fill="auto"/>
            <w:vAlign w:val="center"/>
          </w:tcPr>
          <w:p w14:paraId="77D42DD4"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2</w:t>
            </w:r>
          </w:p>
        </w:tc>
        <w:tc>
          <w:tcPr>
            <w:tcW w:w="5815" w:type="dxa"/>
            <w:shd w:val="clear" w:color="auto" w:fill="auto"/>
            <w:vAlign w:val="center"/>
          </w:tcPr>
          <w:p w14:paraId="77D42DD5"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Confirm the incursion or illegal landing by gathering additional information.</w:t>
            </w:r>
          </w:p>
        </w:tc>
        <w:tc>
          <w:tcPr>
            <w:tcW w:w="2919" w:type="dxa"/>
            <w:shd w:val="clear" w:color="auto" w:fill="auto"/>
            <w:vAlign w:val="center"/>
          </w:tcPr>
          <w:p w14:paraId="77D42DD6"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Law Enforcement Supervisor</w:t>
            </w:r>
          </w:p>
        </w:tc>
      </w:tr>
      <w:tr w:rsidR="000C5D3F" w:rsidRPr="00CD2698" w14:paraId="77D42DDB" w14:textId="77777777" w:rsidTr="440E8A66">
        <w:trPr>
          <w:jc w:val="center"/>
        </w:trPr>
        <w:tc>
          <w:tcPr>
            <w:tcW w:w="741" w:type="dxa"/>
            <w:shd w:val="clear" w:color="auto" w:fill="auto"/>
            <w:vAlign w:val="center"/>
          </w:tcPr>
          <w:p w14:paraId="77D42DD8"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3</w:t>
            </w:r>
          </w:p>
        </w:tc>
        <w:tc>
          <w:tcPr>
            <w:tcW w:w="5815" w:type="dxa"/>
            <w:shd w:val="clear" w:color="auto" w:fill="auto"/>
            <w:vAlign w:val="center"/>
          </w:tcPr>
          <w:p w14:paraId="77D42DD9"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Assess the level of risk posed by the incursion (number of individuals, what damage might be caused by the incursion, likelihood of population establishing, etc.)</w:t>
            </w:r>
          </w:p>
        </w:tc>
        <w:tc>
          <w:tcPr>
            <w:tcW w:w="2919" w:type="dxa"/>
            <w:shd w:val="clear" w:color="auto" w:fill="auto"/>
            <w:vAlign w:val="center"/>
          </w:tcPr>
          <w:p w14:paraId="77D42DDA"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Law Enforcement  Supervisor, Biosecurity Officer</w:t>
            </w:r>
          </w:p>
        </w:tc>
      </w:tr>
      <w:tr w:rsidR="000C5D3F" w:rsidRPr="00CD2698" w14:paraId="77D42DDF" w14:textId="77777777" w:rsidTr="440E8A66">
        <w:trPr>
          <w:jc w:val="center"/>
        </w:trPr>
        <w:tc>
          <w:tcPr>
            <w:tcW w:w="741" w:type="dxa"/>
            <w:shd w:val="clear" w:color="auto" w:fill="auto"/>
            <w:vAlign w:val="center"/>
          </w:tcPr>
          <w:p w14:paraId="77D42DDC"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4</w:t>
            </w:r>
          </w:p>
        </w:tc>
        <w:tc>
          <w:tcPr>
            <w:tcW w:w="5815" w:type="dxa"/>
            <w:shd w:val="clear" w:color="auto" w:fill="auto"/>
            <w:vAlign w:val="center"/>
          </w:tcPr>
          <w:p w14:paraId="77D42DDD"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Decide what actions should be taken, and when.</w:t>
            </w:r>
          </w:p>
        </w:tc>
        <w:tc>
          <w:tcPr>
            <w:tcW w:w="2919" w:type="dxa"/>
            <w:shd w:val="clear" w:color="auto" w:fill="auto"/>
            <w:vAlign w:val="center"/>
          </w:tcPr>
          <w:p w14:paraId="77D42DDE"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Biosecurity Officer</w:t>
            </w:r>
          </w:p>
        </w:tc>
      </w:tr>
      <w:tr w:rsidR="000C5D3F" w:rsidRPr="00CD2698" w14:paraId="77D42DE3" w14:textId="77777777" w:rsidTr="440E8A66">
        <w:trPr>
          <w:jc w:val="center"/>
        </w:trPr>
        <w:tc>
          <w:tcPr>
            <w:tcW w:w="741" w:type="dxa"/>
            <w:shd w:val="clear" w:color="auto" w:fill="auto"/>
            <w:vAlign w:val="center"/>
          </w:tcPr>
          <w:p w14:paraId="77D42DE0"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5</w:t>
            </w:r>
          </w:p>
        </w:tc>
        <w:tc>
          <w:tcPr>
            <w:tcW w:w="5815" w:type="dxa"/>
            <w:shd w:val="clear" w:color="auto" w:fill="auto"/>
            <w:vAlign w:val="center"/>
          </w:tcPr>
          <w:p w14:paraId="77D42DE1"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Carry out response actions.</w:t>
            </w:r>
          </w:p>
        </w:tc>
        <w:tc>
          <w:tcPr>
            <w:tcW w:w="2919" w:type="dxa"/>
            <w:shd w:val="clear" w:color="auto" w:fill="auto"/>
            <w:vAlign w:val="center"/>
          </w:tcPr>
          <w:p w14:paraId="77D42DE2"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Biosecurity Officer</w:t>
            </w:r>
          </w:p>
        </w:tc>
      </w:tr>
      <w:tr w:rsidR="000C5D3F" w:rsidRPr="00CD2698" w14:paraId="77D42DE7" w14:textId="77777777" w:rsidTr="440E8A66">
        <w:trPr>
          <w:jc w:val="center"/>
        </w:trPr>
        <w:tc>
          <w:tcPr>
            <w:tcW w:w="741" w:type="dxa"/>
            <w:shd w:val="clear" w:color="auto" w:fill="auto"/>
            <w:vAlign w:val="center"/>
          </w:tcPr>
          <w:p w14:paraId="77D42DE4" w14:textId="77777777" w:rsidR="000C5D3F" w:rsidRPr="00CD2698" w:rsidRDefault="440E8A66" w:rsidP="00AF3893">
            <w:pPr>
              <w:spacing w:after="0"/>
              <w:jc w:val="center"/>
              <w:rPr>
                <w:rFonts w:cs="Times New Roman"/>
                <w:b/>
              </w:rPr>
            </w:pPr>
            <w:r w:rsidRPr="440E8A66">
              <w:rPr>
                <w:rFonts w:ascii="Times New Roman" w:eastAsia="Times New Roman" w:hAnsi="Times New Roman" w:cs="Times New Roman"/>
                <w:b/>
                <w:bCs/>
              </w:rPr>
              <w:t>6</w:t>
            </w:r>
          </w:p>
        </w:tc>
        <w:tc>
          <w:tcPr>
            <w:tcW w:w="5815" w:type="dxa"/>
            <w:shd w:val="clear" w:color="auto" w:fill="auto"/>
            <w:vAlign w:val="center"/>
          </w:tcPr>
          <w:p w14:paraId="77D42DE5" w14:textId="77777777" w:rsidR="000C5D3F" w:rsidRPr="00CD2698" w:rsidRDefault="440E8A66" w:rsidP="00B03851">
            <w:pPr>
              <w:spacing w:after="0"/>
              <w:rPr>
                <w:rFonts w:cs="Times New Roman"/>
              </w:rPr>
            </w:pPr>
            <w:r w:rsidRPr="440E8A66">
              <w:rPr>
                <w:rFonts w:ascii="Times New Roman" w:eastAsia="Times New Roman" w:hAnsi="Times New Roman" w:cs="Times New Roman"/>
              </w:rPr>
              <w:t>Review outcome of response actions. Review should include an analysis of likely incursion route, and identify any changes that can be made to the biosecurity plan to prevent another incident.</w:t>
            </w:r>
          </w:p>
        </w:tc>
        <w:tc>
          <w:tcPr>
            <w:tcW w:w="2919" w:type="dxa"/>
            <w:shd w:val="clear" w:color="auto" w:fill="auto"/>
            <w:vAlign w:val="center"/>
          </w:tcPr>
          <w:p w14:paraId="77D42DE6" w14:textId="77777777" w:rsidR="000C5D3F" w:rsidRPr="00CD2698" w:rsidRDefault="440E8A66" w:rsidP="00571C70">
            <w:pPr>
              <w:spacing w:after="0"/>
              <w:rPr>
                <w:rFonts w:cs="Times New Roman"/>
              </w:rPr>
            </w:pPr>
            <w:r w:rsidRPr="440E8A66">
              <w:rPr>
                <w:rFonts w:ascii="Times New Roman" w:eastAsia="Times New Roman" w:hAnsi="Times New Roman" w:cs="Times New Roman"/>
              </w:rPr>
              <w:t>Biosecurity Officer</w:t>
            </w:r>
          </w:p>
        </w:tc>
      </w:tr>
    </w:tbl>
    <w:p w14:paraId="77D42DE8" w14:textId="77777777" w:rsidR="000C5D3F" w:rsidRPr="00CD2698" w:rsidRDefault="000C5D3F" w:rsidP="000C5D3F"/>
    <w:p w14:paraId="77D42DE9" w14:textId="77777777" w:rsidR="000C5D3F" w:rsidRPr="00CD2698" w:rsidRDefault="440E8A66" w:rsidP="00CD2698">
      <w:pPr>
        <w:jc w:val="both"/>
        <w:rPr>
          <w:rFonts w:cs="Times New Roman"/>
        </w:rPr>
      </w:pPr>
      <w:r w:rsidRPr="440E8A66">
        <w:rPr>
          <w:rFonts w:ascii="Times New Roman" w:eastAsia="Times New Roman" w:hAnsi="Times New Roman" w:cs="Times New Roman"/>
        </w:rPr>
        <w:t xml:space="preserve">The operational response will depend on the exact details of a particular incursion. As there are many different factors that affect a scenario a detailed operational response plan cannot be pre-planned for </w:t>
      </w:r>
      <w:r w:rsidRPr="440E8A66">
        <w:rPr>
          <w:rFonts w:ascii="Times New Roman" w:eastAsia="Times New Roman" w:hAnsi="Times New Roman" w:cs="Times New Roman"/>
        </w:rPr>
        <w:lastRenderedPageBreak/>
        <w:t>every likely scenario. Appendix 4 outlines the strategies for responding to high risk events and confirmed incursion response.</w:t>
      </w:r>
    </w:p>
    <w:p w14:paraId="77D42DEA" w14:textId="77777777" w:rsidR="000C5D3F" w:rsidRPr="00CD2698" w:rsidRDefault="440E8A66" w:rsidP="000C5D3F">
      <w:pPr>
        <w:rPr>
          <w:rFonts w:cs="Times New Roman"/>
        </w:rPr>
      </w:pPr>
      <w:r w:rsidRPr="440E8A66">
        <w:rPr>
          <w:rFonts w:ascii="Times New Roman" w:eastAsia="Times New Roman" w:hAnsi="Times New Roman" w:cs="Times New Roman"/>
        </w:rPr>
        <w:t>In order to be ready to respond to a high risk event or confirmed incursion the following key actions need to be taken:</w:t>
      </w:r>
    </w:p>
    <w:p w14:paraId="77D42DEB"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a rapid response team that will be activated by the Biosecurity Officer.</w:t>
      </w:r>
    </w:p>
    <w:p w14:paraId="77D42DEC"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biosecurity supplies in a secure and easy to access location.</w:t>
      </w:r>
    </w:p>
    <w:p w14:paraId="77D42DED"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options for transportation to the island up-to-date.</w:t>
      </w:r>
    </w:p>
    <w:p w14:paraId="77D42DEE" w14:textId="77777777" w:rsidR="000C5D3F" w:rsidRPr="00CD2698" w:rsidRDefault="440E8A66" w:rsidP="440E8A66">
      <w:pPr>
        <w:pStyle w:val="ListParagraph"/>
        <w:numPr>
          <w:ilvl w:val="0"/>
          <w:numId w:val="1"/>
        </w:numPr>
        <w:rPr>
          <w:rFonts w:ascii="Times New Roman" w:eastAsia="Times New Roman" w:hAnsi="Times New Roman" w:cs="Times New Roman"/>
        </w:rPr>
      </w:pPr>
      <w:r w:rsidRPr="440E8A66">
        <w:rPr>
          <w:rFonts w:ascii="Times New Roman" w:eastAsia="Times New Roman" w:hAnsi="Times New Roman" w:cs="Times New Roman"/>
        </w:rPr>
        <w:t>Maintain compliance that provides the flexibility to quickly carry out any possible response actions.</w:t>
      </w:r>
    </w:p>
    <w:p w14:paraId="77D42DEF" w14:textId="57B4D63F"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t>Secetion</w:t>
      </w:r>
      <w:r w:rsidRPr="440E8A66">
        <w:rPr>
          <w:rFonts w:asciiTheme="majorBidi" w:eastAsiaTheme="majorBidi" w:hAnsiTheme="majorBidi" w:cstheme="majorBidi"/>
          <w:b/>
          <w:bCs/>
        </w:rPr>
        <w:t xml:space="preserve"> </w:t>
      </w:r>
      <w:r w:rsidR="440E8A66" w:rsidRPr="440E8A66">
        <w:rPr>
          <w:rFonts w:asciiTheme="majorBidi" w:eastAsiaTheme="majorBidi" w:hAnsiTheme="majorBidi" w:cstheme="majorBidi"/>
          <w:b/>
          <w:bCs/>
        </w:rPr>
        <w:t>1. Awareness &amp; Education Plan for Desecheo National Wildlife Refuge</w:t>
      </w:r>
    </w:p>
    <w:p w14:paraId="77D42DF0" w14:textId="77777777" w:rsidR="00D54376" w:rsidRPr="00CD2698" w:rsidRDefault="00CD2698" w:rsidP="00CD2698">
      <w:pPr>
        <w:spacing w:before="15" w:after="0"/>
        <w:ind w:left="160" w:right="201"/>
        <w:jc w:val="both"/>
        <w:rPr>
          <w:rFonts w:eastAsiaTheme="majorEastAsia" w:cstheme="majorBidi"/>
          <w:b/>
          <w:bCs/>
        </w:rPr>
      </w:pPr>
      <w:r>
        <w:rPr>
          <w:rFonts w:eastAsia="Calibri" w:cs="Calibri"/>
        </w:rPr>
        <w:t xml:space="preserve"> </w:t>
      </w:r>
    </w:p>
    <w:p w14:paraId="77D42DF1" w14:textId="77777777" w:rsidR="00D54376" w:rsidRPr="005A5225" w:rsidRDefault="440E8A66" w:rsidP="005A5225">
      <w:pPr>
        <w:rPr>
          <w:b/>
        </w:rPr>
      </w:pPr>
      <w:r w:rsidRPr="440E8A66">
        <w:rPr>
          <w:b/>
          <w:bCs/>
        </w:rPr>
        <w:t>Prevention (Education &amp; Outreach):</w:t>
      </w:r>
    </w:p>
    <w:p w14:paraId="77D42DF3" w14:textId="77777777" w:rsidR="00D54376" w:rsidRPr="00CD2698" w:rsidRDefault="440E8A66" w:rsidP="00D54376">
      <w:pPr>
        <w:numPr>
          <w:ilvl w:val="0"/>
          <w:numId w:val="3"/>
        </w:numPr>
        <w:contextualSpacing/>
      </w:pPr>
      <w:r>
        <w:t xml:space="preserve">An informative fact sheet (Spanish/English) concerning the rat eradication project at Desecheo NWR will be prepared and distributed to individuals, local stores, hotels, government agencies etc. near the staging site during the project’s implementation as an awareness and education tool. </w:t>
      </w:r>
    </w:p>
    <w:p w14:paraId="77D42DF4" w14:textId="77777777" w:rsidR="00D54376" w:rsidRPr="00CD2698" w:rsidRDefault="00D54376" w:rsidP="00D54376">
      <w:pPr>
        <w:ind w:left="720"/>
        <w:contextualSpacing/>
      </w:pPr>
    </w:p>
    <w:p w14:paraId="77D42DF5" w14:textId="6FDBFBA9" w:rsidR="00D54376" w:rsidRPr="00CD2698" w:rsidRDefault="440E8A66" w:rsidP="00D54376">
      <w:pPr>
        <w:numPr>
          <w:ilvl w:val="0"/>
          <w:numId w:val="3"/>
        </w:numPr>
        <w:contextualSpacing/>
      </w:pPr>
      <w:r>
        <w:t xml:space="preserve">A boat sticker (Spanish/English) highlighting the most important biosecurity measures needed to maintain a rat free vessel will be distributed to permitted operators that regularly use the waters near Desecheo including LE agencies, DNER, FURA, Coast Guard and dive operators. The sticker will also include specific instructions on how to report any sightings or suspicions. </w:t>
      </w:r>
    </w:p>
    <w:p w14:paraId="77D42DF6" w14:textId="77777777" w:rsidR="00D54376" w:rsidRPr="00CD2698" w:rsidRDefault="00D54376" w:rsidP="00D54376">
      <w:pPr>
        <w:ind w:left="720"/>
        <w:contextualSpacing/>
      </w:pPr>
    </w:p>
    <w:p w14:paraId="77D42DF7" w14:textId="03DCFA11" w:rsidR="00D54376" w:rsidRPr="00CD2698" w:rsidRDefault="440E8A66" w:rsidP="00D54376">
      <w:pPr>
        <w:numPr>
          <w:ilvl w:val="0"/>
          <w:numId w:val="3"/>
        </w:numPr>
        <w:contextualSpacing/>
      </w:pPr>
      <w:r>
        <w:t xml:space="preserve">A pocket sized plastic card with a checklist (Spanish/English) highlighting the most important biosecurity measures will be distributed to USFWS staff, researchers, partners, agencies and organizations that have permission to visit the Island or have access to the adjacent waters. The card will also include images of tracks of the most likely non-native species to be introduced to the Island and specific instructions on how to report any sightings or suspicions. </w:t>
      </w:r>
    </w:p>
    <w:p w14:paraId="77D42DF8" w14:textId="77777777" w:rsidR="00D54376" w:rsidRPr="00CD2698" w:rsidRDefault="00D54376" w:rsidP="00D54376">
      <w:pPr>
        <w:ind w:left="720"/>
        <w:contextualSpacing/>
      </w:pPr>
    </w:p>
    <w:p w14:paraId="77D42DF9" w14:textId="77777777" w:rsidR="00D54376" w:rsidRPr="00CD2698" w:rsidRDefault="440E8A66" w:rsidP="00D54376">
      <w:pPr>
        <w:numPr>
          <w:ilvl w:val="0"/>
          <w:numId w:val="4"/>
        </w:numPr>
        <w:contextualSpacing/>
      </w:pPr>
      <w:r w:rsidRPr="440E8A66">
        <w:rPr>
          <w:rFonts w:ascii="Arial" w:eastAsia="Arial" w:hAnsi="Arial" w:cs="Arial"/>
        </w:rPr>
        <w:t xml:space="preserve">In order to keep local and federal agencies and other key groups informed of the Service’s conservation efforts on Desecheo, </w:t>
      </w:r>
      <w:r>
        <w:t>a poster (Spanish/English) outlining the importance of biosecurity and emphasizing the conservation efforts will be created.  These posters should be displayed in plain sight of USFWS staff and distributed to other partner agencies and organizations that have permission to visit the Island or have access to the adjacent waters. The poster will include the following information:</w:t>
      </w:r>
    </w:p>
    <w:p w14:paraId="77D42DFA" w14:textId="77777777" w:rsidR="00D54376" w:rsidRPr="00CD2698" w:rsidRDefault="440E8A66" w:rsidP="00D54376">
      <w:pPr>
        <w:numPr>
          <w:ilvl w:val="1"/>
          <w:numId w:val="4"/>
        </w:numPr>
        <w:contextualSpacing/>
      </w:pPr>
      <w:r>
        <w:t>Importance of Biosecurity</w:t>
      </w:r>
    </w:p>
    <w:p w14:paraId="77D42DFB" w14:textId="77777777" w:rsidR="00D54376" w:rsidRPr="00CD2698" w:rsidRDefault="440E8A66" w:rsidP="00D54376">
      <w:pPr>
        <w:numPr>
          <w:ilvl w:val="1"/>
          <w:numId w:val="4"/>
        </w:numPr>
        <w:contextualSpacing/>
      </w:pPr>
      <w:r>
        <w:t>Background of Desecheo Island</w:t>
      </w:r>
    </w:p>
    <w:p w14:paraId="77D42DFC" w14:textId="77777777" w:rsidR="00D54376" w:rsidRPr="00CD2698" w:rsidRDefault="440E8A66" w:rsidP="00D54376">
      <w:pPr>
        <w:numPr>
          <w:ilvl w:val="1"/>
          <w:numId w:val="4"/>
        </w:numPr>
        <w:contextualSpacing/>
      </w:pPr>
      <w:r>
        <w:t xml:space="preserve">Conservation efforts:  importance of removing invasive species/rat eradication </w:t>
      </w:r>
    </w:p>
    <w:p w14:paraId="77D42DFD" w14:textId="77777777" w:rsidR="00D54376" w:rsidRPr="00CD2698" w:rsidRDefault="440E8A66" w:rsidP="00D54376">
      <w:pPr>
        <w:numPr>
          <w:ilvl w:val="1"/>
          <w:numId w:val="4"/>
        </w:numPr>
        <w:contextualSpacing/>
      </w:pPr>
      <w:r>
        <w:t>Long term benefits to the flora and fauna</w:t>
      </w:r>
    </w:p>
    <w:p w14:paraId="77D42DFE" w14:textId="77777777" w:rsidR="00D54376" w:rsidRPr="00CD2698" w:rsidRDefault="440E8A66" w:rsidP="00D54376">
      <w:pPr>
        <w:numPr>
          <w:ilvl w:val="1"/>
          <w:numId w:val="4"/>
        </w:numPr>
        <w:contextualSpacing/>
      </w:pPr>
      <w:r>
        <w:t>How can you help us prevent future invasions? (key biosecurity measurements)</w:t>
      </w:r>
    </w:p>
    <w:p w14:paraId="77D42DFF" w14:textId="77777777" w:rsidR="00D54376" w:rsidRPr="00CD2698" w:rsidRDefault="440E8A66" w:rsidP="00D54376">
      <w:pPr>
        <w:numPr>
          <w:ilvl w:val="1"/>
          <w:numId w:val="4"/>
        </w:numPr>
        <w:contextualSpacing/>
      </w:pPr>
      <w:r>
        <w:lastRenderedPageBreak/>
        <w:t>Specific instructions on how to report any sightings or suspicions (POC)</w:t>
      </w:r>
    </w:p>
    <w:p w14:paraId="77D42E00" w14:textId="77777777" w:rsidR="00D54376" w:rsidRPr="00CD2698" w:rsidRDefault="00D54376" w:rsidP="00D54376">
      <w:pPr>
        <w:ind w:left="1440"/>
        <w:contextualSpacing/>
      </w:pPr>
    </w:p>
    <w:p w14:paraId="77D42E01" w14:textId="77777777" w:rsidR="00D54376" w:rsidRPr="00CD2698" w:rsidRDefault="440E8A66" w:rsidP="00D54376">
      <w:pPr>
        <w:numPr>
          <w:ilvl w:val="0"/>
          <w:numId w:val="4"/>
        </w:numPr>
        <w:contextualSpacing/>
      </w:pPr>
      <w:r>
        <w:t xml:space="preserve">A brochure (Spanish/English) with a summary of the poster’s information will also be prepared and distributed to partner agencies and organizations. In addition, these brochures will be provided to dive shops and other stores currently visited by people who operate boats; this will serve as a public outreach tool to educate the public about the Service’s conservation efforts in Desecheo. </w:t>
      </w:r>
    </w:p>
    <w:p w14:paraId="77D42E02" w14:textId="77777777" w:rsidR="00D54376" w:rsidRPr="00CD2698" w:rsidRDefault="00D54376" w:rsidP="00D54376">
      <w:pPr>
        <w:ind w:left="720"/>
        <w:contextualSpacing/>
      </w:pPr>
    </w:p>
    <w:p w14:paraId="77D42E03" w14:textId="77777777" w:rsidR="00D54376" w:rsidRPr="00CD2698" w:rsidRDefault="440E8A66" w:rsidP="440E8A66">
      <w:pPr>
        <w:numPr>
          <w:ilvl w:val="0"/>
          <w:numId w:val="4"/>
        </w:numPr>
        <w:shd w:val="clear" w:color="auto" w:fill="FFFFFF" w:themeFill="background1"/>
        <w:contextualSpacing/>
      </w:pPr>
      <w:r>
        <w:t xml:space="preserve">A video production highlighting </w:t>
      </w:r>
      <w:r w:rsidRPr="440E8A66">
        <w:rPr>
          <w:rFonts w:ascii="Times New Roman" w:eastAsia="Times New Roman" w:hAnsi="Times New Roman" w:cs="Times New Roman"/>
        </w:rPr>
        <w:t>the biological assessments, planning, implementation, anticipated outcomes, ecological changes, importance of project partnerships and the benefits to trust species, non</w:t>
      </w:r>
      <w:r w:rsidRPr="440E8A66">
        <w:rPr>
          <w:rFonts w:ascii="Cambria Math,Times New Roman" w:eastAsia="Cambria Math,Times New Roman" w:hAnsi="Cambria Math,Times New Roman" w:cs="Cambria Math,Times New Roman"/>
        </w:rPr>
        <w:t>‐</w:t>
      </w:r>
      <w:r w:rsidRPr="440E8A66">
        <w:rPr>
          <w:rFonts w:ascii="Times New Roman" w:eastAsia="Times New Roman" w:hAnsi="Times New Roman" w:cs="Times New Roman"/>
        </w:rPr>
        <w:t>trust species, and ecosystem services. </w:t>
      </w:r>
    </w:p>
    <w:p w14:paraId="77D42E04" w14:textId="77777777" w:rsidR="00D54376" w:rsidRPr="00CD2698" w:rsidRDefault="00D54376" w:rsidP="00D54376">
      <w:pPr>
        <w:ind w:left="720"/>
        <w:contextualSpacing/>
        <w:rPr>
          <w:rFonts w:eastAsia="Times New Roman" w:cs="Times New Roman"/>
        </w:rPr>
      </w:pPr>
    </w:p>
    <w:p w14:paraId="77D42E05" w14:textId="77777777" w:rsidR="00D54376" w:rsidRPr="00CD2698" w:rsidRDefault="440E8A66" w:rsidP="00D54376">
      <w:pPr>
        <w:numPr>
          <w:ilvl w:val="0"/>
          <w:numId w:val="4"/>
        </w:numPr>
        <w:contextualSpacing/>
      </w:pPr>
      <w:r w:rsidRPr="440E8A66">
        <w:rPr>
          <w:rFonts w:ascii="Times New Roman" w:eastAsia="Times New Roman" w:hAnsi="Times New Roman" w:cs="Times New Roman"/>
        </w:rPr>
        <w:t xml:space="preserve">All materials will be uploaded to the Desecheo NWR official webpage to orient and educate the virtual audience.  </w:t>
      </w:r>
    </w:p>
    <w:p w14:paraId="77D42E06" w14:textId="77777777" w:rsidR="00D54376" w:rsidRPr="00CD2698" w:rsidRDefault="00D54376" w:rsidP="00D54376">
      <w:pPr>
        <w:ind w:left="720"/>
        <w:contextualSpacing/>
      </w:pPr>
    </w:p>
    <w:p w14:paraId="77D42E07" w14:textId="77777777" w:rsidR="00D54376" w:rsidRPr="00CD2698" w:rsidRDefault="440E8A66" w:rsidP="00D54376">
      <w:pPr>
        <w:numPr>
          <w:ilvl w:val="0"/>
          <w:numId w:val="4"/>
        </w:numPr>
        <w:contextualSpacing/>
      </w:pPr>
      <w:r>
        <w:t>The official USFWS sign indicating that Desecheo is a National Wildlife Refuge will be prepared; with this sign the boat operators and other visitors that use the waters near Desecheo will know that the Island is a National Wildlife Refuge and that access is restricted to the general public.</w:t>
      </w:r>
    </w:p>
    <w:p w14:paraId="77D42E08" w14:textId="77777777" w:rsidR="00D54376" w:rsidRPr="00CD2698" w:rsidRDefault="00D54376" w:rsidP="00D54376">
      <w:pPr>
        <w:ind w:left="720"/>
        <w:contextualSpacing/>
      </w:pPr>
    </w:p>
    <w:p w14:paraId="77D42E09" w14:textId="77777777" w:rsidR="00D54376" w:rsidRDefault="440E8A66" w:rsidP="00D54376">
      <w:pPr>
        <w:numPr>
          <w:ilvl w:val="0"/>
          <w:numId w:val="4"/>
        </w:numPr>
        <w:contextualSpacing/>
      </w:pPr>
      <w:r>
        <w:t xml:space="preserve">A second sign summarizing the most important biosecurity measures that should be followed by permitted visitors and staff will be displayed at the Island.   </w:t>
      </w:r>
    </w:p>
    <w:p w14:paraId="5C2C9779" w14:textId="77777777" w:rsidR="000E6DC8" w:rsidRDefault="000E6DC8" w:rsidP="000E6DC8">
      <w:pPr>
        <w:pStyle w:val="ListParagraph"/>
      </w:pPr>
    </w:p>
    <w:p w14:paraId="28367BCC" w14:textId="77777777" w:rsidR="000E6DC8" w:rsidRDefault="000E6DC8">
      <w:r>
        <w:br w:type="page"/>
      </w:r>
    </w:p>
    <w:p w14:paraId="77D42E0B" w14:textId="4DF2B692"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lastRenderedPageBreak/>
        <w:t>Section</w:t>
      </w:r>
      <w:r w:rsidRPr="440E8A66">
        <w:rPr>
          <w:rFonts w:asciiTheme="majorBidi" w:eastAsiaTheme="majorBidi" w:hAnsiTheme="majorBidi" w:cstheme="majorBidi"/>
          <w:b/>
          <w:bCs/>
        </w:rPr>
        <w:t xml:space="preserve"> </w:t>
      </w:r>
      <w:r w:rsidR="440E8A66" w:rsidRPr="440E8A66">
        <w:rPr>
          <w:rFonts w:asciiTheme="majorBidi" w:eastAsiaTheme="majorBidi" w:hAnsiTheme="majorBidi" w:cstheme="majorBidi"/>
          <w:b/>
          <w:bCs/>
        </w:rPr>
        <w:t>2. Biosecurity Management Standard Operating Procedures for Staff &amp; Visitors to Desecheo National Wildlife Refuge</w:t>
      </w:r>
    </w:p>
    <w:p w14:paraId="77D42E0C" w14:textId="77777777" w:rsidR="00D54376" w:rsidRPr="00CD2698" w:rsidRDefault="00D54376" w:rsidP="00D54376">
      <w:pPr>
        <w:spacing w:before="8" w:after="0" w:line="190" w:lineRule="exact"/>
        <w:rPr>
          <w:rFonts w:eastAsiaTheme="minorEastAsia"/>
        </w:rPr>
      </w:pPr>
    </w:p>
    <w:p w14:paraId="77D42E0D" w14:textId="77777777" w:rsidR="00D54376" w:rsidRPr="00CD2698" w:rsidRDefault="00CD2698" w:rsidP="00CD2698">
      <w:pPr>
        <w:spacing w:before="15" w:after="0" w:line="239" w:lineRule="auto"/>
        <w:ind w:left="160" w:right="201"/>
        <w:jc w:val="both"/>
        <w:rPr>
          <w:rFonts w:eastAsia="Calibri" w:cs="Calibri"/>
        </w:rPr>
      </w:pPr>
      <w:r w:rsidRPr="440E8A66">
        <w:rPr>
          <w:rFonts w:ascii="Calibri" w:eastAsia="Calibri" w:hAnsi="Calibri" w:cs="Calibri"/>
        </w:rPr>
        <w:t xml:space="preserve"> </w:t>
      </w:r>
      <w:r w:rsidR="00D54376" w:rsidRPr="440E8A66">
        <w:rPr>
          <w:rFonts w:ascii="Calibri" w:eastAsia="Calibri" w:hAnsi="Calibri" w:cs="Calibri"/>
          <w:b/>
          <w:bCs/>
          <w:spacing w:val="-1"/>
        </w:rPr>
        <w:t>Gener</w:t>
      </w:r>
      <w:r w:rsidR="00D54376" w:rsidRPr="440E8A66">
        <w:rPr>
          <w:rFonts w:ascii="Calibri" w:eastAsia="Calibri" w:hAnsi="Calibri" w:cs="Calibri"/>
          <w:b/>
          <w:bCs/>
          <w:spacing w:val="2"/>
        </w:rPr>
        <w:t>a</w:t>
      </w:r>
      <w:r w:rsidR="00D54376" w:rsidRPr="440E8A66">
        <w:rPr>
          <w:rFonts w:ascii="Calibri" w:eastAsia="Calibri" w:hAnsi="Calibri" w:cs="Calibri"/>
          <w:b/>
          <w:bCs/>
        </w:rPr>
        <w:t>l</w:t>
      </w:r>
      <w:r w:rsidR="00D54376" w:rsidRPr="440E8A66">
        <w:rPr>
          <w:rFonts w:ascii="Calibri" w:eastAsia="Calibri" w:hAnsi="Calibri" w:cs="Calibri"/>
          <w:b/>
          <w:bCs/>
          <w:spacing w:val="1"/>
        </w:rPr>
        <w:t xml:space="preserve"> </w:t>
      </w:r>
      <w:r w:rsidR="00D54376" w:rsidRPr="440E8A66">
        <w:rPr>
          <w:rFonts w:ascii="Calibri" w:eastAsia="Calibri" w:hAnsi="Calibri" w:cs="Calibri"/>
          <w:b/>
          <w:bCs/>
        </w:rPr>
        <w:t>P</w:t>
      </w:r>
      <w:r w:rsidR="00D54376" w:rsidRPr="440E8A66">
        <w:rPr>
          <w:rFonts w:ascii="Calibri" w:eastAsia="Calibri" w:hAnsi="Calibri" w:cs="Calibri"/>
          <w:b/>
          <w:bCs/>
          <w:spacing w:val="-1"/>
        </w:rPr>
        <w:t>ro</w:t>
      </w:r>
      <w:r w:rsidR="00D54376" w:rsidRPr="440E8A66">
        <w:rPr>
          <w:rFonts w:ascii="Calibri" w:eastAsia="Calibri" w:hAnsi="Calibri" w:cs="Calibri"/>
          <w:b/>
          <w:bCs/>
          <w:spacing w:val="1"/>
        </w:rPr>
        <w:t>t</w:t>
      </w:r>
      <w:r w:rsidR="00D54376" w:rsidRPr="440E8A66">
        <w:rPr>
          <w:rFonts w:ascii="Calibri" w:eastAsia="Calibri" w:hAnsi="Calibri" w:cs="Calibri"/>
          <w:b/>
          <w:bCs/>
          <w:spacing w:val="-1"/>
        </w:rPr>
        <w:t>o</w:t>
      </w:r>
      <w:r w:rsidR="00D54376" w:rsidRPr="440E8A66">
        <w:rPr>
          <w:rFonts w:ascii="Calibri" w:eastAsia="Calibri" w:hAnsi="Calibri" w:cs="Calibri"/>
          <w:b/>
          <w:bCs/>
        </w:rPr>
        <w:t>c</w:t>
      </w:r>
      <w:r w:rsidR="00D54376" w:rsidRPr="440E8A66">
        <w:rPr>
          <w:rFonts w:ascii="Calibri" w:eastAsia="Calibri" w:hAnsi="Calibri" w:cs="Calibri"/>
          <w:b/>
          <w:bCs/>
          <w:spacing w:val="-1"/>
        </w:rPr>
        <w:t>o</w:t>
      </w:r>
      <w:r w:rsidR="00D54376" w:rsidRPr="440E8A66">
        <w:rPr>
          <w:rFonts w:ascii="Calibri" w:eastAsia="Calibri" w:hAnsi="Calibri" w:cs="Calibri"/>
          <w:b/>
          <w:bCs/>
          <w:spacing w:val="1"/>
        </w:rPr>
        <w:t>l</w:t>
      </w:r>
      <w:r w:rsidR="00D54376" w:rsidRPr="440E8A66">
        <w:rPr>
          <w:rFonts w:ascii="Calibri" w:eastAsia="Calibri" w:hAnsi="Calibri" w:cs="Calibri"/>
          <w:b/>
          <w:bCs/>
        </w:rPr>
        <w:t>s</w:t>
      </w:r>
    </w:p>
    <w:p w14:paraId="77D42E0E" w14:textId="77777777" w:rsidR="00D54376" w:rsidRPr="00CD2698" w:rsidRDefault="00D54376" w:rsidP="00D54376">
      <w:pPr>
        <w:spacing w:after="0" w:line="130" w:lineRule="exact"/>
        <w:rPr>
          <w:rFonts w:eastAsiaTheme="minorEastAsia"/>
        </w:rPr>
      </w:pPr>
    </w:p>
    <w:p w14:paraId="77D42E0F" w14:textId="26983271" w:rsidR="00D54376" w:rsidRPr="00CD2698" w:rsidRDefault="00D54376" w:rsidP="00CD2698">
      <w:pPr>
        <w:tabs>
          <w:tab w:val="left" w:pos="880"/>
        </w:tabs>
        <w:spacing w:after="0"/>
        <w:ind w:left="880" w:right="248"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rPr>
        <w:t>A</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5"/>
        </w:rPr>
        <w:t xml:space="preserve"> </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1"/>
        </w:rPr>
        <w:t xml:space="preserve"> </w:t>
      </w:r>
      <w:r w:rsidR="002A4F2B">
        <w:rPr>
          <w:rFonts w:ascii="Calibri" w:eastAsia="Calibri" w:hAnsi="Calibri" w:cs="Calibri"/>
          <w:spacing w:val="-1"/>
        </w:rPr>
        <w:t>is to</w:t>
      </w:r>
      <w:r w:rsidR="002A4F2B"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2"/>
        </w:rPr>
        <w:t>ss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e</w:t>
      </w:r>
      <w:r w:rsidRPr="440E8A66">
        <w:rPr>
          <w:rFonts w:ascii="Calibri" w:eastAsia="Calibri" w:hAnsi="Calibri" w:cs="Calibri"/>
        </w:rPr>
        <w:t>d</w:t>
      </w:r>
      <w:commentRangeStart w:id="2"/>
      <w:commentRangeEnd w:id="2"/>
      <w:r>
        <w:rPr>
          <w:rStyle w:val="CommentReference"/>
        </w:rPr>
        <w:commentReference w:id="2"/>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 xml:space="preserve">one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f</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fi</w:t>
      </w:r>
      <w:r w:rsidRPr="440E8A66">
        <w:rPr>
          <w:rFonts w:ascii="Calibri" w:eastAsia="Calibri" w:hAnsi="Calibri" w:cs="Calibri"/>
          <w:spacing w:val="-2"/>
        </w:rPr>
        <w:t>e</w:t>
      </w:r>
      <w:r w:rsidRPr="440E8A66">
        <w:rPr>
          <w:rFonts w:ascii="Calibri" w:eastAsia="Calibri" w:hAnsi="Calibri" w:cs="Calibri"/>
          <w:spacing w:val="2"/>
        </w:rPr>
        <w:t>l</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te</w:t>
      </w:r>
      <w:r w:rsidRPr="440E8A66">
        <w:rPr>
          <w:rFonts w:ascii="Calibri" w:eastAsia="Calibri" w:hAnsi="Calibri" w:cs="Calibri"/>
          <w:spacing w:val="-1"/>
        </w:rPr>
        <w:t>a</w:t>
      </w:r>
      <w:r w:rsidRPr="440E8A66">
        <w:rPr>
          <w:rFonts w:ascii="Calibri" w:eastAsia="Calibri" w:hAnsi="Calibri" w:cs="Calibri"/>
        </w:rPr>
        <w:t>m</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2"/>
        </w:rPr>
        <w:t>e</w:t>
      </w:r>
      <w:r w:rsidRPr="440E8A66">
        <w:rPr>
          <w:rFonts w:ascii="Calibri" w:eastAsia="Calibri" w:hAnsi="Calibri" w:cs="Calibri"/>
        </w:rPr>
        <w:t>mb</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1"/>
        </w:rPr>
        <w:t>eac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v</w:t>
      </w:r>
      <w:r w:rsidRPr="440E8A66">
        <w:rPr>
          <w:rFonts w:ascii="Calibri" w:eastAsia="Calibri" w:hAnsi="Calibri" w:cs="Calibri"/>
          <w:spacing w:val="6"/>
        </w:rPr>
        <w:t>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6"/>
        </w:rPr>
        <w:t xml:space="preserve"> </w:t>
      </w:r>
      <w:r w:rsidRPr="440E8A66">
        <w:rPr>
          <w:rFonts w:ascii="Calibri" w:eastAsia="Calibri" w:hAnsi="Calibri" w:cs="Calibri"/>
          <w:spacing w:val="-2"/>
        </w:rPr>
        <w:t xml:space="preserve">to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6"/>
        </w:rPr>
        <w:t xml:space="preserve"> </w:t>
      </w:r>
      <w:r w:rsidRPr="440E8A66">
        <w:rPr>
          <w:rFonts w:ascii="Calibri" w:eastAsia="Calibri" w:hAnsi="Calibri" w:cs="Calibri"/>
          <w:spacing w:val="1"/>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s p</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s</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mp</w:t>
      </w:r>
      <w:r w:rsidRPr="440E8A66">
        <w:rPr>
          <w:rFonts w:ascii="Calibri" w:eastAsia="Calibri" w:hAnsi="Calibri" w:cs="Calibri"/>
          <w:spacing w:val="-3"/>
        </w:rPr>
        <w:t>l</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w:t>
      </w:r>
      <w:r w:rsidRPr="440E8A66">
        <w:rPr>
          <w:rFonts w:ascii="Calibri" w:eastAsia="Calibri" w:hAnsi="Calibri" w:cs="Calibri"/>
          <w:spacing w:val="1"/>
        </w:rPr>
        <w:t>De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P</w:t>
      </w:r>
      <w:r w:rsidRPr="440E8A66">
        <w:rPr>
          <w:rFonts w:ascii="Calibri" w:eastAsia="Calibri" w:hAnsi="Calibri" w:cs="Calibri"/>
          <w:spacing w:val="6"/>
        </w:rPr>
        <w:t>l</w:t>
      </w:r>
      <w:r w:rsidRPr="440E8A66">
        <w:rPr>
          <w:rFonts w:ascii="Calibri" w:eastAsia="Calibri" w:hAnsi="Calibri" w:cs="Calibri"/>
          <w:spacing w:val="-1"/>
        </w:rPr>
        <w:t>a</w:t>
      </w:r>
      <w:r w:rsidRPr="440E8A66">
        <w:rPr>
          <w:rFonts w:ascii="Calibri" w:eastAsia="Calibri" w:hAnsi="Calibri" w:cs="Calibri"/>
        </w:rPr>
        <w:t xml:space="preserve">n”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1"/>
        </w:rPr>
        <w:t>vi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s</w:t>
      </w:r>
      <w:r w:rsidRPr="440E8A66">
        <w:rPr>
          <w:rFonts w:ascii="Calibri" w:eastAsia="Calibri" w:hAnsi="Calibri" w:cs="Calibri"/>
          <w:spacing w:val="-2"/>
        </w:rPr>
        <w:t xml:space="preserve"> 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4"/>
        </w:rPr>
        <w:t>h</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spacing w:val="3"/>
        </w:rPr>
        <w:t>s</w:t>
      </w:r>
      <w:r w:rsidRPr="440E8A66">
        <w:rPr>
          <w:rFonts w:ascii="Calibri" w:eastAsia="Calibri" w:hAnsi="Calibri" w:cs="Calibri"/>
        </w:rPr>
        <w:t>.</w:t>
      </w:r>
    </w:p>
    <w:p w14:paraId="77D42E10" w14:textId="77777777" w:rsidR="00D54376" w:rsidRPr="00CD2698" w:rsidRDefault="00D54376" w:rsidP="00CD2698">
      <w:pPr>
        <w:tabs>
          <w:tab w:val="left" w:pos="880"/>
        </w:tabs>
        <w:spacing w:before="10" w:after="0"/>
        <w:ind w:left="520"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O</w:t>
      </w:r>
      <w:r w:rsidRPr="440E8A66">
        <w:rPr>
          <w:rFonts w:ascii="Calibri" w:eastAsia="Calibri" w:hAnsi="Calibri" w:cs="Calibri"/>
          <w:spacing w:val="1"/>
        </w:rPr>
        <w:t>ff</w:t>
      </w:r>
      <w:r w:rsidRPr="440E8A66">
        <w:rPr>
          <w:rFonts w:ascii="Calibri" w:eastAsia="Calibri" w:hAnsi="Calibri" w:cs="Calibri"/>
          <w:spacing w:val="2"/>
        </w:rPr>
        <w:t>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1"/>
        </w:rPr>
        <w:t xml:space="preserve"> w</w:t>
      </w:r>
      <w:r w:rsidRPr="440E8A66">
        <w:rPr>
          <w:rFonts w:ascii="Calibri" w:eastAsia="Calibri" w:hAnsi="Calibri" w:cs="Calibri"/>
          <w:spacing w:val="2"/>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f</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1"/>
        </w:rPr>
        <w:t>vi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6"/>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bi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4"/>
        </w:rPr>
        <w:t>p</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spacing w:val="3"/>
        </w:rPr>
        <w:t>s</w:t>
      </w:r>
      <w:r w:rsidRPr="440E8A66">
        <w:rPr>
          <w:rFonts w:ascii="Calibri" w:eastAsia="Calibri" w:hAnsi="Calibri" w:cs="Calibri"/>
        </w:rPr>
        <w:t>.</w:t>
      </w:r>
    </w:p>
    <w:p w14:paraId="77D42E11" w14:textId="77777777" w:rsidR="00D54376" w:rsidRPr="00CD2698" w:rsidRDefault="00D54376" w:rsidP="00CD2698">
      <w:pPr>
        <w:tabs>
          <w:tab w:val="left" w:pos="880"/>
        </w:tabs>
        <w:spacing w:before="11" w:after="0"/>
        <w:ind w:left="521"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O</w:t>
      </w:r>
      <w:r w:rsidRPr="440E8A66">
        <w:rPr>
          <w:rFonts w:ascii="Calibri" w:eastAsia="Calibri" w:hAnsi="Calibri" w:cs="Calibri"/>
          <w:spacing w:val="1"/>
        </w:rPr>
        <w:t>ff</w:t>
      </w:r>
      <w:r w:rsidRPr="440E8A66">
        <w:rPr>
          <w:rFonts w:ascii="Calibri" w:eastAsia="Calibri" w:hAnsi="Calibri" w:cs="Calibri"/>
          <w:spacing w:val="2"/>
        </w:rPr>
        <w:t>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1"/>
        </w:rPr>
        <w:t xml:space="preserve"> w</w:t>
      </w:r>
      <w:r w:rsidRPr="440E8A66">
        <w:rPr>
          <w:rFonts w:ascii="Calibri" w:eastAsia="Calibri" w:hAnsi="Calibri" w:cs="Calibri"/>
          <w:spacing w:val="2"/>
        </w:rPr>
        <w:t>il</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si</w:t>
      </w:r>
      <w:r w:rsidRPr="440E8A66">
        <w:rPr>
          <w:rFonts w:ascii="Calibri" w:eastAsia="Calibri" w:hAnsi="Calibri" w:cs="Calibri"/>
        </w:rPr>
        <w:t>b</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2"/>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rPr>
        <w:t>mon</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w:t>
      </w:r>
      <w:r w:rsidRPr="440E8A66">
        <w:rPr>
          <w:rFonts w:ascii="Calibri" w:eastAsia="Calibri" w:hAnsi="Calibri" w:cs="Calibri"/>
        </w:rPr>
        <w:t>e</w:t>
      </w:r>
      <w:r w:rsidRPr="440E8A66">
        <w:rPr>
          <w:rFonts w:ascii="Calibri" w:eastAsia="Calibri" w:hAnsi="Calibri" w:cs="Calibri"/>
          <w:spacing w:val="-5"/>
        </w:rPr>
        <w:t xml:space="preserve"> </w:t>
      </w:r>
    </w:p>
    <w:p w14:paraId="77D42E12" w14:textId="77777777" w:rsidR="00D54376" w:rsidRPr="00CD2698" w:rsidRDefault="00D54376" w:rsidP="00CD2698">
      <w:pPr>
        <w:tabs>
          <w:tab w:val="left" w:pos="880"/>
        </w:tabs>
        <w:spacing w:before="11" w:after="0"/>
        <w:ind w:left="521" w:right="-20"/>
        <w:rPr>
          <w:rFonts w:eastAsia="Calibri" w:cs="Calibri"/>
        </w:rPr>
      </w:pPr>
      <w:r w:rsidRPr="440E8A66">
        <w:rPr>
          <w:rFonts w:ascii="Calibri" w:eastAsia="Calibri" w:hAnsi="Calibri" w:cs="Calibri"/>
        </w:rPr>
        <w:t xml:space="preserve">       on </w:t>
      </w:r>
      <w:r w:rsidRPr="440E8A66">
        <w:rPr>
          <w:rFonts w:ascii="Calibri" w:eastAsia="Calibri" w:hAnsi="Calibri" w:cs="Calibri"/>
          <w:spacing w:val="1"/>
          <w:position w:val="1"/>
        </w:rPr>
        <w:t>D</w:t>
      </w:r>
      <w:r w:rsidRPr="440E8A66">
        <w:rPr>
          <w:rFonts w:ascii="Calibri" w:eastAsia="Calibri" w:hAnsi="Calibri" w:cs="Calibri"/>
          <w:spacing w:val="-2"/>
          <w:position w:val="1"/>
        </w:rPr>
        <w:t>e</w:t>
      </w:r>
      <w:r w:rsidRPr="440E8A66">
        <w:rPr>
          <w:rFonts w:ascii="Calibri" w:eastAsia="Calibri" w:hAnsi="Calibri" w:cs="Calibri"/>
          <w:spacing w:val="2"/>
          <w:position w:val="1"/>
        </w:rPr>
        <w:t>s</w:t>
      </w:r>
      <w:r w:rsidRPr="440E8A66">
        <w:rPr>
          <w:rFonts w:ascii="Calibri" w:eastAsia="Calibri" w:hAnsi="Calibri" w:cs="Calibri"/>
          <w:spacing w:val="-2"/>
          <w:position w:val="1"/>
        </w:rPr>
        <w:t>e</w:t>
      </w:r>
      <w:r w:rsidRPr="440E8A66">
        <w:rPr>
          <w:rFonts w:ascii="Calibri" w:eastAsia="Calibri" w:hAnsi="Calibri" w:cs="Calibri"/>
          <w:spacing w:val="-1"/>
          <w:position w:val="1"/>
        </w:rPr>
        <w:t>c</w:t>
      </w:r>
      <w:r w:rsidRPr="440E8A66">
        <w:rPr>
          <w:rFonts w:ascii="Calibri" w:eastAsia="Calibri" w:hAnsi="Calibri" w:cs="Calibri"/>
          <w:position w:val="1"/>
        </w:rPr>
        <w:t>h</w:t>
      </w:r>
      <w:r w:rsidRPr="440E8A66">
        <w:rPr>
          <w:rFonts w:ascii="Calibri" w:eastAsia="Calibri" w:hAnsi="Calibri" w:cs="Calibri"/>
          <w:spacing w:val="-2"/>
          <w:position w:val="1"/>
        </w:rPr>
        <w:t>e</w:t>
      </w:r>
      <w:r w:rsidRPr="440E8A66">
        <w:rPr>
          <w:rFonts w:ascii="Calibri" w:eastAsia="Calibri" w:hAnsi="Calibri" w:cs="Calibri"/>
          <w:position w:val="1"/>
        </w:rPr>
        <w:t>o</w:t>
      </w:r>
      <w:r w:rsidRPr="440E8A66">
        <w:rPr>
          <w:rFonts w:ascii="Calibri" w:eastAsia="Calibri" w:hAnsi="Calibri" w:cs="Calibri"/>
          <w:spacing w:val="-8"/>
          <w:position w:val="1"/>
        </w:rPr>
        <w:t xml:space="preserve"> </w:t>
      </w:r>
      <w:r w:rsidRPr="440E8A66">
        <w:rPr>
          <w:rFonts w:ascii="Calibri" w:eastAsia="Calibri" w:hAnsi="Calibri" w:cs="Calibri"/>
          <w:spacing w:val="1"/>
          <w:position w:val="1"/>
        </w:rPr>
        <w:t>I</w:t>
      </w:r>
      <w:r w:rsidRPr="440E8A66">
        <w:rPr>
          <w:rFonts w:ascii="Calibri" w:eastAsia="Calibri" w:hAnsi="Calibri" w:cs="Calibri"/>
          <w:spacing w:val="2"/>
          <w:position w:val="1"/>
        </w:rPr>
        <w:t>s</w:t>
      </w:r>
      <w:r w:rsidRPr="440E8A66">
        <w:rPr>
          <w:rFonts w:ascii="Calibri" w:eastAsia="Calibri" w:hAnsi="Calibri" w:cs="Calibri"/>
          <w:spacing w:val="1"/>
          <w:position w:val="1"/>
        </w:rPr>
        <w:t>l</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1"/>
          <w:position w:val="1"/>
        </w:rPr>
        <w:t xml:space="preserve"> </w:t>
      </w:r>
      <w:r w:rsidRPr="440E8A66">
        <w:rPr>
          <w:rFonts w:ascii="Calibri" w:eastAsia="Calibri" w:hAnsi="Calibri" w:cs="Calibri"/>
          <w:spacing w:val="1"/>
          <w:position w:val="1"/>
        </w:rPr>
        <w:t>f</w:t>
      </w:r>
      <w:r w:rsidRPr="440E8A66">
        <w:rPr>
          <w:rFonts w:ascii="Calibri" w:eastAsia="Calibri" w:hAnsi="Calibri" w:cs="Calibri"/>
          <w:position w:val="1"/>
        </w:rPr>
        <w:t xml:space="preserve">or </w:t>
      </w:r>
      <w:r w:rsidRPr="440E8A66">
        <w:rPr>
          <w:rFonts w:ascii="Calibri" w:eastAsia="Calibri" w:hAnsi="Calibri" w:cs="Calibri"/>
          <w:spacing w:val="-1"/>
          <w:position w:val="1"/>
        </w:rPr>
        <w:t>c</w:t>
      </w:r>
      <w:r w:rsidRPr="440E8A66">
        <w:rPr>
          <w:rFonts w:ascii="Calibri" w:eastAsia="Calibri" w:hAnsi="Calibri" w:cs="Calibri"/>
          <w:position w:val="1"/>
        </w:rPr>
        <w:t>h</w:t>
      </w:r>
      <w:r w:rsidRPr="440E8A66">
        <w:rPr>
          <w:rFonts w:ascii="Calibri" w:eastAsia="Calibri" w:hAnsi="Calibri" w:cs="Calibri"/>
          <w:spacing w:val="-2"/>
          <w:position w:val="1"/>
        </w:rPr>
        <w:t>e</w:t>
      </w:r>
      <w:r w:rsidRPr="440E8A66">
        <w:rPr>
          <w:rFonts w:ascii="Calibri" w:eastAsia="Calibri" w:hAnsi="Calibri" w:cs="Calibri"/>
          <w:spacing w:val="-1"/>
          <w:position w:val="1"/>
        </w:rPr>
        <w:t>c</w:t>
      </w:r>
      <w:r w:rsidRPr="440E8A66">
        <w:rPr>
          <w:rFonts w:ascii="Calibri" w:eastAsia="Calibri" w:hAnsi="Calibri" w:cs="Calibri"/>
          <w:position w:val="1"/>
        </w:rPr>
        <w:t>k</w:t>
      </w:r>
      <w:r w:rsidRPr="440E8A66">
        <w:rPr>
          <w:rFonts w:ascii="Calibri" w:eastAsia="Calibri" w:hAnsi="Calibri" w:cs="Calibri"/>
          <w:spacing w:val="1"/>
          <w:position w:val="1"/>
        </w:rPr>
        <w:t>i</w:t>
      </w:r>
      <w:r w:rsidRPr="440E8A66">
        <w:rPr>
          <w:rFonts w:ascii="Calibri" w:eastAsia="Calibri" w:hAnsi="Calibri" w:cs="Calibri"/>
          <w:position w:val="1"/>
        </w:rPr>
        <w:t>ng</w:t>
      </w:r>
      <w:r w:rsidRPr="440E8A66">
        <w:rPr>
          <w:rFonts w:ascii="Calibri" w:eastAsia="Calibri" w:hAnsi="Calibri" w:cs="Calibri"/>
          <w:spacing w:val="-6"/>
          <w:position w:val="1"/>
        </w:rPr>
        <w:t xml:space="preserve"> </w:t>
      </w:r>
      <w:r w:rsidRPr="440E8A66">
        <w:rPr>
          <w:rFonts w:ascii="Calibri" w:eastAsia="Calibri" w:hAnsi="Calibri" w:cs="Calibri"/>
          <w:position w:val="1"/>
        </w:rPr>
        <w:t>mon</w:t>
      </w:r>
      <w:r w:rsidRPr="440E8A66">
        <w:rPr>
          <w:rFonts w:ascii="Calibri" w:eastAsia="Calibri" w:hAnsi="Calibri" w:cs="Calibri"/>
          <w:spacing w:val="1"/>
          <w:position w:val="1"/>
        </w:rPr>
        <w:t>i</w:t>
      </w:r>
      <w:r w:rsidRPr="440E8A66">
        <w:rPr>
          <w:rFonts w:ascii="Calibri" w:eastAsia="Calibri" w:hAnsi="Calibri" w:cs="Calibri"/>
          <w:spacing w:val="-2"/>
          <w:position w:val="1"/>
        </w:rPr>
        <w:t>t</w:t>
      </w:r>
      <w:r w:rsidRPr="440E8A66">
        <w:rPr>
          <w:rFonts w:ascii="Calibri" w:eastAsia="Calibri" w:hAnsi="Calibri" w:cs="Calibri"/>
          <w:position w:val="1"/>
        </w:rPr>
        <w:t>o</w:t>
      </w:r>
      <w:r w:rsidRPr="440E8A66">
        <w:rPr>
          <w:rFonts w:ascii="Calibri" w:eastAsia="Calibri" w:hAnsi="Calibri" w:cs="Calibri"/>
          <w:spacing w:val="-1"/>
          <w:position w:val="1"/>
        </w:rPr>
        <w:t>r</w:t>
      </w:r>
      <w:r w:rsidRPr="440E8A66">
        <w:rPr>
          <w:rFonts w:ascii="Calibri" w:eastAsia="Calibri" w:hAnsi="Calibri" w:cs="Calibri"/>
          <w:spacing w:val="1"/>
          <w:position w:val="1"/>
        </w:rPr>
        <w:t>i</w:t>
      </w:r>
      <w:r w:rsidRPr="440E8A66">
        <w:rPr>
          <w:rFonts w:ascii="Calibri" w:eastAsia="Calibri" w:hAnsi="Calibri" w:cs="Calibri"/>
          <w:position w:val="1"/>
        </w:rPr>
        <w:t>ng</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e</w:t>
      </w:r>
      <w:r w:rsidRPr="440E8A66">
        <w:rPr>
          <w:rFonts w:ascii="Calibri" w:eastAsia="Calibri" w:hAnsi="Calibri" w:cs="Calibri"/>
          <w:position w:val="1"/>
        </w:rPr>
        <w:t>qu</w:t>
      </w:r>
      <w:r w:rsidRPr="440E8A66">
        <w:rPr>
          <w:rFonts w:ascii="Calibri" w:eastAsia="Calibri" w:hAnsi="Calibri" w:cs="Calibri"/>
          <w:spacing w:val="1"/>
          <w:position w:val="1"/>
        </w:rPr>
        <w:t>i</w:t>
      </w:r>
      <w:r w:rsidRPr="440E8A66">
        <w:rPr>
          <w:rFonts w:ascii="Calibri" w:eastAsia="Calibri" w:hAnsi="Calibri" w:cs="Calibri"/>
          <w:position w:val="1"/>
        </w:rPr>
        <w:t>pm</w:t>
      </w:r>
      <w:r w:rsidRPr="440E8A66">
        <w:rPr>
          <w:rFonts w:ascii="Calibri" w:eastAsia="Calibri" w:hAnsi="Calibri" w:cs="Calibri"/>
          <w:spacing w:val="-1"/>
          <w:position w:val="1"/>
        </w:rPr>
        <w:t>e</w:t>
      </w:r>
      <w:r w:rsidRPr="440E8A66">
        <w:rPr>
          <w:rFonts w:ascii="Calibri" w:eastAsia="Calibri" w:hAnsi="Calibri" w:cs="Calibri"/>
          <w:position w:val="1"/>
        </w:rPr>
        <w:t>nt</w:t>
      </w:r>
      <w:r w:rsidRPr="440E8A66">
        <w:rPr>
          <w:rFonts w:ascii="Calibri" w:eastAsia="Calibri" w:hAnsi="Calibri" w:cs="Calibri"/>
          <w:spacing w:val="-6"/>
          <w:position w:val="1"/>
        </w:rPr>
        <w:t xml:space="preserve"> </w:t>
      </w:r>
      <w:r w:rsidRPr="440E8A66">
        <w:rPr>
          <w:rFonts w:ascii="Calibri" w:eastAsia="Calibri" w:hAnsi="Calibri" w:cs="Calibri"/>
          <w:position w:val="1"/>
        </w:rPr>
        <w:t>on</w:t>
      </w:r>
      <w:r w:rsidRPr="440E8A66">
        <w:rPr>
          <w:rFonts w:ascii="Calibri" w:eastAsia="Calibri" w:hAnsi="Calibri" w:cs="Calibri"/>
          <w:spacing w:val="2"/>
          <w:position w:val="1"/>
        </w:rPr>
        <w:t>-isl</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1"/>
          <w:position w:val="1"/>
        </w:rPr>
        <w:t>d</w:t>
      </w:r>
      <w:r w:rsidRPr="440E8A66">
        <w:rPr>
          <w:rFonts w:ascii="Calibri" w:eastAsia="Calibri" w:hAnsi="Calibri" w:cs="Calibri"/>
          <w:position w:val="1"/>
        </w:rPr>
        <w:t>.</w:t>
      </w:r>
    </w:p>
    <w:p w14:paraId="77D42E13" w14:textId="4BEE1B61" w:rsidR="00D54376" w:rsidRPr="00CD2698" w:rsidRDefault="00D54376" w:rsidP="00CD2698">
      <w:pPr>
        <w:tabs>
          <w:tab w:val="left" w:pos="880"/>
        </w:tabs>
        <w:spacing w:before="6" w:after="0"/>
        <w:ind w:left="881" w:right="337"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rPr>
        <w:t>any</w:t>
      </w:r>
      <w:r w:rsidRPr="440E8A66">
        <w:rPr>
          <w:rFonts w:ascii="Calibri" w:eastAsia="Calibri" w:hAnsi="Calibri" w:cs="Calibri"/>
          <w:spacing w:val="-2"/>
        </w:rPr>
        <w:t xml:space="preserve"> </w:t>
      </w:r>
      <w:r w:rsidRPr="440E8A66">
        <w:rPr>
          <w:rFonts w:ascii="Calibri" w:eastAsia="Calibri" w:hAnsi="Calibri" w:cs="Calibri"/>
          <w:spacing w:val="5"/>
        </w:rPr>
        <w:t>v</w:t>
      </w:r>
      <w:r w:rsidRPr="440E8A66">
        <w:rPr>
          <w:rFonts w:ascii="Calibri" w:eastAsia="Calibri" w:hAnsi="Calibri" w:cs="Calibri"/>
          <w:spacing w:val="-2"/>
        </w:rPr>
        <w:t>e</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spacing w:val="1"/>
        </w:rPr>
        <w:t>(</w:t>
      </w:r>
      <w:r w:rsidRPr="440E8A66">
        <w:rPr>
          <w:rFonts w:ascii="Calibri" w:eastAsia="Calibri" w:hAnsi="Calibri" w:cs="Calibri"/>
        </w:rPr>
        <w:t>bo</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rPr>
        <w:t>op</w:t>
      </w:r>
      <w:r w:rsidRPr="440E8A66">
        <w:rPr>
          <w:rFonts w:ascii="Calibri" w:eastAsia="Calibri" w:hAnsi="Calibri" w:cs="Calibri"/>
          <w:spacing w:val="-2"/>
        </w:rPr>
        <w:t>t</w:t>
      </w:r>
      <w:r w:rsidRPr="440E8A66">
        <w:rPr>
          <w:rFonts w:ascii="Calibri" w:eastAsia="Calibri" w:hAnsi="Calibri" w:cs="Calibri"/>
          <w:spacing w:val="-1"/>
        </w:rPr>
        <w:t>er</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g</w:t>
      </w:r>
      <w:r w:rsidRPr="440E8A66">
        <w:rPr>
          <w:rFonts w:ascii="Calibri" w:eastAsia="Calibri" w:hAnsi="Calibri" w:cs="Calibri"/>
        </w:rPr>
        <w:t>o</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3"/>
        </w:rPr>
        <w:t>e</w:t>
      </w:r>
      <w:r w:rsidRPr="440E8A66">
        <w:rPr>
          <w:rFonts w:ascii="Calibri" w:eastAsia="Calibri" w:hAnsi="Calibri" w:cs="Calibri"/>
        </w:rPr>
        <w:t>o 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ar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spacing w:val="6"/>
        </w:rPr>
        <w:t>i</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re</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Lar</w:t>
      </w:r>
      <w:r w:rsidRPr="440E8A66">
        <w:rPr>
          <w:rFonts w:ascii="Calibri" w:eastAsia="Calibri" w:hAnsi="Calibri" w:cs="Calibri"/>
          <w:spacing w:val="4"/>
        </w:rPr>
        <w:t>g</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8"/>
        </w:rPr>
        <w:t xml:space="preserve"> </w:t>
      </w:r>
      <w:r w:rsidRPr="440E8A66">
        <w:rPr>
          <w:rFonts w:ascii="Calibri" w:eastAsia="Calibri" w:hAnsi="Calibri" w:cs="Calibri"/>
        </w:rPr>
        <w:t>b</w:t>
      </w:r>
      <w:r w:rsidRPr="440E8A66">
        <w:rPr>
          <w:rFonts w:ascii="Calibri" w:eastAsia="Calibri" w:hAnsi="Calibri" w:cs="Calibri"/>
          <w:spacing w:val="4"/>
        </w:rPr>
        <w:t>o</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rPr>
        <w:t>s h</w:t>
      </w:r>
      <w:r w:rsidRPr="440E8A66">
        <w:rPr>
          <w:rFonts w:ascii="Calibri" w:eastAsia="Calibri" w:hAnsi="Calibri" w:cs="Calibri"/>
          <w:spacing w:val="-1"/>
        </w:rPr>
        <w:t>a</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a</w:t>
      </w:r>
      <w:r w:rsidRPr="440E8A66">
        <w:rPr>
          <w:rFonts w:ascii="Calibri" w:eastAsia="Calibri" w:hAnsi="Calibri" w:cs="Calibri"/>
          <w:spacing w:val="1"/>
        </w:rPr>
        <w:t xml:space="preserve"> g</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rPr>
        <w:t>h</w:t>
      </w:r>
      <w:r w:rsidRPr="440E8A66">
        <w:rPr>
          <w:rFonts w:ascii="Calibri" w:eastAsia="Calibri" w:hAnsi="Calibri" w:cs="Calibri"/>
          <w:spacing w:val="-1"/>
        </w:rPr>
        <w:t>ar</w:t>
      </w:r>
      <w:r w:rsidRPr="440E8A66">
        <w:rPr>
          <w:rFonts w:ascii="Calibri" w:eastAsia="Calibri" w:hAnsi="Calibri" w:cs="Calibri"/>
        </w:rPr>
        <w:t>bo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r</w:t>
      </w:r>
      <w:r w:rsidRPr="440E8A66">
        <w:rPr>
          <w:rFonts w:ascii="Calibri" w:eastAsia="Calibri" w:hAnsi="Calibri" w:cs="Calibri"/>
        </w:rPr>
        <w:t>od</w:t>
      </w:r>
      <w:r w:rsidRPr="440E8A66">
        <w:rPr>
          <w:rFonts w:ascii="Calibri" w:eastAsia="Calibri" w:hAnsi="Calibri" w:cs="Calibri"/>
          <w:spacing w:val="-2"/>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4"/>
        </w:rPr>
        <w:t>b</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ce</w:t>
      </w:r>
      <w:r w:rsidRPr="440E8A66">
        <w:rPr>
          <w:rFonts w:ascii="Calibri" w:eastAsia="Calibri" w:hAnsi="Calibri" w:cs="Calibri"/>
          <w:spacing w:val="2"/>
        </w:rPr>
        <w:t>ss</w:t>
      </w:r>
      <w:r w:rsidRPr="440E8A66">
        <w:rPr>
          <w:rFonts w:ascii="Calibri" w:eastAsia="Calibri" w:hAnsi="Calibri" w:cs="Calibri"/>
          <w:spacing w:val="-1"/>
        </w:rPr>
        <w:t>ar</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i</w:t>
      </w:r>
      <w:r w:rsidRPr="440E8A66">
        <w:rPr>
          <w:rFonts w:ascii="Calibri" w:eastAsia="Calibri" w:hAnsi="Calibri" w:cs="Calibri"/>
        </w:rPr>
        <w:t>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10"/>
        </w:rPr>
        <w:t xml:space="preserve"> </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4"/>
        </w:rPr>
        <w:t>d</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2"/>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ol m</w:t>
      </w:r>
      <w:r w:rsidRPr="440E8A66">
        <w:rPr>
          <w:rFonts w:ascii="Calibri" w:eastAsia="Calibri" w:hAnsi="Calibri" w:cs="Calibri"/>
          <w:spacing w:val="-1"/>
        </w:rPr>
        <w:t>ea</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re</w:t>
      </w:r>
      <w:r w:rsidRPr="440E8A66">
        <w:rPr>
          <w:rFonts w:ascii="Calibri" w:eastAsia="Calibri" w:hAnsi="Calibri" w:cs="Calibri"/>
        </w:rPr>
        <w:t>s</w:t>
      </w:r>
      <w:r w:rsidR="003D09BB">
        <w:rPr>
          <w:rFonts w:ascii="Calibri" w:eastAsia="Calibri" w:hAnsi="Calibri" w:cs="Calibri"/>
        </w:rPr>
        <w:t xml:space="preserve"> (such as bait stations) </w:t>
      </w:r>
      <w:r w:rsidRPr="440E8A66">
        <w:rPr>
          <w:rFonts w:ascii="Calibri" w:eastAsia="Calibri" w:hAnsi="Calibri" w:cs="Calibri"/>
          <w:spacing w:val="-4"/>
        </w:rPr>
        <w:t xml:space="preserve"> </w:t>
      </w:r>
      <w:r w:rsidRPr="440E8A66">
        <w:rPr>
          <w:rFonts w:ascii="Calibri" w:eastAsia="Calibri" w:hAnsi="Calibri" w:cs="Calibri"/>
          <w:spacing w:val="-1"/>
        </w:rPr>
        <w:t>we</w:t>
      </w:r>
      <w:r w:rsidRPr="440E8A66">
        <w:rPr>
          <w:rFonts w:ascii="Calibri" w:eastAsia="Calibri" w:hAnsi="Calibri" w:cs="Calibri"/>
          <w:spacing w:val="1"/>
        </w:rPr>
        <w:t>l</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a</w:t>
      </w:r>
      <w:r w:rsidRPr="440E8A66">
        <w:rPr>
          <w:rFonts w:ascii="Calibri" w:eastAsia="Calibri" w:hAnsi="Calibri" w:cs="Calibri"/>
        </w:rPr>
        <w:t>dv</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4"/>
        </w:rPr>
        <w:t>d</w:t>
      </w:r>
      <w:r w:rsidRPr="440E8A66">
        <w:rPr>
          <w:rFonts w:ascii="Calibri" w:eastAsia="Calibri" w:hAnsi="Calibri" w:cs="Calibri"/>
          <w:spacing w:val="-1"/>
        </w:rPr>
        <w:t>e</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p>
    <w:p w14:paraId="77D42E14" w14:textId="77777777" w:rsidR="00D54376" w:rsidRPr="00CD2698" w:rsidRDefault="00D54376" w:rsidP="00CD2698">
      <w:pPr>
        <w:tabs>
          <w:tab w:val="left" w:pos="880"/>
        </w:tabs>
        <w:spacing w:before="16" w:after="0"/>
        <w:ind w:left="881" w:right="763"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rPr>
        <w:t>Wh</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3"/>
        </w:rPr>
        <w:t>r</w:t>
      </w:r>
      <w:r w:rsidRPr="440E8A66">
        <w:rPr>
          <w:rFonts w:ascii="Calibri" w:eastAsia="Calibri" w:hAnsi="Calibri" w:cs="Calibri"/>
          <w:spacing w:val="-1"/>
        </w:rPr>
        <w:t>ac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4"/>
        </w:rPr>
        <w:t xml:space="preserve"> </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1"/>
        </w:rPr>
        <w:t>er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rPr>
        <w:t>bo</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spacing w:val="3"/>
        </w:rPr>
        <w:t>ee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ude</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ght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t</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1"/>
        </w:rPr>
        <w:t>v</w:t>
      </w:r>
      <w:r w:rsidRPr="440E8A66">
        <w:rPr>
          <w:rFonts w:ascii="Calibri" w:eastAsia="Calibri" w:hAnsi="Calibri" w:cs="Calibri"/>
          <w:spacing w:val="-2"/>
        </w:rPr>
        <w:t>e</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w:t>
      </w:r>
      <w:r w:rsidRPr="440E8A66">
        <w:rPr>
          <w:rFonts w:ascii="Calibri" w:eastAsia="Calibri" w:hAnsi="Calibri" w:cs="Calibri"/>
        </w:rPr>
        <w:t xml:space="preserve">or </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rPr>
        <w:t>qu</w:t>
      </w:r>
      <w:r w:rsidRPr="440E8A66">
        <w:rPr>
          <w:rFonts w:ascii="Calibri" w:eastAsia="Calibri" w:hAnsi="Calibri" w:cs="Calibri"/>
          <w:spacing w:val="1"/>
        </w:rPr>
        <w:t>i</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spacing w:val="4"/>
        </w:rPr>
        <w:t>n</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e</w:t>
      </w:r>
      <w:r w:rsidRPr="440E8A66">
        <w:rPr>
          <w:rFonts w:ascii="Calibri" w:eastAsia="Calibri" w:hAnsi="Calibri" w:cs="Calibri"/>
          <w:spacing w:val="2"/>
        </w:rPr>
        <w:t>ss</w:t>
      </w:r>
      <w:r w:rsidRPr="440E8A66">
        <w:rPr>
          <w:rFonts w:ascii="Calibri" w:eastAsia="Calibri" w:hAnsi="Calibri" w:cs="Calibri"/>
        </w:rPr>
        <w:t>a</w:t>
      </w:r>
      <w:r w:rsidRPr="440E8A66">
        <w:rPr>
          <w:rFonts w:ascii="Calibri" w:eastAsia="Calibri" w:hAnsi="Calibri" w:cs="Calibri"/>
          <w:spacing w:val="-1"/>
        </w:rPr>
        <w:t>r</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ve</w:t>
      </w:r>
      <w:r w:rsidRPr="440E8A66">
        <w:rPr>
          <w:rFonts w:ascii="Calibri" w:eastAsia="Calibri" w:hAnsi="Calibri" w:cs="Calibri"/>
          <w:spacing w:val="-9"/>
        </w:rPr>
        <w:t xml:space="preserve"> </w:t>
      </w:r>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rPr>
        <w:t>be</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ace</w:t>
      </w:r>
      <w:r w:rsidRPr="440E8A66">
        <w:rPr>
          <w:rFonts w:ascii="Calibri" w:eastAsia="Calibri" w:hAnsi="Calibri" w:cs="Calibri"/>
        </w:rPr>
        <w:t>.</w:t>
      </w:r>
    </w:p>
    <w:p w14:paraId="77D42E15" w14:textId="77777777" w:rsidR="00D54376" w:rsidRPr="00CD2698" w:rsidRDefault="00D54376" w:rsidP="00CD2698">
      <w:pPr>
        <w:tabs>
          <w:tab w:val="left" w:pos="880"/>
        </w:tabs>
        <w:spacing w:before="12" w:after="0"/>
        <w:ind w:left="881" w:right="297"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1"/>
        </w:rPr>
        <w:t xml:space="preserve"> 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1"/>
        </w:rPr>
        <w:t>ca</w:t>
      </w:r>
      <w:r w:rsidRPr="440E8A66">
        <w:rPr>
          <w:rFonts w:ascii="Calibri" w:eastAsia="Calibri" w:hAnsi="Calibri" w:cs="Calibri"/>
          <w:spacing w:val="3"/>
        </w:rPr>
        <w:t>r</w:t>
      </w:r>
      <w:r w:rsidRPr="440E8A66">
        <w:rPr>
          <w:rFonts w:ascii="Calibri" w:eastAsia="Calibri" w:hAnsi="Calibri" w:cs="Calibri"/>
        </w:rPr>
        <w:t>go</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rPr>
        <w:t>mm</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8"/>
        </w:rPr>
        <w:t xml:space="preserve"> </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 xml:space="preserve">o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bo</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rPr>
        <w:t>op</w:t>
      </w:r>
      <w:r w:rsidRPr="440E8A66">
        <w:rPr>
          <w:rFonts w:ascii="Calibri" w:eastAsia="Calibri" w:hAnsi="Calibri" w:cs="Calibri"/>
          <w:spacing w:val="-2"/>
        </w:rPr>
        <w:t>t</w:t>
      </w:r>
      <w:r w:rsidRPr="440E8A66">
        <w:rPr>
          <w:rFonts w:ascii="Calibri" w:eastAsia="Calibri" w:hAnsi="Calibri" w:cs="Calibri"/>
          <w:spacing w:val="3"/>
        </w:rPr>
        <w:t>e</w:t>
      </w:r>
      <w:r w:rsidRPr="440E8A66">
        <w:rPr>
          <w:rFonts w:ascii="Calibri" w:eastAsia="Calibri" w:hAnsi="Calibri" w:cs="Calibri"/>
          <w:spacing w:val="-1"/>
        </w:rPr>
        <w:t>r</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spacing w:val="2"/>
        </w:rPr>
        <w:t>P</w:t>
      </w:r>
      <w:r w:rsidRPr="440E8A66">
        <w:rPr>
          <w:rFonts w:ascii="Calibri" w:eastAsia="Calibri" w:hAnsi="Calibri" w:cs="Calibri"/>
          <w:spacing w:val="-1"/>
        </w:rPr>
        <w:t>ar</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u</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ace</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gh</w:t>
      </w:r>
      <w:r w:rsidRPr="440E8A66">
        <w:rPr>
          <w:rFonts w:ascii="Calibri" w:eastAsia="Calibri" w:hAnsi="Calibri" w:cs="Calibri"/>
          <w:spacing w:val="3"/>
        </w:rPr>
        <w:t>-</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k</w:t>
      </w:r>
      <w:r w:rsidRPr="440E8A66">
        <w:rPr>
          <w:rFonts w:ascii="Calibri" w:eastAsia="Calibri" w:hAnsi="Calibri" w:cs="Calibri"/>
          <w:spacing w:val="-4"/>
        </w:rPr>
        <w:t xml:space="preserve"> </w:t>
      </w:r>
      <w:r w:rsidRPr="440E8A66">
        <w:rPr>
          <w:rFonts w:ascii="Calibri" w:eastAsia="Calibri" w:hAnsi="Calibri" w:cs="Calibri"/>
          <w:spacing w:val="-1"/>
        </w:rPr>
        <w:t>car</w:t>
      </w:r>
      <w:r w:rsidRPr="440E8A66">
        <w:rPr>
          <w:rFonts w:ascii="Calibri" w:eastAsia="Calibri" w:hAnsi="Calibri" w:cs="Calibri"/>
        </w:rPr>
        <w:t>go</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 xml:space="preserve">s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m</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 xml:space="preserve">, </w:t>
      </w:r>
      <w:r w:rsidRPr="440E8A66">
        <w:rPr>
          <w:rFonts w:ascii="Calibri" w:eastAsia="Calibri" w:hAnsi="Calibri" w:cs="Calibri"/>
          <w:spacing w:val="1"/>
        </w:rPr>
        <w:t>f</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1"/>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1"/>
        </w:rPr>
        <w:t xml:space="preserve"> a</w:t>
      </w:r>
      <w:r w:rsidRPr="440E8A66">
        <w:rPr>
          <w:rFonts w:ascii="Calibri" w:eastAsia="Calibri" w:hAnsi="Calibri" w:cs="Calibri"/>
          <w:spacing w:val="2"/>
        </w:rPr>
        <w:t>t</w:t>
      </w:r>
      <w:r w:rsidRPr="440E8A66">
        <w:rPr>
          <w:rFonts w:ascii="Calibri" w:eastAsia="Calibri" w:hAnsi="Calibri" w:cs="Calibri"/>
          <w:spacing w:val="-2"/>
        </w:rPr>
        <w:t>t</w:t>
      </w:r>
      <w:r w:rsidRPr="440E8A66">
        <w:rPr>
          <w:rFonts w:ascii="Calibri" w:eastAsia="Calibri" w:hAnsi="Calibri" w:cs="Calibri"/>
          <w:spacing w:val="-1"/>
        </w:rPr>
        <w:t>ra</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10"/>
        </w:rPr>
        <w:t xml:space="preserve"> </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4"/>
        </w:rPr>
        <w:t xml:space="preserve"> </w:t>
      </w:r>
      <w:r w:rsidRPr="440E8A66">
        <w:rPr>
          <w:rFonts w:ascii="Calibri" w:eastAsia="Calibri" w:hAnsi="Calibri" w:cs="Calibri"/>
        </w:rPr>
        <w:t>no</w:t>
      </w:r>
      <w:r w:rsidRPr="440E8A66">
        <w:rPr>
          <w:rFonts w:ascii="Calibri" w:eastAsia="Calibri" w:hAnsi="Calibri" w:cs="Calibri"/>
          <w:spacing w:val="1"/>
        </w:rPr>
        <w:t>n-</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w:t>
      </w:r>
      <w:r w:rsidRPr="440E8A66">
        <w:rPr>
          <w:rFonts w:ascii="Calibri" w:eastAsia="Calibri" w:hAnsi="Calibri" w:cs="Calibri"/>
          <w:spacing w:val="2"/>
        </w:rPr>
        <w:t>il</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3"/>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 xml:space="preserve">d </w:t>
      </w:r>
      <w:r w:rsidRPr="440E8A66">
        <w:rPr>
          <w:rFonts w:ascii="Calibri" w:eastAsia="Calibri" w:hAnsi="Calibri" w:cs="Calibri"/>
          <w:spacing w:val="2"/>
        </w:rPr>
        <w:t xml:space="preserve">in </w:t>
      </w:r>
      <w:r w:rsidRPr="440E8A66">
        <w:rPr>
          <w:rFonts w:ascii="Calibri" w:eastAsia="Calibri" w:hAnsi="Calibri" w:cs="Calibri"/>
          <w:spacing w:val="-1"/>
        </w:rPr>
        <w:t>r</w:t>
      </w:r>
      <w:r w:rsidRPr="440E8A66">
        <w:rPr>
          <w:rFonts w:ascii="Calibri" w:eastAsia="Calibri" w:hAnsi="Calibri" w:cs="Calibri"/>
        </w:rPr>
        <w:t>od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oof</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er</w:t>
      </w:r>
      <w:r w:rsidRPr="440E8A66">
        <w:rPr>
          <w:rFonts w:ascii="Calibri" w:eastAsia="Calibri" w:hAnsi="Calibri" w:cs="Calibri"/>
          <w:spacing w:val="2"/>
        </w:rPr>
        <w:t>s</w:t>
      </w:r>
      <w:r w:rsidRPr="440E8A66">
        <w:rPr>
          <w:rFonts w:ascii="Calibri" w:eastAsia="Calibri" w:hAnsi="Calibri" w:cs="Calibri"/>
        </w:rPr>
        <w:t>.</w:t>
      </w:r>
    </w:p>
    <w:p w14:paraId="77D42E16" w14:textId="6C17F7E4" w:rsidR="00D54376" w:rsidRPr="00CD2698" w:rsidRDefault="00D54376" w:rsidP="00CD2698">
      <w:pPr>
        <w:tabs>
          <w:tab w:val="left" w:pos="880"/>
        </w:tabs>
        <w:spacing w:before="17" w:after="0"/>
        <w:ind w:left="521"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car</w:t>
      </w:r>
      <w:r w:rsidRPr="440E8A66">
        <w:rPr>
          <w:rFonts w:ascii="Calibri" w:eastAsia="Calibri" w:hAnsi="Calibri" w:cs="Calibri"/>
        </w:rPr>
        <w:t>go</w:t>
      </w:r>
      <w:r w:rsidRPr="440E8A66">
        <w:rPr>
          <w:rFonts w:ascii="Calibri" w:eastAsia="Calibri" w:hAnsi="Calibri" w:cs="Calibri"/>
          <w:spacing w:val="-4"/>
        </w:rPr>
        <w:t xml:space="preserve"> </w:t>
      </w:r>
      <w:r w:rsidR="002A4F2B">
        <w:rPr>
          <w:rFonts w:ascii="Calibri" w:eastAsia="Calibri" w:hAnsi="Calibri" w:cs="Calibri"/>
          <w:spacing w:val="2"/>
        </w:rPr>
        <w:t>will</w:t>
      </w:r>
      <w:r w:rsidR="002A4F2B"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r</w:t>
      </w:r>
      <w:r w:rsidRPr="440E8A66">
        <w:rPr>
          <w:rFonts w:ascii="Calibri" w:eastAsia="Calibri" w:hAnsi="Calibri" w:cs="Calibri"/>
        </w:rPr>
        <w:t>o</w:t>
      </w:r>
      <w:r w:rsidRPr="440E8A66">
        <w:rPr>
          <w:rFonts w:ascii="Calibri" w:eastAsia="Calibri" w:hAnsi="Calibri" w:cs="Calibri"/>
          <w:spacing w:val="4"/>
        </w:rPr>
        <w:t>d</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1"/>
        </w:rPr>
        <w:t>-</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rPr>
        <w:t>oof</w:t>
      </w:r>
      <w:r w:rsidRPr="440E8A66">
        <w:rPr>
          <w:rFonts w:ascii="Calibri" w:eastAsia="Calibri" w:hAnsi="Calibri" w:cs="Calibri"/>
          <w:spacing w:val="-4"/>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er</w:t>
      </w:r>
      <w:r w:rsidRPr="440E8A66">
        <w:rPr>
          <w:rFonts w:ascii="Calibri" w:eastAsia="Calibri" w:hAnsi="Calibri" w:cs="Calibri"/>
          <w:spacing w:val="2"/>
        </w:rPr>
        <w:t>s</w:t>
      </w:r>
      <w:r w:rsidRPr="440E8A66">
        <w:rPr>
          <w:rFonts w:ascii="Calibri" w:eastAsia="Calibri" w:hAnsi="Calibri" w:cs="Calibri"/>
        </w:rPr>
        <w:t>.</w:t>
      </w:r>
    </w:p>
    <w:p w14:paraId="77D42E17" w14:textId="11BF822D" w:rsidR="00D54376" w:rsidRPr="00CD2698" w:rsidRDefault="00D54376" w:rsidP="00CD2698">
      <w:pPr>
        <w:tabs>
          <w:tab w:val="left" w:pos="880"/>
        </w:tabs>
        <w:spacing w:before="6" w:after="0"/>
        <w:ind w:left="881" w:right="418"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Al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rPr>
        <w:t>bo</w:t>
      </w:r>
      <w:r w:rsidRPr="440E8A66">
        <w:rPr>
          <w:rFonts w:ascii="Calibri" w:eastAsia="Calibri" w:hAnsi="Calibri" w:cs="Calibri"/>
          <w:spacing w:val="1"/>
        </w:rPr>
        <w:t>x</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gh</w:t>
      </w:r>
      <w:r w:rsidRPr="440E8A66">
        <w:rPr>
          <w:rFonts w:ascii="Calibri" w:eastAsia="Calibri" w:hAnsi="Calibri" w:cs="Calibri"/>
          <w:spacing w:val="-2"/>
        </w:rPr>
        <w:t>t</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3"/>
        </w:rPr>
        <w:t xml:space="preserve"> </w:t>
      </w:r>
      <w:r w:rsidR="00094475">
        <w:rPr>
          <w:rFonts w:ascii="Calibri" w:eastAsia="Calibri" w:hAnsi="Calibri" w:cs="Calibri"/>
          <w:spacing w:val="-3"/>
        </w:rPr>
        <w:t xml:space="preserve">/sealed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iz</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rPr>
        <w:t>oppo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un</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t</w:t>
      </w:r>
      <w:r w:rsidRPr="440E8A66">
        <w:rPr>
          <w:rFonts w:ascii="Calibri" w:eastAsia="Calibri" w:hAnsi="Calibri" w:cs="Calibri"/>
        </w:rPr>
        <w:t>o h</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w:t>
      </w:r>
    </w:p>
    <w:p w14:paraId="77D42E18" w14:textId="77777777" w:rsidR="00D54376" w:rsidRPr="00CD2698" w:rsidRDefault="00D54376" w:rsidP="00CD2698">
      <w:pPr>
        <w:tabs>
          <w:tab w:val="left" w:pos="880"/>
        </w:tabs>
        <w:spacing w:before="21" w:after="0"/>
        <w:ind w:left="521"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Al</w:t>
      </w:r>
      <w:r w:rsidRPr="440E8A66">
        <w:rPr>
          <w:rFonts w:ascii="Calibri" w:eastAsia="Calibri" w:hAnsi="Calibri" w:cs="Calibri"/>
        </w:rPr>
        <w:t>l</w:t>
      </w:r>
      <w:r w:rsidRPr="440E8A66">
        <w:rPr>
          <w:rFonts w:ascii="Calibri" w:eastAsia="Calibri" w:hAnsi="Calibri" w:cs="Calibri"/>
          <w:spacing w:val="-1"/>
        </w:rPr>
        <w:t xml:space="preserve"> car</w:t>
      </w:r>
      <w:r w:rsidRPr="440E8A66">
        <w:rPr>
          <w:rFonts w:ascii="Calibri" w:eastAsia="Calibri" w:hAnsi="Calibri" w:cs="Calibri"/>
        </w:rPr>
        <w:t>go,</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rPr>
        <w:t>boo</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1"/>
        </w:rPr>
        <w:t xml:space="preserve"> 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 mu</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4"/>
        </w:rPr>
        <w:t xml:space="preserve"> </w:t>
      </w:r>
      <w:r w:rsidRPr="440E8A66">
        <w:rPr>
          <w:rFonts w:ascii="Calibri" w:eastAsia="Calibri" w:hAnsi="Calibri" w:cs="Calibri"/>
        </w:rPr>
        <w:t>be</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3"/>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spacing w:val="-1"/>
        </w:rPr>
        <w:t>re</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rPr>
        <w:t>mud,</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3"/>
        </w:rPr>
        <w:t>ee</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p>
    <w:p w14:paraId="77D42E19" w14:textId="77777777" w:rsidR="00D54376" w:rsidRPr="00CD2698" w:rsidRDefault="00D54376" w:rsidP="00CD2698">
      <w:pPr>
        <w:spacing w:after="0"/>
        <w:ind w:left="881" w:right="808"/>
        <w:rPr>
          <w:rFonts w:eastAsia="Calibri" w:cs="Calibri"/>
        </w:rPr>
      </w:pPr>
      <w:r w:rsidRPr="440E8A66">
        <w:rPr>
          <w:rFonts w:ascii="Calibri" w:eastAsia="Calibri" w:hAnsi="Calibri" w:cs="Calibri"/>
          <w:spacing w:val="1"/>
        </w:rPr>
        <w:t>Ev</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w:t>
      </w:r>
      <w:r w:rsidRPr="440E8A66">
        <w:rPr>
          <w:rFonts w:ascii="Calibri" w:eastAsia="Calibri" w:hAnsi="Calibri" w:cs="Calibri"/>
          <w:spacing w:val="1"/>
        </w:rPr>
        <w:t>l</w:t>
      </w:r>
      <w:r w:rsidRPr="440E8A66">
        <w:rPr>
          <w:rFonts w:ascii="Calibri" w:eastAsia="Calibri" w:hAnsi="Calibri" w:cs="Calibri"/>
        </w:rPr>
        <w:t>ook</w:t>
      </w:r>
      <w:r w:rsidRPr="440E8A66">
        <w:rPr>
          <w:rFonts w:ascii="Calibri" w:eastAsia="Calibri" w:hAnsi="Calibri" w:cs="Calibri"/>
          <w:spacing w:val="2"/>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spacing w:val="-1"/>
        </w:rPr>
        <w:t>r</w:t>
      </w:r>
      <w:r w:rsidRPr="440E8A66">
        <w:rPr>
          <w:rFonts w:ascii="Calibri" w:eastAsia="Calibri" w:hAnsi="Calibri" w:cs="Calibri"/>
        </w:rPr>
        <w:t>bor</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spacing w:val="4"/>
        </w:rPr>
        <w:t>d</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spacing w:val="2"/>
        </w:rPr>
        <w:t>n</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rPr>
        <w:t xml:space="preserve">us </w:t>
      </w:r>
      <w:commentRangeStart w:id="3"/>
      <w:commentRangeStart w:id="4"/>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rPr>
        <w:t>ybug</w:t>
      </w:r>
      <w:commentRangeEnd w:id="3"/>
      <w:r w:rsidR="00094475">
        <w:rPr>
          <w:rStyle w:val="CommentReference"/>
          <w:rFonts w:eastAsiaTheme="minorEastAsia"/>
        </w:rPr>
        <w:commentReference w:id="3"/>
      </w:r>
      <w:commentRangeEnd w:id="4"/>
      <w:r w:rsidR="009E125F">
        <w:rPr>
          <w:rStyle w:val="CommentReference"/>
          <w:rFonts w:eastAsiaTheme="minorEastAsia"/>
        </w:rPr>
        <w:commentReference w:id="4"/>
      </w:r>
      <w:r w:rsidRPr="440E8A66">
        <w:rPr>
          <w:rFonts w:ascii="Calibri" w:eastAsia="Calibri" w:hAnsi="Calibri" w:cs="Calibri"/>
        </w:rPr>
        <w:t>.</w:t>
      </w:r>
    </w:p>
    <w:p w14:paraId="77D42E1A" w14:textId="77777777" w:rsidR="00D54376" w:rsidRPr="00CD2698" w:rsidRDefault="00D54376" w:rsidP="00CD2698">
      <w:pPr>
        <w:tabs>
          <w:tab w:val="left" w:pos="880"/>
        </w:tabs>
        <w:spacing w:before="6" w:after="0"/>
        <w:ind w:left="881" w:right="110" w:hanging="36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ac</w:t>
      </w:r>
      <w:r w:rsidRPr="440E8A66">
        <w:rPr>
          <w:rFonts w:ascii="Calibri" w:eastAsia="Calibri" w:hAnsi="Calibri" w:cs="Calibri"/>
        </w:rPr>
        <w:t>kp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ee</w:t>
      </w:r>
      <w:r w:rsidRPr="440E8A66">
        <w:rPr>
          <w:rFonts w:ascii="Calibri" w:eastAsia="Calibri" w:hAnsi="Calibri" w:cs="Calibri"/>
        </w:rPr>
        <w:t>p</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3"/>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1"/>
        </w:rPr>
        <w:t>wa</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n</w:t>
      </w:r>
      <w:r w:rsidRPr="440E8A66">
        <w:rPr>
          <w:rFonts w:ascii="Calibri" w:eastAsia="Calibri" w:hAnsi="Calibri" w:cs="Calibri"/>
          <w:spacing w:val="4"/>
        </w:rPr>
        <w:t>o</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3"/>
        </w:rPr>
        <w:t>w</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or u</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e</w:t>
      </w:r>
      <w:r w:rsidRPr="440E8A66">
        <w:rPr>
          <w:rFonts w:ascii="Calibri" w:eastAsia="Calibri" w:hAnsi="Calibri" w:cs="Calibri"/>
          <w:spacing w:val="2"/>
        </w:rPr>
        <w:t>ls</w:t>
      </w:r>
      <w:r w:rsidRPr="440E8A66">
        <w:rPr>
          <w:rFonts w:ascii="Calibri" w:eastAsia="Calibri" w:hAnsi="Calibri" w:cs="Calibri"/>
          <w:spacing w:val="-2"/>
        </w:rPr>
        <w:t>e</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rPr>
        <w:t>v</w:t>
      </w:r>
      <w:r w:rsidRPr="440E8A66">
        <w:rPr>
          <w:rFonts w:ascii="Calibri" w:eastAsia="Calibri" w:hAnsi="Calibri" w:cs="Calibri"/>
          <w:spacing w:val="-1"/>
        </w:rPr>
        <w:t>e</w:t>
      </w:r>
      <w:r w:rsidRPr="440E8A66">
        <w:rPr>
          <w:rFonts w:ascii="Calibri" w:eastAsia="Calibri" w:hAnsi="Calibri" w:cs="Calibri"/>
          <w:spacing w:val="1"/>
        </w:rPr>
        <w:t>lli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p>
    <w:p w14:paraId="77D42E1B" w14:textId="77777777" w:rsidR="00D54376" w:rsidRDefault="00D54376" w:rsidP="00CD2698">
      <w:pPr>
        <w:tabs>
          <w:tab w:val="left" w:pos="880"/>
        </w:tabs>
        <w:spacing w:before="12" w:after="0"/>
        <w:ind w:left="881" w:right="254" w:hanging="360"/>
        <w:rPr>
          <w:rFonts w:eastAsia="Calibri" w:cs="Calibri"/>
        </w:rPr>
      </w:pPr>
      <w:r w:rsidRPr="440E8A66">
        <w:rPr>
          <w:rFonts w:ascii="Times New Roman" w:eastAsia="Times New Roman" w:hAnsi="Times New Roman" w:cs="Times New Roman"/>
          <w:w w:val="131"/>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2"/>
        </w:rPr>
        <w:t xml:space="preserve"> </w:t>
      </w:r>
      <w:r w:rsidRPr="440E8A66">
        <w:rPr>
          <w:rFonts w:ascii="Calibri" w:eastAsia="Calibri" w:hAnsi="Calibri" w:cs="Calibri"/>
        </w:rPr>
        <w:t>ob</w:t>
      </w:r>
      <w:r w:rsidRPr="440E8A66">
        <w:rPr>
          <w:rFonts w:ascii="Calibri" w:eastAsia="Calibri" w:hAnsi="Calibri" w:cs="Calibri"/>
          <w:spacing w:val="2"/>
        </w:rPr>
        <w:t>s</w:t>
      </w:r>
      <w:r w:rsidRPr="440E8A66">
        <w:rPr>
          <w:rFonts w:ascii="Calibri" w:eastAsia="Calibri" w:hAnsi="Calibri" w:cs="Calibri"/>
          <w:spacing w:val="-1"/>
        </w:rPr>
        <w:t>er</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4"/>
        </w:rPr>
        <w:t xml:space="preserve"> </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gns of</w:t>
      </w:r>
      <w:r w:rsidRPr="440E8A66">
        <w:rPr>
          <w:rFonts w:ascii="Calibri" w:eastAsia="Calibri" w:hAnsi="Calibri" w:cs="Calibri"/>
          <w:spacing w:val="-1"/>
        </w:rPr>
        <w:t xml:space="preserve"> </w:t>
      </w:r>
      <w:r w:rsidRPr="440E8A66">
        <w:rPr>
          <w:rFonts w:ascii="Calibri" w:eastAsia="Calibri" w:hAnsi="Calibri" w:cs="Calibri"/>
        </w:rPr>
        <w:t>no</w:t>
      </w:r>
      <w:r w:rsidRPr="440E8A66">
        <w:rPr>
          <w:rFonts w:ascii="Calibri" w:eastAsia="Calibri" w:hAnsi="Calibri" w:cs="Calibri"/>
          <w:spacing w:val="1"/>
        </w:rPr>
        <w:t>n-</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mm</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spacing w:val="-2"/>
        </w:rPr>
        <w:t>te</w:t>
      </w:r>
      <w:r w:rsidRPr="440E8A66">
        <w:rPr>
          <w:rFonts w:ascii="Calibri" w:eastAsia="Calibri" w:hAnsi="Calibri" w:cs="Calibri"/>
          <w:spacing w:val="2"/>
        </w:rPr>
        <w:t>l</w:t>
      </w:r>
      <w:r w:rsidRPr="440E8A66">
        <w:rPr>
          <w:rFonts w:ascii="Calibri" w:eastAsia="Calibri" w:hAnsi="Calibri" w:cs="Calibri"/>
        </w:rPr>
        <w:t xml:space="preserve">y </w:t>
      </w:r>
      <w:r w:rsidRPr="440E8A66">
        <w:rPr>
          <w:rFonts w:ascii="Calibri" w:eastAsia="Calibri" w:hAnsi="Calibri" w:cs="Calibri"/>
          <w:spacing w:val="-1"/>
        </w:rPr>
        <w:t>re</w:t>
      </w:r>
      <w:r w:rsidRPr="440E8A66">
        <w:rPr>
          <w:rFonts w:ascii="Calibri" w:eastAsia="Calibri" w:hAnsi="Calibri" w:cs="Calibri"/>
        </w:rPr>
        <w:t>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2"/>
        </w:rPr>
        <w:t xml:space="preserve"> </w:t>
      </w:r>
      <w:r w:rsidRPr="440E8A66">
        <w:rPr>
          <w:rFonts w:ascii="Calibri" w:eastAsia="Calibri" w:hAnsi="Calibri" w:cs="Calibri"/>
          <w:spacing w:val="-2"/>
        </w:rPr>
        <w:t>t</w:t>
      </w:r>
      <w:r w:rsidRPr="440E8A66">
        <w:rPr>
          <w:rFonts w:ascii="Calibri" w:eastAsia="Calibri" w:hAnsi="Calibri" w:cs="Calibri"/>
        </w:rPr>
        <w:t>he 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2"/>
        </w:rPr>
        <w:t xml:space="preserve"> O</w:t>
      </w:r>
      <w:r w:rsidRPr="440E8A66">
        <w:rPr>
          <w:rFonts w:ascii="Calibri" w:eastAsia="Calibri" w:hAnsi="Calibri" w:cs="Calibri"/>
          <w:spacing w:val="1"/>
        </w:rPr>
        <w:t>ffi</w:t>
      </w:r>
      <w:r w:rsidRPr="440E8A66">
        <w:rPr>
          <w:rFonts w:ascii="Calibri" w:eastAsia="Calibri" w:hAnsi="Calibri" w:cs="Calibri"/>
          <w:spacing w:val="-1"/>
        </w:rPr>
        <w:t>c</w:t>
      </w:r>
      <w:r w:rsidRPr="440E8A66">
        <w:rPr>
          <w:rFonts w:ascii="Calibri" w:eastAsia="Calibri" w:hAnsi="Calibri" w:cs="Calibri"/>
          <w:spacing w:val="3"/>
        </w:rPr>
        <w:t>e</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rPr>
        <w:t xml:space="preserve">or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1"/>
        </w:rPr>
        <w:t>Car</w:t>
      </w:r>
      <w:r w:rsidRPr="440E8A66">
        <w:rPr>
          <w:rFonts w:ascii="Calibri" w:eastAsia="Calibri" w:hAnsi="Calibri" w:cs="Calibri"/>
          <w:spacing w:val="1"/>
        </w:rPr>
        <w:t>i</w:t>
      </w:r>
      <w:r w:rsidRPr="440E8A66">
        <w:rPr>
          <w:rFonts w:ascii="Calibri" w:eastAsia="Calibri" w:hAnsi="Calibri" w:cs="Calibri"/>
        </w:rPr>
        <w:t>bb</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 xml:space="preserve">nds </w:t>
      </w:r>
      <w:r w:rsidRPr="440E8A66">
        <w:rPr>
          <w:rFonts w:ascii="Calibri" w:eastAsia="Calibri" w:hAnsi="Calibri" w:cs="Calibri"/>
          <w:spacing w:val="2"/>
        </w:rPr>
        <w:t>N</w:t>
      </w:r>
      <w:r w:rsidRPr="440E8A66">
        <w:rPr>
          <w:rFonts w:ascii="Calibri" w:eastAsia="Calibri" w:hAnsi="Calibri" w:cs="Calibri"/>
        </w:rPr>
        <w:t>WR</w:t>
      </w:r>
      <w:r w:rsidRPr="440E8A66">
        <w:rPr>
          <w:rFonts w:ascii="Calibri" w:eastAsia="Calibri" w:hAnsi="Calibri" w:cs="Calibri"/>
          <w:spacing w:val="-6"/>
        </w:rPr>
        <w:t xml:space="preserve"> </w:t>
      </w:r>
      <w:r w:rsidRPr="440E8A66">
        <w:rPr>
          <w:rFonts w:ascii="Calibri" w:eastAsia="Calibri" w:hAnsi="Calibri" w:cs="Calibri"/>
          <w:spacing w:val="-2"/>
        </w:rPr>
        <w:t>O</w:t>
      </w:r>
      <w:r w:rsidRPr="440E8A66">
        <w:rPr>
          <w:rFonts w:ascii="Calibri" w:eastAsia="Calibri" w:hAnsi="Calibri" w:cs="Calibri"/>
          <w:spacing w:val="1"/>
        </w:rPr>
        <w:t>ffi</w:t>
      </w:r>
      <w:r w:rsidRPr="440E8A66">
        <w:rPr>
          <w:rFonts w:ascii="Calibri" w:eastAsia="Calibri" w:hAnsi="Calibri" w:cs="Calibri"/>
          <w:spacing w:val="-1"/>
        </w:rPr>
        <w:t>ce</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rPr>
        <w:t>R</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3"/>
        </w:rPr>
        <w:t>r</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 xml:space="preserve">as </w:t>
      </w:r>
      <w:r w:rsidRPr="440E8A66">
        <w:rPr>
          <w:rFonts w:ascii="Calibri" w:eastAsia="Calibri" w:hAnsi="Calibri" w:cs="Calibri"/>
        </w:rPr>
        <w:t>mu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2"/>
        </w:rPr>
        <w:t>et</w:t>
      </w:r>
      <w:r w:rsidRPr="440E8A66">
        <w:rPr>
          <w:rFonts w:ascii="Calibri" w:eastAsia="Calibri" w:hAnsi="Calibri" w:cs="Calibri"/>
          <w:spacing w:val="-1"/>
        </w:rPr>
        <w:t>a</w:t>
      </w:r>
      <w:r w:rsidRPr="440E8A66">
        <w:rPr>
          <w:rFonts w:ascii="Calibri" w:eastAsia="Calibri" w:hAnsi="Calibri" w:cs="Calibri"/>
          <w:spacing w:val="1"/>
        </w:rPr>
        <w:t>il</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m</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 xml:space="preserve">bout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ob</w:t>
      </w:r>
      <w:r w:rsidRPr="440E8A66">
        <w:rPr>
          <w:rFonts w:ascii="Calibri" w:eastAsia="Calibri" w:hAnsi="Calibri" w:cs="Calibri"/>
          <w:spacing w:val="2"/>
        </w:rPr>
        <w:t>s</w:t>
      </w:r>
      <w:r w:rsidRPr="440E8A66">
        <w:rPr>
          <w:rFonts w:ascii="Calibri" w:eastAsia="Calibri" w:hAnsi="Calibri" w:cs="Calibri"/>
          <w:spacing w:val="-1"/>
        </w:rPr>
        <w:t>er</w:t>
      </w:r>
      <w:r w:rsidRPr="440E8A66">
        <w:rPr>
          <w:rFonts w:ascii="Calibri" w:eastAsia="Calibri" w:hAnsi="Calibri" w:cs="Calibri"/>
          <w:spacing w:val="1"/>
        </w:rPr>
        <w:t>v</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1"/>
        </w:rPr>
        <w:t>/</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s po</w:t>
      </w:r>
      <w:r w:rsidRPr="440E8A66">
        <w:rPr>
          <w:rFonts w:ascii="Calibri" w:eastAsia="Calibri" w:hAnsi="Calibri" w:cs="Calibri"/>
          <w:spacing w:val="2"/>
        </w:rPr>
        <w:t>s</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T</w:t>
      </w:r>
      <w:r w:rsidRPr="440E8A66">
        <w:rPr>
          <w:rFonts w:ascii="Calibri" w:eastAsia="Calibri" w:hAnsi="Calibri" w:cs="Calibri"/>
          <w:spacing w:val="-1"/>
        </w:rPr>
        <w:t>a</w:t>
      </w:r>
      <w:r w:rsidRPr="440E8A66">
        <w:rPr>
          <w:rFonts w:ascii="Calibri" w:eastAsia="Calibri" w:hAnsi="Calibri" w:cs="Calibri"/>
        </w:rPr>
        <w:t>ke</w:t>
      </w:r>
      <w:r w:rsidRPr="440E8A66">
        <w:rPr>
          <w:rFonts w:ascii="Calibri" w:eastAsia="Calibri" w:hAnsi="Calibri" w:cs="Calibri"/>
          <w:spacing w:val="-5"/>
        </w:rPr>
        <w:t xml:space="preserve"> </w:t>
      </w:r>
      <w:r w:rsidRPr="440E8A66">
        <w:rPr>
          <w:rFonts w:ascii="Calibri" w:eastAsia="Calibri" w:hAnsi="Calibri" w:cs="Calibri"/>
        </w:rPr>
        <w:t>pho</w:t>
      </w:r>
      <w:r w:rsidRPr="440E8A66">
        <w:rPr>
          <w:rFonts w:ascii="Calibri" w:eastAsia="Calibri" w:hAnsi="Calibri" w:cs="Calibri"/>
          <w:spacing w:val="-2"/>
        </w:rPr>
        <w:t>t</w:t>
      </w:r>
      <w:r w:rsidRPr="440E8A66">
        <w:rPr>
          <w:rFonts w:ascii="Calibri" w:eastAsia="Calibri" w:hAnsi="Calibri" w:cs="Calibri"/>
        </w:rPr>
        <w:t xml:space="preserve">os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spacing w:val="-1"/>
        </w:rPr>
        <w:t>ec</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 xml:space="preserve">ny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 xml:space="preserve"> </w:t>
      </w:r>
      <w:r w:rsidRPr="440E8A66">
        <w:rPr>
          <w:rFonts w:ascii="Calibri" w:eastAsia="Calibri" w:hAnsi="Calibri" w:cs="Calibri"/>
          <w:spacing w:val="1"/>
        </w:rPr>
        <w:t>(</w:t>
      </w:r>
      <w:r w:rsidRPr="440E8A66">
        <w:rPr>
          <w:rFonts w:ascii="Calibri" w:eastAsia="Calibri" w:hAnsi="Calibri" w:cs="Calibri"/>
          <w:spacing w:val="-1"/>
        </w:rPr>
        <w:t>e</w:t>
      </w:r>
      <w:r w:rsidRPr="440E8A66">
        <w:rPr>
          <w:rFonts w:ascii="Calibri" w:eastAsia="Calibri" w:hAnsi="Calibri" w:cs="Calibri"/>
          <w:spacing w:val="1"/>
        </w:rPr>
        <w:t>.</w:t>
      </w:r>
      <w:r w:rsidRPr="440E8A66">
        <w:rPr>
          <w:rFonts w:ascii="Calibri" w:eastAsia="Calibri" w:hAnsi="Calibri" w:cs="Calibri"/>
        </w:rPr>
        <w:t>g.</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1"/>
        </w:rPr>
        <w:t>ca</w:t>
      </w:r>
      <w:r w:rsidRPr="440E8A66">
        <w:rPr>
          <w:rFonts w:ascii="Calibri" w:eastAsia="Calibri" w:hAnsi="Calibri" w:cs="Calibri"/>
          <w:spacing w:val="-2"/>
        </w:rPr>
        <w:t>t</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w:t>
      </w:r>
    </w:p>
    <w:p w14:paraId="77D42E1C" w14:textId="77777777" w:rsidR="00CD2698" w:rsidRPr="00CD2698" w:rsidRDefault="00CD2698" w:rsidP="00CD2698">
      <w:pPr>
        <w:tabs>
          <w:tab w:val="left" w:pos="880"/>
        </w:tabs>
        <w:spacing w:before="12" w:after="0"/>
        <w:ind w:left="881" w:right="254" w:hanging="360"/>
        <w:rPr>
          <w:rFonts w:eastAsia="Calibri" w:cs="Calibri"/>
        </w:rPr>
      </w:pPr>
    </w:p>
    <w:p w14:paraId="77D42E1D" w14:textId="77777777" w:rsidR="00D54376" w:rsidRPr="00CD2698" w:rsidRDefault="00D54376" w:rsidP="00D54376">
      <w:pPr>
        <w:spacing w:before="11" w:after="0" w:line="240" w:lineRule="auto"/>
        <w:ind w:left="160" w:right="-20"/>
        <w:rPr>
          <w:rFonts w:eastAsia="Calibri" w:cs="Calibri"/>
        </w:rPr>
      </w:pPr>
      <w:r w:rsidRPr="440E8A66">
        <w:rPr>
          <w:rFonts w:ascii="Calibri" w:eastAsia="Calibri" w:hAnsi="Calibri" w:cs="Calibri"/>
          <w:b/>
          <w:bCs/>
        </w:rPr>
        <w:t>P</w:t>
      </w:r>
      <w:r w:rsidRPr="440E8A66">
        <w:rPr>
          <w:rFonts w:ascii="Calibri" w:eastAsia="Calibri" w:hAnsi="Calibri" w:cs="Calibri"/>
          <w:b/>
          <w:bCs/>
          <w:spacing w:val="-1"/>
        </w:rPr>
        <w:t>ro</w:t>
      </w:r>
      <w:r w:rsidRPr="440E8A66">
        <w:rPr>
          <w:rFonts w:ascii="Calibri" w:eastAsia="Calibri" w:hAnsi="Calibri" w:cs="Calibri"/>
          <w:b/>
          <w:bCs/>
          <w:spacing w:val="1"/>
        </w:rPr>
        <w:t>t</w:t>
      </w:r>
      <w:r w:rsidRPr="440E8A66">
        <w:rPr>
          <w:rFonts w:ascii="Calibri" w:eastAsia="Calibri" w:hAnsi="Calibri" w:cs="Calibri"/>
          <w:b/>
          <w:bCs/>
          <w:spacing w:val="-1"/>
        </w:rPr>
        <w:t>o</w:t>
      </w:r>
      <w:r w:rsidRPr="440E8A66">
        <w:rPr>
          <w:rFonts w:ascii="Calibri" w:eastAsia="Calibri" w:hAnsi="Calibri" w:cs="Calibri"/>
          <w:b/>
          <w:bCs/>
        </w:rPr>
        <w:t>c</w:t>
      </w:r>
      <w:r w:rsidRPr="440E8A66">
        <w:rPr>
          <w:rFonts w:ascii="Calibri" w:eastAsia="Calibri" w:hAnsi="Calibri" w:cs="Calibri"/>
          <w:b/>
          <w:bCs/>
          <w:spacing w:val="-1"/>
        </w:rPr>
        <w:t>o</w:t>
      </w:r>
      <w:r w:rsidRPr="440E8A66">
        <w:rPr>
          <w:rFonts w:ascii="Calibri" w:eastAsia="Calibri" w:hAnsi="Calibri" w:cs="Calibri"/>
          <w:b/>
          <w:bCs/>
          <w:spacing w:val="1"/>
        </w:rPr>
        <w:t>l</w:t>
      </w:r>
      <w:r w:rsidRPr="440E8A66">
        <w:rPr>
          <w:rFonts w:ascii="Calibri" w:eastAsia="Calibri" w:hAnsi="Calibri" w:cs="Calibri"/>
          <w:b/>
          <w:bCs/>
        </w:rPr>
        <w:t>s</w:t>
      </w:r>
      <w:r w:rsidRPr="440E8A66">
        <w:rPr>
          <w:rFonts w:ascii="Calibri" w:eastAsia="Calibri" w:hAnsi="Calibri" w:cs="Calibri"/>
          <w:b/>
          <w:bCs/>
          <w:spacing w:val="-4"/>
        </w:rPr>
        <w:t xml:space="preserve"> </w:t>
      </w:r>
      <w:r w:rsidRPr="440E8A66">
        <w:rPr>
          <w:rFonts w:ascii="Calibri" w:eastAsia="Calibri" w:hAnsi="Calibri" w:cs="Calibri"/>
          <w:b/>
          <w:bCs/>
        </w:rPr>
        <w:t>f</w:t>
      </w:r>
      <w:r w:rsidRPr="440E8A66">
        <w:rPr>
          <w:rFonts w:ascii="Calibri" w:eastAsia="Calibri" w:hAnsi="Calibri" w:cs="Calibri"/>
          <w:b/>
          <w:bCs/>
          <w:spacing w:val="-1"/>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rPr>
        <w:t>P</w:t>
      </w:r>
      <w:r w:rsidRPr="440E8A66">
        <w:rPr>
          <w:rFonts w:ascii="Calibri" w:eastAsia="Calibri" w:hAnsi="Calibri" w:cs="Calibri"/>
          <w:b/>
          <w:bCs/>
          <w:spacing w:val="2"/>
        </w:rPr>
        <w:t>a</w:t>
      </w:r>
      <w:r w:rsidRPr="440E8A66">
        <w:rPr>
          <w:rFonts w:ascii="Calibri" w:eastAsia="Calibri" w:hAnsi="Calibri" w:cs="Calibri"/>
          <w:b/>
          <w:bCs/>
        </w:rPr>
        <w:t>c</w:t>
      </w:r>
      <w:r w:rsidRPr="440E8A66">
        <w:rPr>
          <w:rFonts w:ascii="Calibri" w:eastAsia="Calibri" w:hAnsi="Calibri" w:cs="Calibri"/>
          <w:b/>
          <w:bCs/>
          <w:spacing w:val="1"/>
        </w:rPr>
        <w:t>ki</w:t>
      </w:r>
      <w:r w:rsidRPr="440E8A66">
        <w:rPr>
          <w:rFonts w:ascii="Calibri" w:eastAsia="Calibri" w:hAnsi="Calibri" w:cs="Calibri"/>
          <w:b/>
          <w:bCs/>
          <w:spacing w:val="-1"/>
        </w:rPr>
        <w:t>n</w:t>
      </w:r>
      <w:r w:rsidRPr="440E8A66">
        <w:rPr>
          <w:rFonts w:ascii="Calibri" w:eastAsia="Calibri" w:hAnsi="Calibri" w:cs="Calibri"/>
          <w:b/>
          <w:bCs/>
        </w:rPr>
        <w:t>g</w:t>
      </w:r>
      <w:r w:rsidRPr="440E8A66">
        <w:rPr>
          <w:rFonts w:ascii="Calibri" w:eastAsia="Calibri" w:hAnsi="Calibri" w:cs="Calibri"/>
          <w:b/>
          <w:bCs/>
          <w:spacing w:val="-4"/>
        </w:rPr>
        <w:t xml:space="preserve"> </w:t>
      </w:r>
      <w:r w:rsidRPr="440E8A66">
        <w:rPr>
          <w:rFonts w:ascii="Calibri" w:eastAsia="Calibri" w:hAnsi="Calibri" w:cs="Calibri"/>
          <w:b/>
          <w:bCs/>
          <w:spacing w:val="-1"/>
        </w:rPr>
        <w:t>Equ</w:t>
      </w:r>
      <w:r w:rsidRPr="440E8A66">
        <w:rPr>
          <w:rFonts w:ascii="Calibri" w:eastAsia="Calibri" w:hAnsi="Calibri" w:cs="Calibri"/>
          <w:b/>
          <w:bCs/>
          <w:spacing w:val="1"/>
        </w:rPr>
        <w:t>i</w:t>
      </w:r>
      <w:r w:rsidRPr="440E8A66">
        <w:rPr>
          <w:rFonts w:ascii="Calibri" w:eastAsia="Calibri" w:hAnsi="Calibri" w:cs="Calibri"/>
          <w:b/>
          <w:bCs/>
          <w:spacing w:val="-1"/>
        </w:rPr>
        <w:t>p</w:t>
      </w:r>
      <w:r w:rsidRPr="440E8A66">
        <w:rPr>
          <w:rFonts w:ascii="Calibri" w:eastAsia="Calibri" w:hAnsi="Calibri" w:cs="Calibri"/>
          <w:b/>
          <w:bCs/>
          <w:spacing w:val="1"/>
        </w:rPr>
        <w:t>m</w:t>
      </w:r>
      <w:r w:rsidRPr="440E8A66">
        <w:rPr>
          <w:rFonts w:ascii="Calibri" w:eastAsia="Calibri" w:hAnsi="Calibri" w:cs="Calibri"/>
          <w:b/>
          <w:bCs/>
          <w:spacing w:val="-1"/>
        </w:rPr>
        <w:t>en</w:t>
      </w:r>
      <w:r w:rsidRPr="440E8A66">
        <w:rPr>
          <w:rFonts w:ascii="Calibri" w:eastAsia="Calibri" w:hAnsi="Calibri" w:cs="Calibri"/>
          <w:b/>
          <w:bCs/>
        </w:rPr>
        <w:t>t</w:t>
      </w:r>
      <w:r w:rsidRPr="440E8A66">
        <w:rPr>
          <w:rFonts w:ascii="Calibri" w:eastAsia="Calibri" w:hAnsi="Calibri" w:cs="Calibri"/>
          <w:b/>
          <w:bCs/>
          <w:spacing w:val="-4"/>
        </w:rPr>
        <w:t xml:space="preserve"> </w:t>
      </w:r>
      <w:r w:rsidRPr="440E8A66">
        <w:rPr>
          <w:rFonts w:ascii="Calibri" w:eastAsia="Calibri" w:hAnsi="Calibri" w:cs="Calibri"/>
          <w:b/>
          <w:bCs/>
          <w:spacing w:val="2"/>
        </w:rPr>
        <w:t>a</w:t>
      </w:r>
      <w:r w:rsidRPr="440E8A66">
        <w:rPr>
          <w:rFonts w:ascii="Calibri" w:eastAsia="Calibri" w:hAnsi="Calibri" w:cs="Calibri"/>
          <w:b/>
          <w:bCs/>
          <w:spacing w:val="-1"/>
        </w:rPr>
        <w:t>n</w:t>
      </w:r>
      <w:r w:rsidRPr="440E8A66">
        <w:rPr>
          <w:rFonts w:ascii="Calibri" w:eastAsia="Calibri" w:hAnsi="Calibri" w:cs="Calibri"/>
          <w:b/>
          <w:bCs/>
        </w:rPr>
        <w:t>d</w:t>
      </w:r>
      <w:r w:rsidRPr="440E8A66">
        <w:rPr>
          <w:rFonts w:ascii="Calibri" w:eastAsia="Calibri" w:hAnsi="Calibri" w:cs="Calibri"/>
          <w:b/>
          <w:bCs/>
          <w:spacing w:val="-3"/>
        </w:rPr>
        <w:t xml:space="preserve"> </w:t>
      </w:r>
      <w:r w:rsidRPr="440E8A66">
        <w:rPr>
          <w:rFonts w:ascii="Calibri" w:eastAsia="Calibri" w:hAnsi="Calibri" w:cs="Calibri"/>
          <w:b/>
          <w:bCs/>
          <w:spacing w:val="-1"/>
        </w:rPr>
        <w:t>Supp</w:t>
      </w:r>
      <w:r w:rsidRPr="440E8A66">
        <w:rPr>
          <w:rFonts w:ascii="Calibri" w:eastAsia="Calibri" w:hAnsi="Calibri" w:cs="Calibri"/>
          <w:b/>
          <w:bCs/>
          <w:spacing w:val="1"/>
        </w:rPr>
        <w:t>li</w:t>
      </w:r>
      <w:r w:rsidRPr="440E8A66">
        <w:rPr>
          <w:rFonts w:ascii="Calibri" w:eastAsia="Calibri" w:hAnsi="Calibri" w:cs="Calibri"/>
          <w:b/>
          <w:bCs/>
          <w:spacing w:val="-1"/>
        </w:rPr>
        <w:t>es</w:t>
      </w:r>
    </w:p>
    <w:p w14:paraId="77D42E1E" w14:textId="77777777" w:rsidR="00D54376" w:rsidRPr="00CD2698" w:rsidRDefault="00D54376" w:rsidP="00D54376">
      <w:pPr>
        <w:spacing w:before="8" w:after="0" w:line="190" w:lineRule="exact"/>
      </w:pPr>
    </w:p>
    <w:p w14:paraId="77D42E1F" w14:textId="77777777" w:rsidR="00D54376" w:rsidRPr="00CD2698" w:rsidRDefault="00D54376" w:rsidP="00D54376">
      <w:pPr>
        <w:tabs>
          <w:tab w:val="left" w:pos="700"/>
        </w:tabs>
        <w:spacing w:after="0" w:line="240" w:lineRule="auto"/>
        <w:ind w:left="348"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C</w:t>
      </w:r>
      <w:r w:rsidRPr="440E8A66">
        <w:rPr>
          <w:rFonts w:ascii="Calibri" w:eastAsia="Calibri" w:hAnsi="Calibri" w:cs="Calibri"/>
          <w:b/>
          <w:bCs/>
          <w:spacing w:val="2"/>
        </w:rPr>
        <w:t>o</w:t>
      </w:r>
      <w:r w:rsidRPr="440E8A66">
        <w:rPr>
          <w:rFonts w:ascii="Calibri" w:eastAsia="Calibri" w:hAnsi="Calibri" w:cs="Calibri"/>
          <w:b/>
          <w:bCs/>
          <w:spacing w:val="1"/>
        </w:rPr>
        <w:t>mm</w:t>
      </w:r>
      <w:r w:rsidRPr="440E8A66">
        <w:rPr>
          <w:rFonts w:ascii="Calibri" w:eastAsia="Calibri" w:hAnsi="Calibri" w:cs="Calibri"/>
          <w:b/>
          <w:bCs/>
          <w:spacing w:val="-2"/>
        </w:rPr>
        <w:t>o</w:t>
      </w:r>
      <w:r w:rsidRPr="440E8A66">
        <w:rPr>
          <w:rFonts w:ascii="Calibri" w:eastAsia="Calibri" w:hAnsi="Calibri" w:cs="Calibri"/>
          <w:b/>
          <w:bCs/>
        </w:rPr>
        <w:t>n</w:t>
      </w:r>
      <w:r w:rsidRPr="440E8A66">
        <w:rPr>
          <w:rFonts w:ascii="Calibri" w:eastAsia="Calibri" w:hAnsi="Calibri" w:cs="Calibri"/>
          <w:b/>
          <w:bCs/>
          <w:spacing w:val="-4"/>
        </w:rPr>
        <w:t xml:space="preserve"> </w:t>
      </w:r>
      <w:r w:rsidRPr="440E8A66">
        <w:rPr>
          <w:rFonts w:ascii="Calibri" w:eastAsia="Calibri" w:hAnsi="Calibri" w:cs="Calibri"/>
          <w:b/>
          <w:bCs/>
          <w:spacing w:val="1"/>
        </w:rPr>
        <w:t>m</w:t>
      </w:r>
      <w:r w:rsidRPr="440E8A66">
        <w:rPr>
          <w:rFonts w:ascii="Calibri" w:eastAsia="Calibri" w:hAnsi="Calibri" w:cs="Calibri"/>
          <w:b/>
          <w:bCs/>
          <w:spacing w:val="2"/>
        </w:rPr>
        <w:t>o</w:t>
      </w:r>
      <w:r w:rsidRPr="440E8A66">
        <w:rPr>
          <w:rFonts w:ascii="Calibri" w:eastAsia="Calibri" w:hAnsi="Calibri" w:cs="Calibri"/>
          <w:b/>
          <w:bCs/>
          <w:spacing w:val="-2"/>
        </w:rPr>
        <w:t>d</w:t>
      </w:r>
      <w:r w:rsidRPr="440E8A66">
        <w:rPr>
          <w:rFonts w:ascii="Calibri" w:eastAsia="Calibri" w:hAnsi="Calibri" w:cs="Calibri"/>
          <w:b/>
          <w:bCs/>
          <w:spacing w:val="1"/>
        </w:rPr>
        <w:t>e</w:t>
      </w:r>
      <w:r w:rsidRPr="440E8A66">
        <w:rPr>
          <w:rFonts w:ascii="Calibri" w:eastAsia="Calibri" w:hAnsi="Calibri" w:cs="Calibri"/>
          <w:b/>
          <w:bCs/>
        </w:rPr>
        <w:t>s</w:t>
      </w:r>
      <w:r w:rsidRPr="440E8A66">
        <w:rPr>
          <w:rFonts w:ascii="Calibri" w:eastAsia="Calibri" w:hAnsi="Calibri" w:cs="Calibri"/>
          <w:b/>
          <w:bCs/>
          <w:spacing w:val="-5"/>
        </w:rPr>
        <w:t xml:space="preserve"> </w:t>
      </w:r>
      <w:r w:rsidRPr="440E8A66">
        <w:rPr>
          <w:rFonts w:ascii="Calibri" w:eastAsia="Calibri" w:hAnsi="Calibri" w:cs="Calibri"/>
          <w:b/>
          <w:bCs/>
          <w:spacing w:val="2"/>
        </w:rPr>
        <w:t>o</w:t>
      </w:r>
      <w:r w:rsidRPr="440E8A66">
        <w:rPr>
          <w:rFonts w:ascii="Calibri" w:eastAsia="Calibri" w:hAnsi="Calibri" w:cs="Calibri"/>
          <w:b/>
          <w:bCs/>
        </w:rPr>
        <w:t>f</w:t>
      </w:r>
      <w:r w:rsidRPr="440E8A66">
        <w:rPr>
          <w:rFonts w:ascii="Calibri" w:eastAsia="Calibri" w:hAnsi="Calibri" w:cs="Calibri"/>
          <w:b/>
          <w:bCs/>
          <w:spacing w:val="-4"/>
        </w:rPr>
        <w:t xml:space="preserve"> </w:t>
      </w:r>
      <w:r w:rsidRPr="440E8A66">
        <w:rPr>
          <w:rFonts w:ascii="Calibri" w:eastAsia="Calibri" w:hAnsi="Calibri" w:cs="Calibri"/>
          <w:b/>
          <w:bCs/>
          <w:spacing w:val="2"/>
        </w:rPr>
        <w:t>un</w:t>
      </w:r>
      <w:r w:rsidRPr="440E8A66">
        <w:rPr>
          <w:rFonts w:ascii="Calibri" w:eastAsia="Calibri" w:hAnsi="Calibri" w:cs="Calibri"/>
          <w:b/>
          <w:bCs/>
          <w:spacing w:val="-2"/>
        </w:rPr>
        <w:t>i</w:t>
      </w:r>
      <w:r w:rsidRPr="440E8A66">
        <w:rPr>
          <w:rFonts w:ascii="Calibri" w:eastAsia="Calibri" w:hAnsi="Calibri" w:cs="Calibri"/>
          <w:b/>
          <w:bCs/>
          <w:spacing w:val="2"/>
        </w:rPr>
        <w:t>n</w:t>
      </w:r>
      <w:r w:rsidRPr="440E8A66">
        <w:rPr>
          <w:rFonts w:ascii="Calibri" w:eastAsia="Calibri" w:hAnsi="Calibri" w:cs="Calibri"/>
          <w:b/>
          <w:bCs/>
        </w:rPr>
        <w:t>t</w:t>
      </w:r>
      <w:r w:rsidRPr="440E8A66">
        <w:rPr>
          <w:rFonts w:ascii="Calibri" w:eastAsia="Calibri" w:hAnsi="Calibri" w:cs="Calibri"/>
          <w:b/>
          <w:bCs/>
          <w:spacing w:val="-3"/>
        </w:rPr>
        <w:t>e</w:t>
      </w:r>
      <w:r w:rsidRPr="440E8A66">
        <w:rPr>
          <w:rFonts w:ascii="Calibri" w:eastAsia="Calibri" w:hAnsi="Calibri" w:cs="Calibri"/>
          <w:b/>
          <w:bCs/>
          <w:spacing w:val="2"/>
        </w:rPr>
        <w:t>n</w:t>
      </w:r>
      <w:r w:rsidRPr="440E8A66">
        <w:rPr>
          <w:rFonts w:ascii="Calibri" w:eastAsia="Calibri" w:hAnsi="Calibri" w:cs="Calibri"/>
          <w:b/>
          <w:bCs/>
        </w:rPr>
        <w:t>t</w:t>
      </w:r>
      <w:r w:rsidRPr="440E8A66">
        <w:rPr>
          <w:rFonts w:ascii="Calibri" w:eastAsia="Calibri" w:hAnsi="Calibri" w:cs="Calibri"/>
          <w:b/>
          <w:bCs/>
          <w:spacing w:val="-2"/>
        </w:rPr>
        <w:t>i</w:t>
      </w:r>
      <w:r w:rsidRPr="440E8A66">
        <w:rPr>
          <w:rFonts w:ascii="Calibri" w:eastAsia="Calibri" w:hAnsi="Calibri" w:cs="Calibri"/>
          <w:b/>
          <w:bCs/>
          <w:spacing w:val="2"/>
        </w:rPr>
        <w:t>on</w:t>
      </w:r>
      <w:r w:rsidRPr="440E8A66">
        <w:rPr>
          <w:rFonts w:ascii="Calibri" w:eastAsia="Calibri" w:hAnsi="Calibri" w:cs="Calibri"/>
          <w:b/>
          <w:bCs/>
          <w:spacing w:val="-1"/>
        </w:rPr>
        <w:t>a</w:t>
      </w:r>
      <w:r w:rsidRPr="440E8A66">
        <w:rPr>
          <w:rFonts w:ascii="Calibri" w:eastAsia="Calibri" w:hAnsi="Calibri" w:cs="Calibri"/>
          <w:b/>
          <w:bCs/>
        </w:rPr>
        <w:t>l</w:t>
      </w:r>
      <w:r w:rsidRPr="440E8A66">
        <w:rPr>
          <w:rFonts w:ascii="Calibri" w:eastAsia="Calibri" w:hAnsi="Calibri" w:cs="Calibri"/>
          <w:b/>
          <w:bCs/>
          <w:spacing w:val="-11"/>
        </w:rPr>
        <w:t xml:space="preserve"> </w:t>
      </w:r>
      <w:r w:rsidRPr="440E8A66">
        <w:rPr>
          <w:rFonts w:ascii="Calibri" w:eastAsia="Calibri" w:hAnsi="Calibri" w:cs="Calibri"/>
          <w:b/>
          <w:bCs/>
        </w:rPr>
        <w:t>t</w:t>
      </w:r>
      <w:r w:rsidRPr="440E8A66">
        <w:rPr>
          <w:rFonts w:ascii="Calibri" w:eastAsia="Calibri" w:hAnsi="Calibri" w:cs="Calibri"/>
          <w:b/>
          <w:bCs/>
          <w:spacing w:val="2"/>
        </w:rPr>
        <w:t>r</w:t>
      </w:r>
      <w:r w:rsidRPr="440E8A66">
        <w:rPr>
          <w:rFonts w:ascii="Calibri" w:eastAsia="Calibri" w:hAnsi="Calibri" w:cs="Calibri"/>
          <w:b/>
          <w:bCs/>
          <w:spacing w:val="-5"/>
        </w:rPr>
        <w:t>a</w:t>
      </w:r>
      <w:r w:rsidRPr="440E8A66">
        <w:rPr>
          <w:rFonts w:ascii="Calibri" w:eastAsia="Calibri" w:hAnsi="Calibri" w:cs="Calibri"/>
          <w:b/>
          <w:bCs/>
          <w:spacing w:val="2"/>
        </w:rPr>
        <w:t>n</w:t>
      </w:r>
      <w:r w:rsidRPr="440E8A66">
        <w:rPr>
          <w:rFonts w:ascii="Calibri" w:eastAsia="Calibri" w:hAnsi="Calibri" w:cs="Calibri"/>
          <w:b/>
          <w:bCs/>
        </w:rPr>
        <w:t>s</w:t>
      </w:r>
      <w:r w:rsidRPr="440E8A66">
        <w:rPr>
          <w:rFonts w:ascii="Calibri" w:eastAsia="Calibri" w:hAnsi="Calibri" w:cs="Calibri"/>
          <w:b/>
          <w:bCs/>
          <w:spacing w:val="-2"/>
        </w:rPr>
        <w:t>p</w:t>
      </w:r>
      <w:r w:rsidRPr="440E8A66">
        <w:rPr>
          <w:rFonts w:ascii="Calibri" w:eastAsia="Calibri" w:hAnsi="Calibri" w:cs="Calibri"/>
          <w:b/>
          <w:bCs/>
          <w:spacing w:val="2"/>
        </w:rPr>
        <w:t>or</w:t>
      </w:r>
      <w:r w:rsidRPr="440E8A66">
        <w:rPr>
          <w:rFonts w:ascii="Calibri" w:eastAsia="Calibri" w:hAnsi="Calibri" w:cs="Calibri"/>
          <w:b/>
          <w:bCs/>
        </w:rPr>
        <w:t>t</w:t>
      </w:r>
      <w:r w:rsidRPr="440E8A66">
        <w:rPr>
          <w:rFonts w:ascii="Calibri" w:eastAsia="Calibri" w:hAnsi="Calibri" w:cs="Calibri"/>
          <w:b/>
          <w:bCs/>
          <w:spacing w:val="-13"/>
        </w:rPr>
        <w:t xml:space="preserve"> </w:t>
      </w:r>
      <w:r w:rsidRPr="440E8A66">
        <w:rPr>
          <w:rFonts w:ascii="Calibri" w:eastAsia="Calibri" w:hAnsi="Calibri" w:cs="Calibri"/>
          <w:b/>
          <w:bCs/>
          <w:spacing w:val="2"/>
        </w:rPr>
        <w:t>o</w:t>
      </w:r>
      <w:r w:rsidRPr="440E8A66">
        <w:rPr>
          <w:rFonts w:ascii="Calibri" w:eastAsia="Calibri" w:hAnsi="Calibri" w:cs="Calibri"/>
          <w:b/>
          <w:bCs/>
        </w:rPr>
        <w:t>f</w:t>
      </w:r>
      <w:r w:rsidRPr="440E8A66">
        <w:rPr>
          <w:rFonts w:ascii="Calibri" w:eastAsia="Calibri" w:hAnsi="Calibri" w:cs="Calibri"/>
          <w:b/>
          <w:bCs/>
          <w:spacing w:val="-4"/>
        </w:rPr>
        <w:t xml:space="preserve"> </w:t>
      </w:r>
      <w:r w:rsidRPr="440E8A66">
        <w:rPr>
          <w:rFonts w:ascii="Calibri" w:eastAsia="Calibri" w:hAnsi="Calibri" w:cs="Calibri"/>
          <w:b/>
          <w:bCs/>
          <w:spacing w:val="2"/>
        </w:rPr>
        <w:t>non</w:t>
      </w:r>
      <w:r w:rsidRPr="440E8A66">
        <w:rPr>
          <w:rFonts w:ascii="Calibri" w:eastAsia="Calibri" w:hAnsi="Calibri" w:cs="Calibri"/>
          <w:b/>
          <w:bCs/>
          <w:spacing w:val="-1"/>
        </w:rPr>
        <w:t>-</w:t>
      </w:r>
      <w:r w:rsidRPr="440E8A66">
        <w:rPr>
          <w:rFonts w:ascii="Calibri" w:eastAsia="Calibri" w:hAnsi="Calibri" w:cs="Calibri"/>
          <w:b/>
          <w:bCs/>
          <w:spacing w:val="2"/>
        </w:rPr>
        <w:t>n</w:t>
      </w:r>
      <w:r w:rsidRPr="440E8A66">
        <w:rPr>
          <w:rFonts w:ascii="Calibri" w:eastAsia="Calibri" w:hAnsi="Calibri" w:cs="Calibri"/>
          <w:b/>
          <w:bCs/>
          <w:spacing w:val="-1"/>
        </w:rPr>
        <w:t>a</w:t>
      </w:r>
      <w:r w:rsidRPr="440E8A66">
        <w:rPr>
          <w:rFonts w:ascii="Calibri" w:eastAsia="Calibri" w:hAnsi="Calibri" w:cs="Calibri"/>
          <w:b/>
          <w:bCs/>
        </w:rPr>
        <w:t>t</w:t>
      </w:r>
      <w:r w:rsidRPr="440E8A66">
        <w:rPr>
          <w:rFonts w:ascii="Calibri" w:eastAsia="Calibri" w:hAnsi="Calibri" w:cs="Calibri"/>
          <w:b/>
          <w:bCs/>
          <w:spacing w:val="2"/>
        </w:rPr>
        <w:t>i</w:t>
      </w:r>
      <w:r w:rsidRPr="440E8A66">
        <w:rPr>
          <w:rFonts w:ascii="Calibri" w:eastAsia="Calibri" w:hAnsi="Calibri" w:cs="Calibri"/>
          <w:b/>
          <w:bCs/>
        </w:rPr>
        <w:t>ve</w:t>
      </w:r>
      <w:r w:rsidRPr="440E8A66">
        <w:rPr>
          <w:rFonts w:ascii="Calibri" w:eastAsia="Calibri" w:hAnsi="Calibri" w:cs="Calibri"/>
          <w:b/>
          <w:bCs/>
          <w:spacing w:val="-8"/>
        </w:rPr>
        <w:t xml:space="preserve"> </w:t>
      </w:r>
      <w:r w:rsidRPr="440E8A66">
        <w:rPr>
          <w:rFonts w:ascii="Calibri" w:eastAsia="Calibri" w:hAnsi="Calibri" w:cs="Calibri"/>
          <w:b/>
          <w:bCs/>
        </w:rPr>
        <w:t>s</w:t>
      </w:r>
      <w:r w:rsidRPr="440E8A66">
        <w:rPr>
          <w:rFonts w:ascii="Calibri" w:eastAsia="Calibri" w:hAnsi="Calibri" w:cs="Calibri"/>
          <w:b/>
          <w:bCs/>
          <w:spacing w:val="-2"/>
        </w:rPr>
        <w:t>p</w:t>
      </w:r>
      <w:r w:rsidRPr="440E8A66">
        <w:rPr>
          <w:rFonts w:ascii="Calibri" w:eastAsia="Calibri" w:hAnsi="Calibri" w:cs="Calibri"/>
          <w:b/>
          <w:bCs/>
          <w:spacing w:val="1"/>
        </w:rPr>
        <w:t>e</w:t>
      </w:r>
      <w:r w:rsidRPr="440E8A66">
        <w:rPr>
          <w:rFonts w:ascii="Calibri" w:eastAsia="Calibri" w:hAnsi="Calibri" w:cs="Calibri"/>
          <w:b/>
          <w:bCs/>
        </w:rPr>
        <w:t>c</w:t>
      </w:r>
      <w:r w:rsidRPr="440E8A66">
        <w:rPr>
          <w:rFonts w:ascii="Calibri" w:eastAsia="Calibri" w:hAnsi="Calibri" w:cs="Calibri"/>
          <w:b/>
          <w:bCs/>
          <w:spacing w:val="2"/>
        </w:rPr>
        <w:t>i</w:t>
      </w:r>
      <w:r w:rsidRPr="440E8A66">
        <w:rPr>
          <w:rFonts w:ascii="Calibri" w:eastAsia="Calibri" w:hAnsi="Calibri" w:cs="Calibri"/>
          <w:b/>
          <w:bCs/>
          <w:spacing w:val="1"/>
        </w:rPr>
        <w:t>e</w:t>
      </w:r>
      <w:r w:rsidRPr="440E8A66">
        <w:rPr>
          <w:rFonts w:ascii="Calibri" w:eastAsia="Calibri" w:hAnsi="Calibri" w:cs="Calibri"/>
          <w:b/>
          <w:bCs/>
        </w:rPr>
        <w:t>s</w:t>
      </w:r>
      <w:r w:rsidRPr="440E8A66">
        <w:rPr>
          <w:rFonts w:ascii="Calibri" w:eastAsia="Calibri" w:hAnsi="Calibri" w:cs="Calibri"/>
          <w:b/>
          <w:bCs/>
          <w:spacing w:val="-8"/>
        </w:rPr>
        <w:t xml:space="preserve"> </w:t>
      </w:r>
      <w:r w:rsidRPr="440E8A66">
        <w:rPr>
          <w:rFonts w:ascii="Calibri" w:eastAsia="Calibri" w:hAnsi="Calibri" w:cs="Calibri"/>
          <w:b/>
          <w:bCs/>
          <w:spacing w:val="2"/>
        </w:rPr>
        <w:t>in</w:t>
      </w:r>
      <w:r w:rsidRPr="440E8A66">
        <w:rPr>
          <w:rFonts w:ascii="Calibri" w:eastAsia="Calibri" w:hAnsi="Calibri" w:cs="Calibri"/>
          <w:b/>
          <w:bCs/>
        </w:rPr>
        <w:t>c</w:t>
      </w:r>
      <w:r w:rsidRPr="440E8A66">
        <w:rPr>
          <w:rFonts w:ascii="Calibri" w:eastAsia="Calibri" w:hAnsi="Calibri" w:cs="Calibri"/>
          <w:b/>
          <w:bCs/>
          <w:spacing w:val="-2"/>
        </w:rPr>
        <w:t>l</w:t>
      </w:r>
      <w:r w:rsidRPr="440E8A66">
        <w:rPr>
          <w:rFonts w:ascii="Calibri" w:eastAsia="Calibri" w:hAnsi="Calibri" w:cs="Calibri"/>
          <w:b/>
          <w:bCs/>
          <w:spacing w:val="2"/>
        </w:rPr>
        <w:t>u</w:t>
      </w:r>
      <w:r w:rsidRPr="440E8A66">
        <w:rPr>
          <w:rFonts w:ascii="Calibri" w:eastAsia="Calibri" w:hAnsi="Calibri" w:cs="Calibri"/>
          <w:b/>
          <w:bCs/>
          <w:spacing w:val="-2"/>
        </w:rPr>
        <w:t>d</w:t>
      </w:r>
      <w:r w:rsidRPr="440E8A66">
        <w:rPr>
          <w:rFonts w:ascii="Calibri" w:eastAsia="Calibri" w:hAnsi="Calibri" w:cs="Calibri"/>
          <w:b/>
          <w:bCs/>
          <w:spacing w:val="1"/>
        </w:rPr>
        <w:t>e</w:t>
      </w:r>
      <w:r w:rsidRPr="440E8A66">
        <w:rPr>
          <w:rFonts w:ascii="Calibri" w:eastAsia="Calibri" w:hAnsi="Calibri" w:cs="Calibri"/>
          <w:b/>
          <w:bCs/>
        </w:rPr>
        <w:t>:</w:t>
      </w:r>
    </w:p>
    <w:p w14:paraId="77D42E20" w14:textId="77777777" w:rsidR="00D54376" w:rsidRPr="00CD2698" w:rsidRDefault="00D54376" w:rsidP="00D54376">
      <w:pPr>
        <w:spacing w:before="1" w:after="0" w:line="110" w:lineRule="exact"/>
      </w:pPr>
    </w:p>
    <w:p w14:paraId="77D42E21" w14:textId="33B32291" w:rsidR="00D54376" w:rsidRPr="00CD2698" w:rsidRDefault="00D54376" w:rsidP="00CD2698">
      <w:pPr>
        <w:tabs>
          <w:tab w:val="left" w:pos="1240"/>
        </w:tabs>
        <w:spacing w:after="0"/>
        <w:ind w:left="1240" w:right="180"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00C83B7E" w:rsidRPr="440E8A66">
        <w:rPr>
          <w:rFonts w:ascii="Calibri" w:eastAsia="Calibri" w:hAnsi="Calibri" w:cs="Calibri"/>
          <w:spacing w:val="-3"/>
        </w:rPr>
        <w:t xml:space="preserve">Avoid </w:t>
      </w:r>
      <w:r w:rsidR="003D09BB">
        <w:rPr>
          <w:rFonts w:ascii="Calibri" w:eastAsia="Calibri" w:hAnsi="Calibri" w:cs="Calibri"/>
          <w:spacing w:val="-3"/>
        </w:rPr>
        <w:t>utilizing</w:t>
      </w:r>
      <w:r w:rsidR="00C83B7E" w:rsidRPr="440E8A66">
        <w:rPr>
          <w:rFonts w:ascii="Calibri" w:eastAsia="Calibri" w:hAnsi="Calibri" w:cs="Calibri"/>
          <w:spacing w:val="-3"/>
        </w:rPr>
        <w:t xml:space="preserve"> used shoes, clothing, soft sided bags </w:t>
      </w:r>
      <w:r w:rsidR="003D09BB">
        <w:rPr>
          <w:rFonts w:ascii="Calibri" w:eastAsia="Calibri" w:hAnsi="Calibri" w:cs="Calibri"/>
          <w:spacing w:val="-3"/>
        </w:rPr>
        <w:t xml:space="preserve">; </w:t>
      </w:r>
      <w:r w:rsidR="00C83B7E" w:rsidRPr="440E8A66">
        <w:rPr>
          <w:rFonts w:ascii="Calibri" w:eastAsia="Calibri" w:hAnsi="Calibri" w:cs="Calibri"/>
          <w:spacing w:val="1"/>
        </w:rPr>
        <w:t xml:space="preserve">ud, dirt, seeds, insects etc. could be attached in treads, soles, laces, seams, </w:t>
      </w:r>
      <w:r w:rsidR="00FD303A" w:rsidRPr="440E8A66">
        <w:rPr>
          <w:rFonts w:ascii="Calibri" w:eastAsia="Calibri" w:hAnsi="Calibri" w:cs="Calibri"/>
          <w:spacing w:val="1"/>
        </w:rPr>
        <w:t xml:space="preserve">cuffs, </w:t>
      </w:r>
      <w:r w:rsidR="00C83B7E" w:rsidRPr="440E8A66">
        <w:rPr>
          <w:rFonts w:ascii="Calibri" w:eastAsia="Calibri" w:hAnsi="Calibri" w:cs="Calibri"/>
          <w:spacing w:val="1"/>
        </w:rPr>
        <w:t>pockets, and folds</w:t>
      </w:r>
      <w:r w:rsidR="00C83B7E" w:rsidRPr="440E8A66">
        <w:rPr>
          <w:rFonts w:ascii="Calibri" w:eastAsia="Calibri" w:hAnsi="Calibri" w:cs="Calibri"/>
        </w:rPr>
        <w:t>.</w:t>
      </w:r>
    </w:p>
    <w:p w14:paraId="77D42E22" w14:textId="77777777" w:rsidR="00CF718B" w:rsidRPr="00CD2698" w:rsidRDefault="00CF718B" w:rsidP="00CD2698">
      <w:pPr>
        <w:tabs>
          <w:tab w:val="left" w:pos="1240"/>
        </w:tabs>
        <w:spacing w:after="0"/>
        <w:ind w:left="1240" w:right="180"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3"/>
        </w:rPr>
        <w:t>Avoid clothes or other equipment with Velcro or fabrics with similar textures that could trap and hold seeds.</w:t>
      </w:r>
    </w:p>
    <w:p w14:paraId="77D42E23" w14:textId="77777777" w:rsidR="00D54376" w:rsidRPr="00CD2698" w:rsidRDefault="00D54376" w:rsidP="00CD2698">
      <w:pPr>
        <w:tabs>
          <w:tab w:val="left" w:pos="1240"/>
        </w:tabs>
        <w:spacing w:before="4" w:after="0"/>
        <w:ind w:left="1240" w:right="189"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commentRangeStart w:id="5"/>
      <w:r w:rsidR="00380272" w:rsidRPr="440E8A66">
        <w:rPr>
          <w:rFonts w:ascii="Calibri" w:eastAsia="Calibri" w:hAnsi="Calibri" w:cs="Calibri"/>
          <w:spacing w:val="1"/>
        </w:rPr>
        <w:t>F</w:t>
      </w:r>
      <w:r w:rsidRPr="440E8A66">
        <w:rPr>
          <w:rFonts w:ascii="Calibri" w:eastAsia="Calibri" w:hAnsi="Calibri" w:cs="Calibri"/>
        </w:rPr>
        <w:t>um</w:t>
      </w:r>
      <w:r w:rsidRPr="440E8A66">
        <w:rPr>
          <w:rFonts w:ascii="Calibri" w:eastAsia="Calibri" w:hAnsi="Calibri" w:cs="Calibri"/>
          <w:spacing w:val="1"/>
        </w:rPr>
        <w:t>i</w:t>
      </w:r>
      <w:r w:rsidRPr="440E8A66">
        <w:rPr>
          <w:rFonts w:ascii="Calibri" w:eastAsia="Calibri" w:hAnsi="Calibri" w:cs="Calibri"/>
        </w:rPr>
        <w:t>g</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 xml:space="preserve">e </w:t>
      </w:r>
      <w:r w:rsidR="00380272" w:rsidRPr="440E8A66">
        <w:rPr>
          <w:rFonts w:ascii="Calibri" w:eastAsia="Calibri" w:hAnsi="Calibri" w:cs="Calibri"/>
          <w:spacing w:val="-1"/>
        </w:rPr>
        <w:t xml:space="preserve">the equipment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k</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s p</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or</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4"/>
        </w:rPr>
        <w:t>p</w:t>
      </w:r>
      <w:r w:rsidRPr="440E8A66">
        <w:rPr>
          <w:rFonts w:ascii="Calibri" w:eastAsia="Calibri" w:hAnsi="Calibri" w:cs="Calibri"/>
          <w:spacing w:val="-1"/>
        </w:rPr>
        <w:t>ar</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w:t>
      </w:r>
      <w:commentRangeEnd w:id="5"/>
      <w:r w:rsidR="000D0200">
        <w:rPr>
          <w:rStyle w:val="CommentReference"/>
          <w:rFonts w:eastAsiaTheme="minorEastAsia"/>
        </w:rPr>
        <w:commentReference w:id="5"/>
      </w:r>
    </w:p>
    <w:p w14:paraId="77D42E24" w14:textId="77777777" w:rsidR="00D54376" w:rsidRPr="00CD2698" w:rsidRDefault="00D54376" w:rsidP="00CD2698">
      <w:pPr>
        <w:tabs>
          <w:tab w:val="left" w:pos="1240"/>
        </w:tabs>
        <w:spacing w:before="1" w:after="0"/>
        <w:ind w:left="1240" w:right="166" w:hanging="360"/>
        <w:rPr>
          <w:rFonts w:eastAsia="Calibri" w:cs="Calibri"/>
        </w:rPr>
      </w:pPr>
      <w:r w:rsidRPr="440E8A66">
        <w:rPr>
          <w:rFonts w:ascii="Courier New" w:eastAsia="Courier New" w:hAnsi="Courier New" w:cs="Courier New"/>
        </w:rPr>
        <w:lastRenderedPageBreak/>
        <w:t>o</w:t>
      </w:r>
      <w:r w:rsidRPr="00CD2698">
        <w:rPr>
          <w:rFonts w:eastAsia="Courier New" w:cs="Courier New"/>
        </w:rPr>
        <w:tab/>
      </w:r>
      <w:r w:rsidR="00380272" w:rsidRPr="440E8A66">
        <w:rPr>
          <w:rFonts w:ascii="Calibri" w:eastAsia="Calibri" w:hAnsi="Calibri" w:cs="Calibri"/>
        </w:rPr>
        <w:t>Do not use</w:t>
      </w:r>
      <w:r w:rsidRPr="440E8A66">
        <w:rPr>
          <w:rFonts w:ascii="Calibri" w:eastAsia="Calibri" w:hAnsi="Calibri" w:cs="Calibri"/>
          <w:spacing w:val="-3"/>
        </w:rPr>
        <w:t xml:space="preserve"> </w:t>
      </w:r>
      <w:r w:rsidR="00380272" w:rsidRPr="440E8A66">
        <w:rPr>
          <w:rFonts w:ascii="Calibri" w:eastAsia="Calibri" w:hAnsi="Calibri" w:cs="Calibri"/>
          <w:spacing w:val="-3"/>
        </w:rPr>
        <w:t>corrugated cardboard</w:t>
      </w:r>
      <w:r w:rsidR="00636583" w:rsidRPr="440E8A66">
        <w:rPr>
          <w:rFonts w:ascii="Calibri" w:eastAsia="Calibri" w:hAnsi="Calibri" w:cs="Calibri"/>
          <w:spacing w:val="-3"/>
        </w:rPr>
        <w:t xml:space="preserve">  to store food or equipment (</w:t>
      </w:r>
      <w:r w:rsidR="00016A3F" w:rsidRPr="440E8A66">
        <w:rPr>
          <w:rFonts w:ascii="Calibri" w:eastAsia="Calibri" w:hAnsi="Calibri" w:cs="Calibri"/>
          <w:spacing w:val="-3"/>
        </w:rPr>
        <w:t>older cardboard represents a higher risk).</w:t>
      </w:r>
      <w:r w:rsidR="00636583" w:rsidRPr="440E8A66">
        <w:rPr>
          <w:rFonts w:ascii="Calibri" w:eastAsia="Calibri" w:hAnsi="Calibri" w:cs="Calibri"/>
          <w:spacing w:val="-3"/>
        </w:rPr>
        <w:t xml:space="preserve"> </w:t>
      </w:r>
      <w:r w:rsidR="00380272" w:rsidRPr="440E8A66">
        <w:rPr>
          <w:rFonts w:ascii="Calibri" w:eastAsia="Calibri" w:hAnsi="Calibri" w:cs="Calibri"/>
          <w:spacing w:val="-3"/>
        </w:rPr>
        <w:t xml:space="preserve"> </w:t>
      </w:r>
    </w:p>
    <w:p w14:paraId="77D42E25" w14:textId="77777777" w:rsidR="00D54376" w:rsidRPr="00CD2698" w:rsidRDefault="00D54376" w:rsidP="00CD2698">
      <w:pPr>
        <w:tabs>
          <w:tab w:val="left" w:pos="1240"/>
        </w:tabs>
        <w:spacing w:after="0"/>
        <w:ind w:left="1240" w:right="706" w:hanging="360"/>
        <w:rPr>
          <w:rFonts w:eastAsia="Calibri" w:cs="Calibri"/>
        </w:rPr>
      </w:pPr>
      <w:r w:rsidRPr="440E8A66">
        <w:rPr>
          <w:rFonts w:ascii="Courier New" w:eastAsia="Courier New" w:hAnsi="Courier New" w:cs="Courier New"/>
        </w:rPr>
        <w:t>o</w:t>
      </w:r>
      <w:r w:rsidRPr="00CD2698">
        <w:rPr>
          <w:rFonts w:eastAsia="Courier New" w:cs="Courier New"/>
        </w:rPr>
        <w:tab/>
      </w:r>
      <w:r w:rsidRPr="440E8A66">
        <w:rPr>
          <w:rFonts w:ascii="Calibri" w:eastAsia="Calibri" w:hAnsi="Calibri" w:cs="Calibri"/>
        </w:rPr>
        <w:t>R</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6"/>
        </w:rPr>
        <w:t xml:space="preserve"> </w:t>
      </w:r>
      <w:r w:rsidRPr="440E8A66">
        <w:rPr>
          <w:rFonts w:ascii="Calibri" w:eastAsia="Calibri" w:hAnsi="Calibri" w:cs="Calibri"/>
          <w:spacing w:val="1"/>
        </w:rPr>
        <w:t>v</w:t>
      </w:r>
      <w:r w:rsidRPr="440E8A66">
        <w:rPr>
          <w:rFonts w:ascii="Calibri" w:eastAsia="Calibri" w:hAnsi="Calibri" w:cs="Calibri"/>
          <w:spacing w:val="2"/>
        </w:rPr>
        <w:t>i</w:t>
      </w:r>
      <w:r w:rsidRPr="440E8A66">
        <w:rPr>
          <w:rFonts w:ascii="Calibri" w:eastAsia="Calibri" w:hAnsi="Calibri" w:cs="Calibri"/>
        </w:rPr>
        <w:t>g</w:t>
      </w:r>
      <w:r w:rsidRPr="440E8A66">
        <w:rPr>
          <w:rFonts w:ascii="Calibri" w:eastAsia="Calibri" w:hAnsi="Calibri" w:cs="Calibri"/>
          <w:spacing w:val="2"/>
        </w:rPr>
        <w:t>il</w:t>
      </w:r>
      <w:r w:rsidRPr="440E8A66">
        <w:rPr>
          <w:rFonts w:ascii="Calibri" w:eastAsia="Calibri" w:hAnsi="Calibri" w:cs="Calibri"/>
          <w:spacing w:val="-2"/>
        </w:rPr>
        <w:t>a</w:t>
      </w:r>
      <w:r w:rsidRPr="440E8A66">
        <w:rPr>
          <w:rFonts w:ascii="Calibri" w:eastAsia="Calibri" w:hAnsi="Calibri" w:cs="Calibri"/>
        </w:rPr>
        <w:t>n</w:t>
      </w:r>
      <w:r w:rsidRPr="440E8A66">
        <w:rPr>
          <w:rFonts w:ascii="Calibri" w:eastAsia="Calibri" w:hAnsi="Calibri" w:cs="Calibri"/>
          <w:spacing w:val="-1"/>
        </w:rPr>
        <w:t>t</w:t>
      </w:r>
      <w:r w:rsidR="009B728F" w:rsidRPr="440E8A66">
        <w:rPr>
          <w:rFonts w:ascii="Calibri" w:eastAsia="Calibri" w:hAnsi="Calibri" w:cs="Calibri"/>
        </w:rPr>
        <w:t xml:space="preserve"> at all time</w:t>
      </w:r>
      <w:r w:rsidR="00380272" w:rsidRPr="440E8A66">
        <w:rPr>
          <w:rFonts w:ascii="Calibri" w:eastAsia="Calibri" w:hAnsi="Calibri" w:cs="Calibri"/>
        </w:rPr>
        <w:t>s especially when handling cargo.</w:t>
      </w:r>
    </w:p>
    <w:p w14:paraId="77D42E26" w14:textId="77777777" w:rsidR="00D54376" w:rsidRPr="00CD2698" w:rsidRDefault="00D54376" w:rsidP="00CD2698">
      <w:pPr>
        <w:spacing w:before="9" w:after="0"/>
      </w:pPr>
    </w:p>
    <w:p w14:paraId="77D42E27" w14:textId="77777777" w:rsidR="00D54376" w:rsidRPr="00CD2698" w:rsidRDefault="00D54376" w:rsidP="00D54376">
      <w:pPr>
        <w:tabs>
          <w:tab w:val="left" w:pos="700"/>
        </w:tabs>
        <w:spacing w:after="0" w:line="240" w:lineRule="auto"/>
        <w:ind w:left="348"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P</w:t>
      </w:r>
      <w:r w:rsidRPr="440E8A66">
        <w:rPr>
          <w:rFonts w:ascii="Calibri" w:eastAsia="Calibri" w:hAnsi="Calibri" w:cs="Calibri"/>
          <w:b/>
          <w:bCs/>
          <w:spacing w:val="2"/>
        </w:rPr>
        <w:t>ro</w:t>
      </w:r>
      <w:r w:rsidRPr="440E8A66">
        <w:rPr>
          <w:rFonts w:ascii="Calibri" w:eastAsia="Calibri" w:hAnsi="Calibri" w:cs="Calibri"/>
          <w:b/>
          <w:bCs/>
        </w:rPr>
        <w:t>t</w:t>
      </w:r>
      <w:r w:rsidRPr="440E8A66">
        <w:rPr>
          <w:rFonts w:ascii="Calibri" w:eastAsia="Calibri" w:hAnsi="Calibri" w:cs="Calibri"/>
          <w:b/>
          <w:bCs/>
          <w:spacing w:val="2"/>
        </w:rPr>
        <w:t>o</w:t>
      </w:r>
      <w:r w:rsidRPr="440E8A66">
        <w:rPr>
          <w:rFonts w:ascii="Calibri" w:eastAsia="Calibri" w:hAnsi="Calibri" w:cs="Calibri"/>
          <w:b/>
          <w:bCs/>
        </w:rPr>
        <w:t>c</w:t>
      </w:r>
      <w:r w:rsidRPr="440E8A66">
        <w:rPr>
          <w:rFonts w:ascii="Calibri" w:eastAsia="Calibri" w:hAnsi="Calibri" w:cs="Calibri"/>
          <w:b/>
          <w:bCs/>
          <w:spacing w:val="-2"/>
        </w:rPr>
        <w:t>o</w:t>
      </w:r>
      <w:r w:rsidRPr="440E8A66">
        <w:rPr>
          <w:rFonts w:ascii="Calibri" w:eastAsia="Calibri" w:hAnsi="Calibri" w:cs="Calibri"/>
          <w:b/>
          <w:bCs/>
          <w:spacing w:val="2"/>
        </w:rPr>
        <w:t>l</w:t>
      </w:r>
      <w:r w:rsidRPr="440E8A66">
        <w:rPr>
          <w:rFonts w:ascii="Calibri" w:eastAsia="Calibri" w:hAnsi="Calibri" w:cs="Calibri"/>
          <w:b/>
          <w:bCs/>
        </w:rPr>
        <w:t>s</w:t>
      </w:r>
      <w:r w:rsidRPr="440E8A66">
        <w:rPr>
          <w:rFonts w:ascii="Calibri" w:eastAsia="Calibri" w:hAnsi="Calibri" w:cs="Calibri"/>
          <w:b/>
          <w:bCs/>
          <w:spacing w:val="-7"/>
        </w:rPr>
        <w:t xml:space="preserve"> </w:t>
      </w:r>
      <w:r w:rsidRPr="440E8A66">
        <w:rPr>
          <w:rFonts w:ascii="Calibri" w:eastAsia="Calibri" w:hAnsi="Calibri" w:cs="Calibri"/>
          <w:b/>
          <w:bCs/>
          <w:spacing w:val="-2"/>
        </w:rPr>
        <w:t>f</w:t>
      </w:r>
      <w:r w:rsidRPr="440E8A66">
        <w:rPr>
          <w:rFonts w:ascii="Calibri" w:eastAsia="Calibri" w:hAnsi="Calibri" w:cs="Calibri"/>
          <w:b/>
          <w:bCs/>
          <w:spacing w:val="2"/>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spacing w:val="2"/>
        </w:rPr>
        <w:t>p</w:t>
      </w:r>
      <w:r w:rsidRPr="440E8A66">
        <w:rPr>
          <w:rFonts w:ascii="Calibri" w:eastAsia="Calibri" w:hAnsi="Calibri" w:cs="Calibri"/>
          <w:b/>
          <w:bCs/>
          <w:spacing w:val="-1"/>
        </w:rPr>
        <w:t>a</w:t>
      </w:r>
      <w:r w:rsidRPr="440E8A66">
        <w:rPr>
          <w:rFonts w:ascii="Calibri" w:eastAsia="Calibri" w:hAnsi="Calibri" w:cs="Calibri"/>
          <w:b/>
          <w:bCs/>
        </w:rPr>
        <w:t>c</w:t>
      </w:r>
      <w:r w:rsidRPr="440E8A66">
        <w:rPr>
          <w:rFonts w:ascii="Calibri" w:eastAsia="Calibri" w:hAnsi="Calibri" w:cs="Calibri"/>
          <w:b/>
          <w:bCs/>
          <w:spacing w:val="-2"/>
        </w:rPr>
        <w:t>k</w:t>
      </w:r>
      <w:r w:rsidRPr="440E8A66">
        <w:rPr>
          <w:rFonts w:ascii="Calibri" w:eastAsia="Calibri" w:hAnsi="Calibri" w:cs="Calibri"/>
          <w:b/>
          <w:bCs/>
          <w:spacing w:val="2"/>
        </w:rPr>
        <w:t>in</w:t>
      </w:r>
      <w:r w:rsidRPr="440E8A66">
        <w:rPr>
          <w:rFonts w:ascii="Calibri" w:eastAsia="Calibri" w:hAnsi="Calibri" w:cs="Calibri"/>
          <w:b/>
          <w:bCs/>
        </w:rPr>
        <w:t>g</w:t>
      </w:r>
      <w:r w:rsidRPr="440E8A66">
        <w:rPr>
          <w:rFonts w:ascii="Calibri" w:eastAsia="Calibri" w:hAnsi="Calibri" w:cs="Calibri"/>
          <w:b/>
          <w:bCs/>
          <w:spacing w:val="-7"/>
        </w:rPr>
        <w:t xml:space="preserve"> </w:t>
      </w:r>
      <w:r w:rsidRPr="440E8A66">
        <w:rPr>
          <w:rFonts w:ascii="Calibri" w:eastAsia="Calibri" w:hAnsi="Calibri" w:cs="Calibri"/>
          <w:b/>
          <w:bCs/>
          <w:spacing w:val="-2"/>
        </w:rPr>
        <w:t>p</w:t>
      </w:r>
      <w:r w:rsidRPr="440E8A66">
        <w:rPr>
          <w:rFonts w:ascii="Calibri" w:eastAsia="Calibri" w:hAnsi="Calibri" w:cs="Calibri"/>
          <w:b/>
          <w:bCs/>
          <w:spacing w:val="1"/>
        </w:rPr>
        <w:t>e</w:t>
      </w:r>
      <w:r w:rsidRPr="440E8A66">
        <w:rPr>
          <w:rFonts w:ascii="Calibri" w:eastAsia="Calibri" w:hAnsi="Calibri" w:cs="Calibri"/>
          <w:b/>
          <w:bCs/>
          <w:spacing w:val="2"/>
        </w:rPr>
        <w:t>r</w:t>
      </w:r>
      <w:r w:rsidRPr="440E8A66">
        <w:rPr>
          <w:rFonts w:ascii="Calibri" w:eastAsia="Calibri" w:hAnsi="Calibri" w:cs="Calibri"/>
          <w:b/>
          <w:bCs/>
          <w:spacing w:val="-4"/>
        </w:rPr>
        <w:t>s</w:t>
      </w:r>
      <w:r w:rsidRPr="440E8A66">
        <w:rPr>
          <w:rFonts w:ascii="Calibri" w:eastAsia="Calibri" w:hAnsi="Calibri" w:cs="Calibri"/>
          <w:b/>
          <w:bCs/>
          <w:spacing w:val="2"/>
        </w:rPr>
        <w:t>on</w:t>
      </w:r>
      <w:r w:rsidRPr="440E8A66">
        <w:rPr>
          <w:rFonts w:ascii="Calibri" w:eastAsia="Calibri" w:hAnsi="Calibri" w:cs="Calibri"/>
          <w:b/>
          <w:bCs/>
          <w:spacing w:val="-5"/>
        </w:rPr>
        <w:t>a</w:t>
      </w:r>
      <w:r w:rsidRPr="440E8A66">
        <w:rPr>
          <w:rFonts w:ascii="Calibri" w:eastAsia="Calibri" w:hAnsi="Calibri" w:cs="Calibri"/>
          <w:b/>
          <w:bCs/>
        </w:rPr>
        <w:t>l</w:t>
      </w:r>
      <w:r w:rsidRPr="440E8A66">
        <w:rPr>
          <w:rFonts w:ascii="Calibri" w:eastAsia="Calibri" w:hAnsi="Calibri" w:cs="Calibri"/>
          <w:b/>
          <w:bCs/>
          <w:spacing w:val="-5"/>
        </w:rPr>
        <w:t xml:space="preserve"> </w:t>
      </w:r>
      <w:r w:rsidRPr="440E8A66">
        <w:rPr>
          <w:rFonts w:ascii="Calibri" w:eastAsia="Calibri" w:hAnsi="Calibri" w:cs="Calibri"/>
          <w:b/>
          <w:bCs/>
        </w:rPr>
        <w:t>g</w:t>
      </w:r>
      <w:r w:rsidRPr="440E8A66">
        <w:rPr>
          <w:rFonts w:ascii="Calibri" w:eastAsia="Calibri" w:hAnsi="Calibri" w:cs="Calibri"/>
          <w:b/>
          <w:bCs/>
          <w:spacing w:val="1"/>
        </w:rPr>
        <w:t>e</w:t>
      </w:r>
      <w:r w:rsidRPr="440E8A66">
        <w:rPr>
          <w:rFonts w:ascii="Calibri" w:eastAsia="Calibri" w:hAnsi="Calibri" w:cs="Calibri"/>
          <w:b/>
          <w:bCs/>
          <w:spacing w:val="-1"/>
        </w:rPr>
        <w:t>a</w:t>
      </w:r>
      <w:r w:rsidRPr="440E8A66">
        <w:rPr>
          <w:rFonts w:ascii="Calibri" w:eastAsia="Calibri" w:hAnsi="Calibri" w:cs="Calibri"/>
          <w:b/>
          <w:bCs/>
          <w:spacing w:val="2"/>
        </w:rPr>
        <w:t>r:</w:t>
      </w:r>
    </w:p>
    <w:p w14:paraId="77D42E28" w14:textId="77777777" w:rsidR="00D54376" w:rsidRPr="00CD2698" w:rsidRDefault="00D54376" w:rsidP="00D54376">
      <w:pPr>
        <w:spacing w:before="5" w:after="0" w:line="110" w:lineRule="exact"/>
      </w:pPr>
    </w:p>
    <w:p w14:paraId="77D42E29"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t</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ho</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2"/>
        </w:rPr>
        <w:t>s</w:t>
      </w:r>
      <w:r w:rsidRPr="440E8A66">
        <w:rPr>
          <w:rFonts w:ascii="Calibri" w:eastAsia="Calibri" w:hAnsi="Calibri" w:cs="Calibri"/>
        </w:rPr>
        <w:t>.</w:t>
      </w:r>
    </w:p>
    <w:p w14:paraId="77D42E2A"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2"/>
          <w:position w:val="1"/>
        </w:rPr>
        <w:t>P</w:t>
      </w:r>
      <w:r w:rsidRPr="440E8A66">
        <w:rPr>
          <w:rFonts w:ascii="Calibri" w:eastAsia="Calibri" w:hAnsi="Calibri" w:cs="Calibri"/>
          <w:position w:val="1"/>
        </w:rPr>
        <w:t>hy</w:t>
      </w:r>
      <w:r w:rsidRPr="440E8A66">
        <w:rPr>
          <w:rFonts w:ascii="Calibri" w:eastAsia="Calibri" w:hAnsi="Calibri" w:cs="Calibri"/>
          <w:spacing w:val="2"/>
          <w:position w:val="1"/>
        </w:rPr>
        <w:t>s</w:t>
      </w:r>
      <w:r w:rsidRPr="440E8A66">
        <w:rPr>
          <w:rFonts w:ascii="Calibri" w:eastAsia="Calibri" w:hAnsi="Calibri" w:cs="Calibri"/>
          <w:spacing w:val="1"/>
          <w:position w:val="1"/>
        </w:rPr>
        <w:t>i</w:t>
      </w:r>
      <w:r w:rsidRPr="440E8A66">
        <w:rPr>
          <w:rFonts w:ascii="Calibri" w:eastAsia="Calibri" w:hAnsi="Calibri" w:cs="Calibri"/>
          <w:spacing w:val="-1"/>
          <w:position w:val="1"/>
        </w:rPr>
        <w:t>ca</w:t>
      </w:r>
      <w:r w:rsidRPr="440E8A66">
        <w:rPr>
          <w:rFonts w:ascii="Calibri" w:eastAsia="Calibri" w:hAnsi="Calibri" w:cs="Calibri"/>
          <w:spacing w:val="1"/>
          <w:position w:val="1"/>
        </w:rPr>
        <w:t>ll</w:t>
      </w:r>
      <w:r w:rsidRPr="440E8A66">
        <w:rPr>
          <w:rFonts w:ascii="Calibri" w:eastAsia="Calibri" w:hAnsi="Calibri" w:cs="Calibri"/>
          <w:position w:val="1"/>
        </w:rPr>
        <w:t>y</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re</w:t>
      </w:r>
      <w:r w:rsidRPr="440E8A66">
        <w:rPr>
          <w:rFonts w:ascii="Calibri" w:eastAsia="Calibri" w:hAnsi="Calibri" w:cs="Calibri"/>
          <w:position w:val="1"/>
        </w:rPr>
        <w:t>move</w:t>
      </w:r>
      <w:r w:rsidRPr="440E8A66">
        <w:rPr>
          <w:rFonts w:ascii="Calibri" w:eastAsia="Calibri" w:hAnsi="Calibri" w:cs="Calibri"/>
          <w:spacing w:val="-9"/>
          <w:position w:val="1"/>
        </w:rPr>
        <w:t xml:space="preserve"> </w:t>
      </w:r>
      <w:r w:rsidRPr="440E8A66">
        <w:rPr>
          <w:rFonts w:ascii="Calibri" w:eastAsia="Calibri" w:hAnsi="Calibri" w:cs="Calibri"/>
          <w:spacing w:val="-1"/>
          <w:position w:val="1"/>
        </w:rPr>
        <w:t>a</w:t>
      </w:r>
      <w:r w:rsidRPr="440E8A66">
        <w:rPr>
          <w:rFonts w:ascii="Calibri" w:eastAsia="Calibri" w:hAnsi="Calibri" w:cs="Calibri"/>
          <w:spacing w:val="1"/>
          <w:position w:val="1"/>
        </w:rPr>
        <w:t>l</w:t>
      </w:r>
      <w:r w:rsidRPr="440E8A66">
        <w:rPr>
          <w:rFonts w:ascii="Calibri" w:eastAsia="Calibri" w:hAnsi="Calibri" w:cs="Calibri"/>
          <w:position w:val="1"/>
        </w:rPr>
        <w:t xml:space="preserve">l </w:t>
      </w:r>
      <w:r w:rsidRPr="440E8A66">
        <w:rPr>
          <w:rFonts w:ascii="Calibri" w:eastAsia="Calibri" w:hAnsi="Calibri" w:cs="Calibri"/>
          <w:spacing w:val="-2"/>
          <w:position w:val="1"/>
        </w:rPr>
        <w:t>t</w:t>
      </w:r>
      <w:r w:rsidRPr="440E8A66">
        <w:rPr>
          <w:rFonts w:ascii="Calibri" w:eastAsia="Calibri" w:hAnsi="Calibri" w:cs="Calibri"/>
          <w:spacing w:val="3"/>
          <w:position w:val="1"/>
        </w:rPr>
        <w:t>r</w:t>
      </w:r>
      <w:r w:rsidRPr="440E8A66">
        <w:rPr>
          <w:rFonts w:ascii="Calibri" w:eastAsia="Calibri" w:hAnsi="Calibri" w:cs="Calibri"/>
          <w:spacing w:val="-1"/>
          <w:position w:val="1"/>
        </w:rPr>
        <w:t>ace</w:t>
      </w:r>
      <w:r w:rsidRPr="440E8A66">
        <w:rPr>
          <w:rFonts w:ascii="Calibri" w:eastAsia="Calibri" w:hAnsi="Calibri" w:cs="Calibri"/>
          <w:position w:val="1"/>
        </w:rPr>
        <w:t>s</w:t>
      </w:r>
      <w:r w:rsidRPr="440E8A66">
        <w:rPr>
          <w:rFonts w:ascii="Calibri" w:eastAsia="Calibri" w:hAnsi="Calibri" w:cs="Calibri"/>
          <w:spacing w:val="-4"/>
          <w:position w:val="1"/>
        </w:rPr>
        <w:t xml:space="preserve"> </w:t>
      </w:r>
      <w:r w:rsidRPr="440E8A66">
        <w:rPr>
          <w:rFonts w:ascii="Calibri" w:eastAsia="Calibri" w:hAnsi="Calibri" w:cs="Calibri"/>
          <w:position w:val="1"/>
        </w:rPr>
        <w:t>of</w:t>
      </w:r>
      <w:r w:rsidRPr="440E8A66">
        <w:rPr>
          <w:rFonts w:ascii="Calibri" w:eastAsia="Calibri" w:hAnsi="Calibri" w:cs="Calibri"/>
          <w:spacing w:val="-1"/>
          <w:position w:val="1"/>
        </w:rPr>
        <w:t xml:space="preserve"> </w:t>
      </w:r>
      <w:r w:rsidRPr="440E8A66">
        <w:rPr>
          <w:rFonts w:ascii="Calibri" w:eastAsia="Calibri" w:hAnsi="Calibri" w:cs="Calibri"/>
          <w:position w:val="1"/>
        </w:rPr>
        <w:t xml:space="preserve">mud </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s</w:t>
      </w:r>
      <w:r w:rsidRPr="440E8A66">
        <w:rPr>
          <w:rFonts w:ascii="Calibri" w:eastAsia="Calibri" w:hAnsi="Calibri" w:cs="Calibri"/>
          <w:spacing w:val="-1"/>
          <w:position w:val="1"/>
        </w:rPr>
        <w:t>ee</w:t>
      </w:r>
      <w:r w:rsidRPr="440E8A66">
        <w:rPr>
          <w:rFonts w:ascii="Calibri" w:eastAsia="Calibri" w:hAnsi="Calibri" w:cs="Calibri"/>
          <w:position w:val="1"/>
        </w:rPr>
        <w:t>d</w:t>
      </w:r>
      <w:r w:rsidRPr="440E8A66">
        <w:rPr>
          <w:rFonts w:ascii="Calibri" w:eastAsia="Calibri" w:hAnsi="Calibri" w:cs="Calibri"/>
          <w:spacing w:val="6"/>
          <w:position w:val="1"/>
        </w:rPr>
        <w:t>s</w:t>
      </w:r>
      <w:r w:rsidRPr="440E8A66">
        <w:rPr>
          <w:rFonts w:ascii="Calibri" w:eastAsia="Calibri" w:hAnsi="Calibri" w:cs="Calibri"/>
          <w:position w:val="1"/>
        </w:rPr>
        <w:t>.</w:t>
      </w:r>
    </w:p>
    <w:p w14:paraId="77D42E2B" w14:textId="77777777" w:rsidR="00D54376" w:rsidRPr="00CD2698" w:rsidRDefault="00D54376" w:rsidP="00CD2698">
      <w:pPr>
        <w:tabs>
          <w:tab w:val="left" w:pos="1240"/>
        </w:tabs>
        <w:spacing w:after="0"/>
        <w:ind w:left="1240" w:right="284"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o</w:t>
      </w:r>
      <w:r w:rsidRPr="440E8A66">
        <w:rPr>
          <w:rFonts w:ascii="Calibri" w:eastAsia="Calibri" w:hAnsi="Calibri" w:cs="Calibri"/>
          <w:spacing w:val="1"/>
        </w:rPr>
        <w:t>f</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2"/>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2"/>
        </w:rPr>
        <w:t>i</w:t>
      </w:r>
      <w:r w:rsidRPr="440E8A66">
        <w:rPr>
          <w:rFonts w:ascii="Calibri" w:eastAsia="Calibri" w:hAnsi="Calibri" w:cs="Calibri"/>
        </w:rPr>
        <w:t>f</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2"/>
        </w:rPr>
        <w:t>i</w:t>
      </w:r>
      <w:r w:rsidRPr="440E8A66">
        <w:rPr>
          <w:rFonts w:ascii="Calibri" w:eastAsia="Calibri" w:hAnsi="Calibri" w:cs="Calibri"/>
          <w:spacing w:val="1"/>
        </w:rPr>
        <w:t>ff</w:t>
      </w:r>
      <w:r w:rsidRPr="440E8A66">
        <w:rPr>
          <w:rFonts w:ascii="Calibri" w:eastAsia="Calibri" w:hAnsi="Calibri" w:cs="Calibri"/>
          <w:spacing w:val="2"/>
        </w:rPr>
        <w:t>i</w:t>
      </w:r>
      <w:r w:rsidRPr="440E8A66">
        <w:rPr>
          <w:rFonts w:ascii="Calibri" w:eastAsia="Calibri" w:hAnsi="Calibri" w:cs="Calibri"/>
          <w:spacing w:val="-1"/>
        </w:rPr>
        <w:t>c</w:t>
      </w:r>
      <w:r w:rsidRPr="440E8A66">
        <w:rPr>
          <w:rFonts w:ascii="Calibri" w:eastAsia="Calibri" w:hAnsi="Calibri" w:cs="Calibri"/>
        </w:rPr>
        <w:t>u</w:t>
      </w:r>
      <w:r w:rsidRPr="440E8A66">
        <w:rPr>
          <w:rFonts w:ascii="Calibri" w:eastAsia="Calibri" w:hAnsi="Calibri" w:cs="Calibri"/>
          <w:spacing w:val="2"/>
        </w:rPr>
        <w:t>l</w:t>
      </w:r>
      <w:r w:rsidRPr="440E8A66">
        <w:rPr>
          <w:rFonts w:ascii="Calibri" w:eastAsia="Calibri" w:hAnsi="Calibri" w:cs="Calibri"/>
        </w:rPr>
        <w:t>t</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spacing w:val="2"/>
        </w:rPr>
        <w:t>le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2"/>
        </w:rPr>
        <w:t>i</w:t>
      </w:r>
      <w:r w:rsidRPr="440E8A66">
        <w:rPr>
          <w:rFonts w:ascii="Calibri" w:eastAsia="Calibri" w:hAnsi="Calibri" w:cs="Calibri"/>
          <w:spacing w:val="-1"/>
        </w:rPr>
        <w:t>re</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1"/>
        </w:rPr>
        <w:t xml:space="preserve"> </w:t>
      </w:r>
      <w:r w:rsidRPr="440E8A66">
        <w:rPr>
          <w:rFonts w:ascii="Calibri" w:eastAsia="Calibri" w:hAnsi="Calibri" w:cs="Calibri"/>
          <w:spacing w:val="3"/>
        </w:rPr>
        <w:t>f</w:t>
      </w:r>
      <w:r w:rsidRPr="440E8A66">
        <w:rPr>
          <w:rFonts w:ascii="Calibri" w:eastAsia="Calibri" w:hAnsi="Calibri" w:cs="Calibri"/>
          <w:spacing w:val="-1"/>
        </w:rPr>
        <w:t>r</w:t>
      </w:r>
      <w:r w:rsidRPr="440E8A66">
        <w:rPr>
          <w:rFonts w:ascii="Calibri" w:eastAsia="Calibri" w:hAnsi="Calibri" w:cs="Calibri"/>
          <w:spacing w:val="-2"/>
        </w:rPr>
        <w:t>ee</w:t>
      </w:r>
      <w:r w:rsidRPr="440E8A66">
        <w:rPr>
          <w:rFonts w:ascii="Calibri" w:eastAsia="Calibri" w:hAnsi="Calibri" w:cs="Calibri"/>
          <w:spacing w:val="5"/>
        </w:rPr>
        <w:t>z</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8"/>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rPr>
        <w:t>48</w:t>
      </w:r>
      <w:r w:rsidRPr="440E8A66">
        <w:rPr>
          <w:rFonts w:ascii="Calibri" w:eastAsia="Calibri" w:hAnsi="Calibri" w:cs="Calibri"/>
          <w:spacing w:val="-3"/>
        </w:rPr>
        <w:t xml:space="preserve"> </w:t>
      </w:r>
      <w:r w:rsidRPr="440E8A66">
        <w:rPr>
          <w:rFonts w:ascii="Calibri" w:eastAsia="Calibri" w:hAnsi="Calibri" w:cs="Calibri"/>
        </w:rPr>
        <w:t>hou</w:t>
      </w:r>
      <w:r w:rsidRPr="440E8A66">
        <w:rPr>
          <w:rFonts w:ascii="Calibri" w:eastAsia="Calibri" w:hAnsi="Calibri" w:cs="Calibri"/>
          <w:spacing w:val="-1"/>
        </w:rPr>
        <w:t>r</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1"/>
        </w:rPr>
        <w:t>l</w:t>
      </w:r>
      <w:r w:rsidRPr="440E8A66">
        <w:rPr>
          <w:rFonts w:ascii="Calibri" w:eastAsia="Calibri" w:hAnsi="Calibri" w:cs="Calibri"/>
          <w:spacing w:val="-1"/>
        </w:rPr>
        <w:t>ea</w:t>
      </w:r>
      <w:r w:rsidRPr="440E8A66">
        <w:rPr>
          <w:rFonts w:ascii="Calibri" w:eastAsia="Calibri" w:hAnsi="Calibri" w:cs="Calibri"/>
        </w:rPr>
        <w:t>v</w:t>
      </w:r>
      <w:r w:rsidRPr="440E8A66">
        <w:rPr>
          <w:rFonts w:ascii="Calibri" w:eastAsia="Calibri" w:hAnsi="Calibri" w:cs="Calibri"/>
          <w:spacing w:val="2"/>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p>
    <w:p w14:paraId="77D42E2C" w14:textId="4E065406" w:rsidR="00D54376" w:rsidRPr="00CD2698" w:rsidRDefault="00D54376" w:rsidP="00CD2698">
      <w:pPr>
        <w:tabs>
          <w:tab w:val="left" w:pos="1240"/>
        </w:tabs>
        <w:spacing w:before="4" w:after="0"/>
        <w:ind w:left="1240" w:right="211"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 xml:space="preserve"> 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o</w:t>
      </w:r>
      <w:r w:rsidRPr="440E8A66">
        <w:rPr>
          <w:rFonts w:ascii="Calibri" w:eastAsia="Calibri" w:hAnsi="Calibri" w:cs="Calibri"/>
          <w:spacing w:val="1"/>
        </w:rPr>
        <w:t>n</w:t>
      </w:r>
      <w:r w:rsidRPr="440E8A66">
        <w:rPr>
          <w:rFonts w:ascii="Calibri" w:eastAsia="Calibri" w:hAnsi="Calibri" w:cs="Calibri"/>
        </w:rPr>
        <w:t xml:space="preserve">e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do</w:t>
      </w:r>
      <w:r w:rsidRPr="440E8A66">
        <w:rPr>
          <w:rFonts w:ascii="Calibri" w:eastAsia="Calibri" w:hAnsi="Calibri" w:cs="Calibri"/>
          <w:spacing w:val="2"/>
        </w:rPr>
        <w:t xml:space="preserve"> </w:t>
      </w:r>
      <w:r w:rsidRPr="440E8A66">
        <w:rPr>
          <w:rFonts w:ascii="Calibri" w:eastAsia="Calibri" w:hAnsi="Calibri" w:cs="Calibri"/>
        </w:rPr>
        <w:t>not</w:t>
      </w:r>
      <w:r w:rsidRPr="440E8A66">
        <w:rPr>
          <w:rFonts w:ascii="Calibri" w:eastAsia="Calibri" w:hAnsi="Calibri" w:cs="Calibri"/>
          <w:spacing w:val="-5"/>
        </w:rPr>
        <w:t xml:space="preserve"> </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s</w:t>
      </w:r>
      <w:r w:rsidRPr="440E8A66">
        <w:rPr>
          <w:rFonts w:ascii="Calibri" w:eastAsia="Calibri" w:hAnsi="Calibri" w:cs="Calibri"/>
          <w:spacing w:val="3"/>
        </w:rPr>
        <w:t>/</w:t>
      </w:r>
      <w:r w:rsidRPr="440E8A66">
        <w:rPr>
          <w:rFonts w:ascii="Calibri" w:eastAsia="Calibri" w:hAnsi="Calibri" w:cs="Calibri"/>
        </w:rPr>
        <w:t>bo</w:t>
      </w:r>
      <w:r w:rsidRPr="440E8A66">
        <w:rPr>
          <w:rFonts w:ascii="Calibri" w:eastAsia="Calibri" w:hAnsi="Calibri" w:cs="Calibri"/>
          <w:spacing w:val="1"/>
        </w:rPr>
        <w:t>x</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rPr>
        <w:t>op</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rPr>
        <w:t>ov</w:t>
      </w:r>
      <w:r w:rsidRPr="440E8A66">
        <w:rPr>
          <w:rFonts w:ascii="Calibri" w:eastAsia="Calibri" w:hAnsi="Calibri" w:cs="Calibri"/>
          <w:spacing w:val="-1"/>
        </w:rPr>
        <w:t>er</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ght</w:t>
      </w:r>
      <w:r w:rsidRPr="440E8A66">
        <w:rPr>
          <w:rFonts w:ascii="Calibri" w:eastAsia="Calibri" w:hAnsi="Calibri" w:cs="Calibri"/>
          <w:spacing w:val="-7"/>
        </w:rPr>
        <w:t xml:space="preserve"> </w:t>
      </w:r>
      <w:r w:rsidRPr="440E8A66">
        <w:rPr>
          <w:rFonts w:ascii="Calibri" w:eastAsia="Calibri" w:hAnsi="Calibri" w:cs="Calibri"/>
        </w:rPr>
        <w:t>or</w:t>
      </w:r>
      <w:r w:rsidRPr="440E8A66">
        <w:rPr>
          <w:rFonts w:ascii="Calibri" w:eastAsia="Calibri" w:hAnsi="Calibri" w:cs="Calibri"/>
          <w:spacing w:val="1"/>
        </w:rPr>
        <w:t xml:space="preserve"> f</w:t>
      </w:r>
      <w:r w:rsidRPr="440E8A66">
        <w:rPr>
          <w:rFonts w:ascii="Calibri" w:eastAsia="Calibri" w:hAnsi="Calibri" w:cs="Calibri"/>
        </w:rPr>
        <w:t xml:space="preserve">or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 xml:space="preserve"> e</w:t>
      </w:r>
      <w:r w:rsidRPr="440E8A66">
        <w:rPr>
          <w:rFonts w:ascii="Calibri" w:eastAsia="Calibri" w:hAnsi="Calibri" w:cs="Calibri"/>
          <w:spacing w:val="1"/>
        </w:rPr>
        <w:t>x</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nd</w:t>
      </w:r>
      <w:r w:rsidRPr="440E8A66">
        <w:rPr>
          <w:rFonts w:ascii="Calibri" w:eastAsia="Calibri" w:hAnsi="Calibri" w:cs="Calibri"/>
          <w:spacing w:val="-2"/>
        </w:rPr>
        <w:t>e</w:t>
      </w:r>
      <w:r w:rsidRPr="440E8A66">
        <w:rPr>
          <w:rFonts w:ascii="Calibri" w:eastAsia="Calibri" w:hAnsi="Calibri" w:cs="Calibri"/>
        </w:rPr>
        <w:t xml:space="preserve">d </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me p</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od</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rPr>
        <w:t>g</w:t>
      </w:r>
      <w:r w:rsidRPr="440E8A66">
        <w:rPr>
          <w:rFonts w:ascii="Calibri" w:eastAsia="Calibri" w:hAnsi="Calibri" w:cs="Calibri"/>
          <w:spacing w:val="-1"/>
        </w:rPr>
        <w:t>ec</w:t>
      </w:r>
      <w:r w:rsidRPr="440E8A66">
        <w:rPr>
          <w:rFonts w:ascii="Calibri" w:eastAsia="Calibri" w:hAnsi="Calibri" w:cs="Calibri"/>
        </w:rPr>
        <w:t>ko</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w:t>
      </w:r>
      <w:r w:rsidRPr="440E8A66">
        <w:rPr>
          <w:rFonts w:ascii="Calibri" w:eastAsia="Calibri" w:hAnsi="Calibri" w:cs="Calibri"/>
          <w:spacing w:val="-1"/>
        </w:rPr>
        <w:t>ca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er</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5"/>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1"/>
        </w:rPr>
        <w:t xml:space="preserve"> 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spacing w:val="-1"/>
        </w:rPr>
        <w:t>c</w:t>
      </w:r>
      <w:r w:rsidRPr="440E8A66">
        <w:rPr>
          <w:rFonts w:ascii="Calibri" w:eastAsia="Calibri" w:hAnsi="Calibri" w:cs="Calibri"/>
        </w:rPr>
        <w:t>h b</w:t>
      </w:r>
      <w:r w:rsidRPr="440E8A66">
        <w:rPr>
          <w:rFonts w:ascii="Calibri" w:eastAsia="Calibri" w:hAnsi="Calibri" w:cs="Calibri"/>
          <w:spacing w:val="-1"/>
        </w:rPr>
        <w:t>a</w:t>
      </w:r>
      <w:r w:rsidRPr="440E8A66">
        <w:rPr>
          <w:rFonts w:ascii="Calibri" w:eastAsia="Calibri" w:hAnsi="Calibri" w:cs="Calibri"/>
          <w:spacing w:val="1"/>
        </w:rPr>
        <w:t>g</w:t>
      </w:r>
      <w:r w:rsidRPr="440E8A66">
        <w:rPr>
          <w:rFonts w:ascii="Calibri" w:eastAsia="Calibri" w:hAnsi="Calibri" w:cs="Calibri"/>
          <w:spacing w:val="-1"/>
        </w:rPr>
        <w:t>/</w:t>
      </w:r>
      <w:r w:rsidR="000D0200">
        <w:rPr>
          <w:rFonts w:ascii="Calibri" w:eastAsia="Calibri" w:hAnsi="Calibri" w:cs="Calibri"/>
        </w:rPr>
        <w:t>container</w:t>
      </w:r>
      <w:r w:rsidR="000D0200"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1"/>
        </w:rPr>
        <w:t>f</w:t>
      </w:r>
      <w:r w:rsidRPr="440E8A66">
        <w:rPr>
          <w:rFonts w:ascii="Calibri" w:eastAsia="Calibri" w:hAnsi="Calibri" w:cs="Calibri"/>
          <w:spacing w:val="-2"/>
        </w:rPr>
        <w:t>t</w:t>
      </w:r>
      <w:r w:rsidRPr="440E8A66">
        <w:rPr>
          <w:rFonts w:ascii="Calibri" w:eastAsia="Calibri" w:hAnsi="Calibri" w:cs="Calibri"/>
          <w:spacing w:val="3"/>
        </w:rPr>
        <w:t>e</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spacing w:val="3"/>
        </w:rPr>
        <w:t>e</w:t>
      </w:r>
      <w:r w:rsidRPr="440E8A66">
        <w:rPr>
          <w:rFonts w:ascii="Calibri" w:eastAsia="Calibri" w:hAnsi="Calibri" w:cs="Calibri"/>
          <w:spacing w:val="-1"/>
        </w:rPr>
        <w:t>ac</w:t>
      </w:r>
      <w:r w:rsidRPr="440E8A66">
        <w:rPr>
          <w:rFonts w:ascii="Calibri" w:eastAsia="Calibri" w:hAnsi="Calibri" w:cs="Calibri"/>
        </w:rPr>
        <w:t>h</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m</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2"/>
        </w:rPr>
        <w:t>e</w:t>
      </w:r>
      <w:r w:rsidRPr="440E8A66">
        <w:rPr>
          <w:rFonts w:ascii="Calibri" w:eastAsia="Calibri" w:hAnsi="Calibri" w:cs="Calibri"/>
        </w:rPr>
        <w:t>d.</w:t>
      </w:r>
    </w:p>
    <w:p w14:paraId="77D42E2D" w14:textId="212203C8" w:rsidR="00D54376" w:rsidRPr="00CD2698" w:rsidRDefault="00D54376" w:rsidP="00CD2698">
      <w:pPr>
        <w:tabs>
          <w:tab w:val="left" w:pos="1240"/>
        </w:tabs>
        <w:spacing w:after="0"/>
        <w:ind w:left="1240" w:right="441"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O</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4"/>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6"/>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p</w:t>
      </w:r>
      <w:r w:rsidRPr="440E8A66">
        <w:rPr>
          <w:rFonts w:ascii="Calibri" w:eastAsia="Calibri" w:hAnsi="Calibri" w:cs="Calibri"/>
          <w:spacing w:val="-3"/>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rPr>
        <w:t>du</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pe</w:t>
      </w:r>
      <w:r w:rsidRPr="440E8A66">
        <w:rPr>
          <w:rFonts w:ascii="Calibri" w:eastAsia="Calibri" w:hAnsi="Calibri" w:cs="Calibri"/>
          <w:spacing w:val="-2"/>
        </w:rPr>
        <w:t xml:space="preserve"> </w:t>
      </w:r>
      <w:r w:rsidRPr="440E8A66">
        <w:rPr>
          <w:rFonts w:ascii="Calibri" w:eastAsia="Calibri" w:hAnsi="Calibri" w:cs="Calibri"/>
          <w:spacing w:val="-1"/>
        </w:rPr>
        <w:t>acr</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s</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op</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 xml:space="preserve"> </w:t>
      </w:r>
      <w:r w:rsidR="000D0200">
        <w:rPr>
          <w:rFonts w:ascii="Calibri" w:eastAsia="Calibri" w:hAnsi="Calibri" w:cs="Calibri"/>
          <w:spacing w:val="2"/>
        </w:rPr>
        <w:t xml:space="preserve">with the current date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nd</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2"/>
        </w:rPr>
        <w:t xml:space="preserve"> 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s 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1"/>
        </w:rPr>
        <w:t>ec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r</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rPr>
        <w:t>dy</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2"/>
        </w:rPr>
        <w:t>t</w:t>
      </w:r>
      <w:r w:rsidRPr="440E8A66">
        <w:rPr>
          <w:rFonts w:ascii="Calibri" w:eastAsia="Calibri" w:hAnsi="Calibri" w:cs="Calibri"/>
          <w:spacing w:val="-1"/>
        </w:rPr>
        <w:t>ra</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w:t>
      </w:r>
    </w:p>
    <w:p w14:paraId="77D42E2E"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1"/>
          <w:position w:val="1"/>
        </w:rPr>
        <w:t>Av</w:t>
      </w:r>
      <w:r w:rsidRPr="440E8A66">
        <w:rPr>
          <w:rFonts w:ascii="Calibri" w:eastAsia="Calibri" w:hAnsi="Calibri" w:cs="Calibri"/>
          <w:position w:val="1"/>
        </w:rPr>
        <w:t>o</w:t>
      </w:r>
      <w:r w:rsidRPr="440E8A66">
        <w:rPr>
          <w:rFonts w:ascii="Calibri" w:eastAsia="Calibri" w:hAnsi="Calibri" w:cs="Calibri"/>
          <w:spacing w:val="1"/>
          <w:position w:val="1"/>
        </w:rPr>
        <w:t>i</w:t>
      </w:r>
      <w:r w:rsidRPr="440E8A66">
        <w:rPr>
          <w:rFonts w:ascii="Calibri" w:eastAsia="Calibri" w:hAnsi="Calibri" w:cs="Calibri"/>
          <w:position w:val="1"/>
        </w:rPr>
        <w:t>d</w:t>
      </w:r>
      <w:r w:rsidRPr="440E8A66">
        <w:rPr>
          <w:rFonts w:ascii="Calibri" w:eastAsia="Calibri" w:hAnsi="Calibri" w:cs="Calibri"/>
          <w:spacing w:val="-3"/>
          <w:position w:val="1"/>
        </w:rPr>
        <w:t xml:space="preserve"> </w:t>
      </w:r>
      <w:r w:rsidRPr="440E8A66">
        <w:rPr>
          <w:rFonts w:ascii="Calibri" w:eastAsia="Calibri" w:hAnsi="Calibri" w:cs="Calibri"/>
          <w:position w:val="1"/>
        </w:rPr>
        <w:t>op</w:t>
      </w:r>
      <w:r w:rsidRPr="440E8A66">
        <w:rPr>
          <w:rFonts w:ascii="Calibri" w:eastAsia="Calibri" w:hAnsi="Calibri" w:cs="Calibri"/>
          <w:spacing w:val="-2"/>
          <w:position w:val="1"/>
        </w:rPr>
        <w:t>e</w:t>
      </w:r>
      <w:r w:rsidRPr="440E8A66">
        <w:rPr>
          <w:rFonts w:ascii="Calibri" w:eastAsia="Calibri" w:hAnsi="Calibri" w:cs="Calibri"/>
          <w:position w:val="1"/>
        </w:rPr>
        <w:t>n</w:t>
      </w:r>
      <w:r w:rsidRPr="440E8A66">
        <w:rPr>
          <w:rFonts w:ascii="Calibri" w:eastAsia="Calibri" w:hAnsi="Calibri" w:cs="Calibri"/>
          <w:spacing w:val="1"/>
          <w:position w:val="1"/>
        </w:rPr>
        <w:t>i</w:t>
      </w:r>
      <w:r w:rsidRPr="440E8A66">
        <w:rPr>
          <w:rFonts w:ascii="Calibri" w:eastAsia="Calibri" w:hAnsi="Calibri" w:cs="Calibri"/>
          <w:position w:val="1"/>
        </w:rPr>
        <w:t>ng</w:t>
      </w:r>
      <w:r w:rsidRPr="440E8A66">
        <w:rPr>
          <w:rFonts w:ascii="Calibri" w:eastAsia="Calibri" w:hAnsi="Calibri" w:cs="Calibri"/>
          <w:spacing w:val="-3"/>
          <w:position w:val="1"/>
        </w:rPr>
        <w:t xml:space="preserve"> </w:t>
      </w:r>
      <w:r w:rsidRPr="440E8A66">
        <w:rPr>
          <w:rFonts w:ascii="Calibri" w:eastAsia="Calibri" w:hAnsi="Calibri" w:cs="Calibri"/>
          <w:position w:val="1"/>
        </w:rPr>
        <w:t>your</w:t>
      </w:r>
      <w:r w:rsidRPr="440E8A66">
        <w:rPr>
          <w:rFonts w:ascii="Calibri" w:eastAsia="Calibri" w:hAnsi="Calibri" w:cs="Calibri"/>
          <w:spacing w:val="-5"/>
          <w:position w:val="1"/>
        </w:rPr>
        <w:t xml:space="preserve"> </w:t>
      </w:r>
      <w:r w:rsidRPr="440E8A66">
        <w:rPr>
          <w:rFonts w:ascii="Calibri" w:eastAsia="Calibri" w:hAnsi="Calibri" w:cs="Calibri"/>
          <w:position w:val="1"/>
        </w:rPr>
        <w:t>b</w:t>
      </w:r>
      <w:r w:rsidRPr="440E8A66">
        <w:rPr>
          <w:rFonts w:ascii="Calibri" w:eastAsia="Calibri" w:hAnsi="Calibri" w:cs="Calibri"/>
          <w:spacing w:val="-1"/>
          <w:position w:val="1"/>
        </w:rPr>
        <w:t>a</w:t>
      </w:r>
      <w:r w:rsidRPr="440E8A66">
        <w:rPr>
          <w:rFonts w:ascii="Calibri" w:eastAsia="Calibri" w:hAnsi="Calibri" w:cs="Calibri"/>
          <w:position w:val="1"/>
        </w:rPr>
        <w:t>g</w:t>
      </w:r>
      <w:r w:rsidRPr="440E8A66">
        <w:rPr>
          <w:rFonts w:ascii="Calibri" w:eastAsia="Calibri" w:hAnsi="Calibri" w:cs="Calibri"/>
          <w:spacing w:val="-2"/>
          <w:position w:val="1"/>
        </w:rPr>
        <w:t xml:space="preserve"> </w:t>
      </w:r>
      <w:r w:rsidRPr="440E8A66">
        <w:rPr>
          <w:rFonts w:ascii="Calibri" w:eastAsia="Calibri" w:hAnsi="Calibri" w:cs="Calibri"/>
          <w:position w:val="1"/>
        </w:rPr>
        <w:t>b</w:t>
      </w:r>
      <w:r w:rsidRPr="440E8A66">
        <w:rPr>
          <w:rFonts w:ascii="Calibri" w:eastAsia="Calibri" w:hAnsi="Calibri" w:cs="Calibri"/>
          <w:spacing w:val="-2"/>
          <w:position w:val="1"/>
        </w:rPr>
        <w:t>e</w:t>
      </w:r>
      <w:r w:rsidRPr="440E8A66">
        <w:rPr>
          <w:rFonts w:ascii="Calibri" w:eastAsia="Calibri" w:hAnsi="Calibri" w:cs="Calibri"/>
          <w:spacing w:val="1"/>
          <w:position w:val="1"/>
        </w:rPr>
        <w:t>f</w:t>
      </w:r>
      <w:r w:rsidRPr="440E8A66">
        <w:rPr>
          <w:rFonts w:ascii="Calibri" w:eastAsia="Calibri" w:hAnsi="Calibri" w:cs="Calibri"/>
          <w:position w:val="1"/>
        </w:rPr>
        <w:t>o</w:t>
      </w:r>
      <w:r w:rsidRPr="440E8A66">
        <w:rPr>
          <w:rFonts w:ascii="Calibri" w:eastAsia="Calibri" w:hAnsi="Calibri" w:cs="Calibri"/>
          <w:spacing w:val="-1"/>
          <w:position w:val="1"/>
        </w:rPr>
        <w:t>r</w:t>
      </w:r>
      <w:r w:rsidRPr="440E8A66">
        <w:rPr>
          <w:rFonts w:ascii="Calibri" w:eastAsia="Calibri" w:hAnsi="Calibri" w:cs="Calibri"/>
          <w:position w:val="1"/>
        </w:rPr>
        <w:t>e</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arr</w:t>
      </w:r>
      <w:r w:rsidRPr="440E8A66">
        <w:rPr>
          <w:rFonts w:ascii="Calibri" w:eastAsia="Calibri" w:hAnsi="Calibri" w:cs="Calibri"/>
          <w:spacing w:val="1"/>
          <w:position w:val="1"/>
        </w:rPr>
        <w:t>ivi</w:t>
      </w:r>
      <w:r w:rsidRPr="440E8A66">
        <w:rPr>
          <w:rFonts w:ascii="Calibri" w:eastAsia="Calibri" w:hAnsi="Calibri" w:cs="Calibri"/>
          <w:position w:val="1"/>
        </w:rPr>
        <w:t>ng</w:t>
      </w:r>
      <w:r w:rsidRPr="440E8A66">
        <w:rPr>
          <w:rFonts w:ascii="Calibri" w:eastAsia="Calibri" w:hAnsi="Calibri" w:cs="Calibri"/>
          <w:spacing w:val="-4"/>
          <w:position w:val="1"/>
        </w:rPr>
        <w:t xml:space="preserve"> </w:t>
      </w:r>
      <w:r w:rsidRPr="440E8A66">
        <w:rPr>
          <w:rFonts w:ascii="Calibri" w:eastAsia="Calibri" w:hAnsi="Calibri" w:cs="Calibri"/>
          <w:position w:val="1"/>
        </w:rPr>
        <w:t>on</w:t>
      </w:r>
      <w:r w:rsidRPr="440E8A66">
        <w:rPr>
          <w:rFonts w:ascii="Calibri" w:eastAsia="Calibri" w:hAnsi="Calibri" w:cs="Calibri"/>
          <w:spacing w:val="-1"/>
          <w:position w:val="1"/>
        </w:rPr>
        <w:t xml:space="preserve"> </w:t>
      </w:r>
      <w:r w:rsidRPr="440E8A66">
        <w:rPr>
          <w:rFonts w:ascii="Calibri" w:eastAsia="Calibri" w:hAnsi="Calibri" w:cs="Calibri"/>
          <w:spacing w:val="1"/>
          <w:position w:val="1"/>
        </w:rPr>
        <w:t>D</w:t>
      </w:r>
      <w:r w:rsidRPr="440E8A66">
        <w:rPr>
          <w:rFonts w:ascii="Calibri" w:eastAsia="Calibri" w:hAnsi="Calibri" w:cs="Calibri"/>
          <w:spacing w:val="3"/>
          <w:position w:val="1"/>
        </w:rPr>
        <w:t>e</w:t>
      </w:r>
      <w:r w:rsidRPr="440E8A66">
        <w:rPr>
          <w:rFonts w:ascii="Calibri" w:eastAsia="Calibri" w:hAnsi="Calibri" w:cs="Calibri"/>
          <w:spacing w:val="2"/>
          <w:position w:val="1"/>
        </w:rPr>
        <w:t>s</w:t>
      </w:r>
      <w:r w:rsidRPr="440E8A66">
        <w:rPr>
          <w:rFonts w:ascii="Calibri" w:eastAsia="Calibri" w:hAnsi="Calibri" w:cs="Calibri"/>
          <w:spacing w:val="-1"/>
          <w:position w:val="1"/>
        </w:rPr>
        <w:t>ec</w:t>
      </w:r>
      <w:r w:rsidRPr="440E8A66">
        <w:rPr>
          <w:rFonts w:ascii="Calibri" w:eastAsia="Calibri" w:hAnsi="Calibri" w:cs="Calibri"/>
          <w:position w:val="1"/>
        </w:rPr>
        <w:t>h</w:t>
      </w:r>
      <w:r w:rsidRPr="440E8A66">
        <w:rPr>
          <w:rFonts w:ascii="Calibri" w:eastAsia="Calibri" w:hAnsi="Calibri" w:cs="Calibri"/>
          <w:spacing w:val="-2"/>
          <w:position w:val="1"/>
        </w:rPr>
        <w:t>e</w:t>
      </w:r>
      <w:r w:rsidRPr="440E8A66">
        <w:rPr>
          <w:rFonts w:ascii="Calibri" w:eastAsia="Calibri" w:hAnsi="Calibri" w:cs="Calibri"/>
          <w:position w:val="1"/>
        </w:rPr>
        <w:t>o.</w:t>
      </w:r>
    </w:p>
    <w:p w14:paraId="77D42E2F" w14:textId="3527B94B"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2"/>
          <w:position w:val="1"/>
        </w:rPr>
        <w:t>P</w:t>
      </w:r>
      <w:r w:rsidRPr="440E8A66">
        <w:rPr>
          <w:rFonts w:ascii="Calibri" w:eastAsia="Calibri" w:hAnsi="Calibri" w:cs="Calibri"/>
          <w:spacing w:val="-1"/>
          <w:position w:val="1"/>
        </w:rPr>
        <w:t>ac</w:t>
      </w:r>
      <w:r w:rsidRPr="440E8A66">
        <w:rPr>
          <w:rFonts w:ascii="Calibri" w:eastAsia="Calibri" w:hAnsi="Calibri" w:cs="Calibri"/>
          <w:position w:val="1"/>
        </w:rPr>
        <w:t>k</w:t>
      </w:r>
      <w:r w:rsidRPr="440E8A66">
        <w:rPr>
          <w:rFonts w:ascii="Calibri" w:eastAsia="Calibri" w:hAnsi="Calibri" w:cs="Calibri"/>
          <w:spacing w:val="-5"/>
          <w:position w:val="1"/>
        </w:rPr>
        <w:t xml:space="preserve"> </w:t>
      </w:r>
      <w:r w:rsidRPr="440E8A66">
        <w:rPr>
          <w:rFonts w:ascii="Calibri" w:eastAsia="Calibri" w:hAnsi="Calibri" w:cs="Calibri"/>
          <w:spacing w:val="4"/>
          <w:position w:val="1"/>
        </w:rPr>
        <w:t>b</w:t>
      </w:r>
      <w:r w:rsidRPr="440E8A66">
        <w:rPr>
          <w:rFonts w:ascii="Calibri" w:eastAsia="Calibri" w:hAnsi="Calibri" w:cs="Calibri"/>
          <w:spacing w:val="-1"/>
          <w:position w:val="1"/>
        </w:rPr>
        <w:t>a</w:t>
      </w:r>
      <w:r w:rsidRPr="440E8A66">
        <w:rPr>
          <w:rFonts w:ascii="Calibri" w:eastAsia="Calibri" w:hAnsi="Calibri" w:cs="Calibri"/>
          <w:position w:val="1"/>
        </w:rPr>
        <w:t>g</w:t>
      </w:r>
      <w:r w:rsidRPr="440E8A66">
        <w:rPr>
          <w:rFonts w:ascii="Calibri" w:eastAsia="Calibri" w:hAnsi="Calibri" w:cs="Calibri"/>
          <w:spacing w:val="2"/>
          <w:position w:val="1"/>
        </w:rPr>
        <w:t>s</w:t>
      </w:r>
      <w:r w:rsidRPr="440E8A66">
        <w:rPr>
          <w:rFonts w:ascii="Calibri" w:eastAsia="Calibri" w:hAnsi="Calibri" w:cs="Calibri"/>
          <w:spacing w:val="-1"/>
          <w:position w:val="1"/>
        </w:rPr>
        <w:t>/</w:t>
      </w:r>
      <w:r w:rsidRPr="440E8A66">
        <w:rPr>
          <w:rFonts w:ascii="Calibri" w:eastAsia="Calibri" w:hAnsi="Calibri" w:cs="Calibri"/>
          <w:position w:val="1"/>
        </w:rPr>
        <w:t>bo</w:t>
      </w:r>
      <w:r w:rsidRPr="440E8A66">
        <w:rPr>
          <w:rFonts w:ascii="Calibri" w:eastAsia="Calibri" w:hAnsi="Calibri" w:cs="Calibri"/>
          <w:spacing w:val="1"/>
          <w:position w:val="1"/>
        </w:rPr>
        <w:t>x</w:t>
      </w:r>
      <w:r w:rsidRPr="440E8A66">
        <w:rPr>
          <w:rFonts w:ascii="Calibri" w:eastAsia="Calibri" w:hAnsi="Calibri" w:cs="Calibri"/>
          <w:spacing w:val="-1"/>
          <w:position w:val="1"/>
        </w:rPr>
        <w:t>e</w:t>
      </w:r>
      <w:r w:rsidRPr="440E8A66">
        <w:rPr>
          <w:rFonts w:ascii="Calibri" w:eastAsia="Calibri" w:hAnsi="Calibri" w:cs="Calibri"/>
          <w:position w:val="1"/>
        </w:rPr>
        <w:t>s</w:t>
      </w:r>
      <w:r w:rsidR="000D0200">
        <w:rPr>
          <w:rFonts w:ascii="Calibri" w:eastAsia="Calibri" w:hAnsi="Calibri" w:cs="Calibri"/>
          <w:position w:val="1"/>
        </w:rPr>
        <w:t>/containers</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n</w:t>
      </w:r>
      <w:r w:rsidRPr="440E8A66">
        <w:rPr>
          <w:rFonts w:ascii="Calibri" w:eastAsia="Calibri" w:hAnsi="Calibri" w:cs="Calibri"/>
          <w:spacing w:val="-1"/>
          <w:position w:val="1"/>
        </w:rPr>
        <w:t xml:space="preserve"> </w:t>
      </w:r>
      <w:r w:rsidRPr="440E8A66">
        <w:rPr>
          <w:rFonts w:ascii="Calibri" w:eastAsia="Calibri" w:hAnsi="Calibri" w:cs="Calibri"/>
          <w:position w:val="1"/>
        </w:rPr>
        <w:t>a</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c</w:t>
      </w:r>
      <w:r w:rsidRPr="440E8A66">
        <w:rPr>
          <w:rFonts w:ascii="Calibri" w:eastAsia="Calibri" w:hAnsi="Calibri" w:cs="Calibri"/>
          <w:spacing w:val="1"/>
          <w:position w:val="1"/>
        </w:rPr>
        <w:t>l</w:t>
      </w:r>
      <w:r w:rsidRPr="440E8A66">
        <w:rPr>
          <w:rFonts w:ascii="Calibri" w:eastAsia="Calibri" w:hAnsi="Calibri" w:cs="Calibri"/>
          <w:spacing w:val="3"/>
          <w:position w:val="1"/>
        </w:rPr>
        <w:t>e</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5"/>
          <w:position w:val="1"/>
        </w:rPr>
        <w:t xml:space="preserve"> </w:t>
      </w:r>
      <w:r w:rsidRPr="440E8A66">
        <w:rPr>
          <w:rFonts w:ascii="Calibri" w:eastAsia="Calibri" w:hAnsi="Calibri" w:cs="Calibri"/>
          <w:position w:val="1"/>
        </w:rPr>
        <w:t>p</w:t>
      </w:r>
      <w:r w:rsidRPr="440E8A66">
        <w:rPr>
          <w:rFonts w:ascii="Calibri" w:eastAsia="Calibri" w:hAnsi="Calibri" w:cs="Calibri"/>
          <w:spacing w:val="-1"/>
          <w:position w:val="1"/>
        </w:rPr>
        <w:t>re</w:t>
      </w:r>
      <w:r w:rsidRPr="440E8A66">
        <w:rPr>
          <w:rFonts w:ascii="Calibri" w:eastAsia="Calibri" w:hAnsi="Calibri" w:cs="Calibri"/>
          <w:spacing w:val="1"/>
          <w:position w:val="1"/>
        </w:rPr>
        <w:t>f</w:t>
      </w:r>
      <w:r w:rsidRPr="440E8A66">
        <w:rPr>
          <w:rFonts w:ascii="Calibri" w:eastAsia="Calibri" w:hAnsi="Calibri" w:cs="Calibri"/>
          <w:spacing w:val="3"/>
          <w:position w:val="1"/>
        </w:rPr>
        <w:t>e</w:t>
      </w:r>
      <w:r w:rsidRPr="440E8A66">
        <w:rPr>
          <w:rFonts w:ascii="Calibri" w:eastAsia="Calibri" w:hAnsi="Calibri" w:cs="Calibri"/>
          <w:spacing w:val="-1"/>
          <w:position w:val="1"/>
        </w:rPr>
        <w:t>ra</w:t>
      </w:r>
      <w:r w:rsidRPr="440E8A66">
        <w:rPr>
          <w:rFonts w:ascii="Calibri" w:eastAsia="Calibri" w:hAnsi="Calibri" w:cs="Calibri"/>
          <w:position w:val="1"/>
        </w:rPr>
        <w:t>b</w:t>
      </w:r>
      <w:r w:rsidRPr="440E8A66">
        <w:rPr>
          <w:rFonts w:ascii="Calibri" w:eastAsia="Calibri" w:hAnsi="Calibri" w:cs="Calibri"/>
          <w:spacing w:val="1"/>
          <w:position w:val="1"/>
        </w:rPr>
        <w:t>l</w:t>
      </w:r>
      <w:r w:rsidRPr="440E8A66">
        <w:rPr>
          <w:rFonts w:ascii="Calibri" w:eastAsia="Calibri" w:hAnsi="Calibri" w:cs="Calibri"/>
          <w:position w:val="1"/>
        </w:rPr>
        <w:t>y</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e</w:t>
      </w:r>
      <w:r w:rsidRPr="440E8A66">
        <w:rPr>
          <w:rFonts w:ascii="Calibri" w:eastAsia="Calibri" w:hAnsi="Calibri" w:cs="Calibri"/>
          <w:position w:val="1"/>
        </w:rPr>
        <w:t>n</w:t>
      </w:r>
      <w:r w:rsidRPr="440E8A66">
        <w:rPr>
          <w:rFonts w:ascii="Calibri" w:eastAsia="Calibri" w:hAnsi="Calibri" w:cs="Calibri"/>
          <w:spacing w:val="-1"/>
          <w:position w:val="1"/>
        </w:rPr>
        <w:t>c</w:t>
      </w:r>
      <w:r w:rsidRPr="440E8A66">
        <w:rPr>
          <w:rFonts w:ascii="Calibri" w:eastAsia="Calibri" w:hAnsi="Calibri" w:cs="Calibri"/>
          <w:spacing w:val="1"/>
          <w:position w:val="1"/>
        </w:rPr>
        <w:t>l</w:t>
      </w:r>
      <w:r w:rsidRPr="440E8A66">
        <w:rPr>
          <w:rFonts w:ascii="Calibri" w:eastAsia="Calibri" w:hAnsi="Calibri" w:cs="Calibri"/>
          <w:position w:val="1"/>
        </w:rPr>
        <w:t>o</w:t>
      </w:r>
      <w:r w:rsidRPr="440E8A66">
        <w:rPr>
          <w:rFonts w:ascii="Calibri" w:eastAsia="Calibri" w:hAnsi="Calibri" w:cs="Calibri"/>
          <w:spacing w:val="2"/>
          <w:position w:val="1"/>
        </w:rPr>
        <w:t>s</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ar</w:t>
      </w:r>
      <w:r w:rsidRPr="440E8A66">
        <w:rPr>
          <w:rFonts w:ascii="Calibri" w:eastAsia="Calibri" w:hAnsi="Calibri" w:cs="Calibri"/>
          <w:spacing w:val="3"/>
          <w:position w:val="1"/>
        </w:rPr>
        <w:t>e</w:t>
      </w:r>
      <w:r w:rsidRPr="440E8A66">
        <w:rPr>
          <w:rFonts w:ascii="Calibri" w:eastAsia="Calibri" w:hAnsi="Calibri" w:cs="Calibri"/>
          <w:position w:val="1"/>
        </w:rPr>
        <w:t>a</w:t>
      </w:r>
      <w:r w:rsidRPr="440E8A66">
        <w:rPr>
          <w:rFonts w:ascii="Calibri" w:eastAsia="Calibri" w:hAnsi="Calibri" w:cs="Calibri"/>
          <w:spacing w:val="-5"/>
          <w:position w:val="1"/>
        </w:rPr>
        <w:t xml:space="preserve"> </w:t>
      </w:r>
      <w:r w:rsidRPr="440E8A66">
        <w:rPr>
          <w:rFonts w:ascii="Calibri" w:eastAsia="Calibri" w:hAnsi="Calibri" w:cs="Calibri"/>
          <w:spacing w:val="3"/>
          <w:position w:val="1"/>
        </w:rPr>
        <w:t>a</w:t>
      </w:r>
      <w:r w:rsidRPr="440E8A66">
        <w:rPr>
          <w:rFonts w:ascii="Calibri" w:eastAsia="Calibri" w:hAnsi="Calibri" w:cs="Calibri"/>
          <w:spacing w:val="-1"/>
          <w:position w:val="1"/>
        </w:rPr>
        <w:t>wa</w:t>
      </w:r>
      <w:r w:rsidRPr="440E8A66">
        <w:rPr>
          <w:rFonts w:ascii="Calibri" w:eastAsia="Calibri" w:hAnsi="Calibri" w:cs="Calibri"/>
          <w:position w:val="1"/>
        </w:rPr>
        <w:t>y</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f</w:t>
      </w:r>
      <w:r w:rsidRPr="440E8A66">
        <w:rPr>
          <w:rFonts w:ascii="Calibri" w:eastAsia="Calibri" w:hAnsi="Calibri" w:cs="Calibri"/>
          <w:spacing w:val="-1"/>
          <w:position w:val="1"/>
        </w:rPr>
        <w:t>r</w:t>
      </w:r>
      <w:r w:rsidRPr="440E8A66">
        <w:rPr>
          <w:rFonts w:ascii="Calibri" w:eastAsia="Calibri" w:hAnsi="Calibri" w:cs="Calibri"/>
          <w:position w:val="1"/>
        </w:rPr>
        <w:t>om</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he</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r</w:t>
      </w:r>
      <w:r w:rsidRPr="440E8A66">
        <w:rPr>
          <w:rFonts w:ascii="Calibri" w:eastAsia="Calibri" w:hAnsi="Calibri" w:cs="Calibri"/>
          <w:spacing w:val="1"/>
          <w:position w:val="1"/>
        </w:rPr>
        <w:t>i</w:t>
      </w:r>
      <w:r w:rsidRPr="440E8A66">
        <w:rPr>
          <w:rFonts w:ascii="Calibri" w:eastAsia="Calibri" w:hAnsi="Calibri" w:cs="Calibri"/>
          <w:spacing w:val="2"/>
          <w:position w:val="1"/>
        </w:rPr>
        <w:t>s</w:t>
      </w:r>
      <w:r w:rsidRPr="440E8A66">
        <w:rPr>
          <w:rFonts w:ascii="Calibri" w:eastAsia="Calibri" w:hAnsi="Calibri" w:cs="Calibri"/>
          <w:position w:val="1"/>
        </w:rPr>
        <w:t>k</w:t>
      </w:r>
      <w:r w:rsidRPr="440E8A66">
        <w:rPr>
          <w:rFonts w:ascii="Calibri" w:eastAsia="Calibri" w:hAnsi="Calibri" w:cs="Calibri"/>
          <w:spacing w:val="-4"/>
          <w:position w:val="1"/>
        </w:rPr>
        <w:t xml:space="preserve"> </w:t>
      </w:r>
      <w:r w:rsidRPr="440E8A66">
        <w:rPr>
          <w:rFonts w:ascii="Calibri" w:eastAsia="Calibri" w:hAnsi="Calibri" w:cs="Calibri"/>
          <w:position w:val="1"/>
        </w:rPr>
        <w:t>of</w:t>
      </w:r>
      <w:r w:rsidRPr="440E8A66">
        <w:rPr>
          <w:rFonts w:ascii="Calibri" w:eastAsia="Calibri" w:hAnsi="Calibri" w:cs="Calibri"/>
          <w:spacing w:val="-1"/>
          <w:position w:val="1"/>
        </w:rPr>
        <w:t xml:space="preserve"> w</w:t>
      </w:r>
      <w:r w:rsidRPr="440E8A66">
        <w:rPr>
          <w:rFonts w:ascii="Calibri" w:eastAsia="Calibri" w:hAnsi="Calibri" w:cs="Calibri"/>
          <w:spacing w:val="1"/>
          <w:position w:val="1"/>
        </w:rPr>
        <w:t>i</w:t>
      </w:r>
      <w:r w:rsidRPr="440E8A66">
        <w:rPr>
          <w:rFonts w:ascii="Calibri" w:eastAsia="Calibri" w:hAnsi="Calibri" w:cs="Calibri"/>
          <w:position w:val="1"/>
        </w:rPr>
        <w:t>nd</w:t>
      </w:r>
      <w:r w:rsidRPr="440E8A66">
        <w:rPr>
          <w:rFonts w:ascii="Calibri" w:eastAsia="Calibri" w:hAnsi="Calibri" w:cs="Calibri"/>
          <w:spacing w:val="3"/>
          <w:position w:val="1"/>
        </w:rPr>
        <w:t>-</w:t>
      </w:r>
      <w:r w:rsidRPr="440E8A66">
        <w:rPr>
          <w:rFonts w:ascii="Calibri" w:eastAsia="Calibri" w:hAnsi="Calibri" w:cs="Calibri"/>
          <w:position w:val="1"/>
        </w:rPr>
        <w:t>b</w:t>
      </w:r>
      <w:r w:rsidRPr="440E8A66">
        <w:rPr>
          <w:rFonts w:ascii="Calibri" w:eastAsia="Calibri" w:hAnsi="Calibri" w:cs="Calibri"/>
          <w:spacing w:val="1"/>
          <w:position w:val="1"/>
        </w:rPr>
        <w:t>l</w:t>
      </w:r>
      <w:r w:rsidRPr="440E8A66">
        <w:rPr>
          <w:rFonts w:ascii="Calibri" w:eastAsia="Calibri" w:hAnsi="Calibri" w:cs="Calibri"/>
          <w:position w:val="1"/>
        </w:rPr>
        <w:t>o</w:t>
      </w:r>
      <w:r w:rsidRPr="440E8A66">
        <w:rPr>
          <w:rFonts w:ascii="Calibri" w:eastAsia="Calibri" w:hAnsi="Calibri" w:cs="Calibri"/>
          <w:spacing w:val="-1"/>
          <w:position w:val="1"/>
        </w:rPr>
        <w:t>w</w:t>
      </w:r>
      <w:r w:rsidRPr="440E8A66">
        <w:rPr>
          <w:rFonts w:ascii="Calibri" w:eastAsia="Calibri" w:hAnsi="Calibri" w:cs="Calibri"/>
          <w:position w:val="1"/>
        </w:rPr>
        <w:t>n</w:t>
      </w:r>
    </w:p>
    <w:p w14:paraId="77D42E30" w14:textId="77777777" w:rsidR="00D54376" w:rsidRPr="00CD2698" w:rsidRDefault="00D54376" w:rsidP="00CD2698">
      <w:pPr>
        <w:spacing w:before="3" w:after="0"/>
        <w:ind w:left="1240" w:right="195"/>
        <w:rPr>
          <w:rFonts w:eastAsia="Calibri" w:cs="Calibri"/>
        </w:rPr>
      </w:pP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spacing w:val="4"/>
        </w:rPr>
        <w:t>k</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4"/>
        </w:rPr>
        <w:t xml:space="preserve"> </w:t>
      </w:r>
      <w:r w:rsidRPr="440E8A66">
        <w:rPr>
          <w:rFonts w:ascii="Calibri" w:eastAsia="Calibri" w:hAnsi="Calibri" w:cs="Calibri"/>
          <w:spacing w:val="1"/>
        </w:rPr>
        <w:t>pl</w:t>
      </w:r>
      <w:r w:rsidRPr="440E8A66">
        <w:rPr>
          <w:rFonts w:ascii="Calibri" w:eastAsia="Calibri" w:hAnsi="Calibri" w:cs="Calibri"/>
          <w:spacing w:val="3"/>
        </w:rPr>
        <w:t>a</w:t>
      </w:r>
      <w:r w:rsidRPr="440E8A66">
        <w:rPr>
          <w:rFonts w:ascii="Calibri" w:eastAsia="Calibri" w:hAnsi="Calibri" w:cs="Calibri"/>
          <w:spacing w:val="-1"/>
        </w:rPr>
        <w:t>ce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1"/>
        </w:rPr>
        <w:t xml:space="preserve"> ar</w:t>
      </w:r>
      <w:r w:rsidRPr="440E8A66">
        <w:rPr>
          <w:rFonts w:ascii="Calibri" w:eastAsia="Calibri" w:hAnsi="Calibri" w:cs="Calibri"/>
          <w:spacing w:val="3"/>
        </w:rPr>
        <w:t>e</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3"/>
        </w:rPr>
        <w:t>a</w:t>
      </w:r>
      <w:r w:rsidRPr="440E8A66">
        <w:rPr>
          <w:rFonts w:ascii="Calibri" w:eastAsia="Calibri" w:hAnsi="Calibri" w:cs="Calibri"/>
          <w:spacing w:val="-1"/>
        </w:rPr>
        <w:t>wa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t</w:t>
      </w:r>
      <w:r w:rsidRPr="440E8A66">
        <w:rPr>
          <w:rFonts w:ascii="Calibri" w:eastAsia="Calibri" w:hAnsi="Calibri" w:cs="Calibri"/>
        </w:rPr>
        <w:t>h</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3"/>
        </w:rPr>
        <w:t>a</w:t>
      </w:r>
      <w:r w:rsidRPr="440E8A66">
        <w:rPr>
          <w:rFonts w:ascii="Calibri" w:eastAsia="Calibri" w:hAnsi="Calibri" w:cs="Calibri"/>
        </w:rPr>
        <w:t>t of</w:t>
      </w:r>
      <w:r w:rsidRPr="440E8A66">
        <w:rPr>
          <w:rFonts w:ascii="Calibri" w:eastAsia="Calibri" w:hAnsi="Calibri" w:cs="Calibri"/>
          <w:spacing w:val="-1"/>
        </w:rPr>
        <w:t xml:space="preserve"> c</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spacing w:val="-2"/>
        </w:rPr>
        <w:t>ee</w:t>
      </w:r>
      <w:r w:rsidRPr="440E8A66">
        <w:rPr>
          <w:rFonts w:ascii="Calibri" w:eastAsia="Calibri" w:hAnsi="Calibri" w:cs="Calibri"/>
          <w:spacing w:val="1"/>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te</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3"/>
        </w:rPr>
        <w:t>r</w:t>
      </w:r>
      <w:r w:rsidRPr="440E8A66">
        <w:rPr>
          <w:rFonts w:ascii="Calibri" w:eastAsia="Calibri" w:hAnsi="Calibri" w:cs="Calibri"/>
          <w:spacing w:val="-2"/>
        </w:rPr>
        <w:t>e</w:t>
      </w:r>
      <w:r w:rsidRPr="440E8A66">
        <w:rPr>
          <w:rFonts w:ascii="Calibri" w:eastAsia="Calibri" w:hAnsi="Calibri" w:cs="Calibri"/>
        </w:rPr>
        <w:t>p</w:t>
      </w:r>
      <w:r w:rsidRPr="440E8A66">
        <w:rPr>
          <w:rFonts w:ascii="Calibri" w:eastAsia="Calibri" w:hAnsi="Calibri" w:cs="Calibri"/>
          <w:spacing w:val="-2"/>
        </w:rPr>
        <w:t>t</w:t>
      </w:r>
      <w:r w:rsidRPr="440E8A66">
        <w:rPr>
          <w:rFonts w:ascii="Calibri" w:eastAsia="Calibri" w:hAnsi="Calibri" w:cs="Calibri"/>
          <w:spacing w:val="1"/>
        </w:rPr>
        <w:t>il</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p>
    <w:p w14:paraId="77D42E31" w14:textId="77777777" w:rsidR="00D54376" w:rsidRPr="00CD2698" w:rsidRDefault="00D54376" w:rsidP="00CD2698">
      <w:pPr>
        <w:spacing w:before="12" w:after="0"/>
      </w:pPr>
    </w:p>
    <w:p w14:paraId="77D42E32" w14:textId="77777777" w:rsidR="00D54376" w:rsidRPr="00CD2698" w:rsidRDefault="00D54376" w:rsidP="00CD2698">
      <w:pPr>
        <w:tabs>
          <w:tab w:val="left" w:pos="700"/>
        </w:tabs>
        <w:spacing w:after="0"/>
        <w:ind w:left="348"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P</w:t>
      </w:r>
      <w:r w:rsidRPr="440E8A66">
        <w:rPr>
          <w:rFonts w:ascii="Calibri" w:eastAsia="Calibri" w:hAnsi="Calibri" w:cs="Calibri"/>
          <w:b/>
          <w:bCs/>
          <w:spacing w:val="2"/>
        </w:rPr>
        <w:t>ro</w:t>
      </w:r>
      <w:r w:rsidRPr="440E8A66">
        <w:rPr>
          <w:rFonts w:ascii="Calibri" w:eastAsia="Calibri" w:hAnsi="Calibri" w:cs="Calibri"/>
          <w:b/>
          <w:bCs/>
        </w:rPr>
        <w:t>t</w:t>
      </w:r>
      <w:r w:rsidRPr="440E8A66">
        <w:rPr>
          <w:rFonts w:ascii="Calibri" w:eastAsia="Calibri" w:hAnsi="Calibri" w:cs="Calibri"/>
          <w:b/>
          <w:bCs/>
          <w:spacing w:val="2"/>
        </w:rPr>
        <w:t>o</w:t>
      </w:r>
      <w:r w:rsidRPr="440E8A66">
        <w:rPr>
          <w:rFonts w:ascii="Calibri" w:eastAsia="Calibri" w:hAnsi="Calibri" w:cs="Calibri"/>
          <w:b/>
          <w:bCs/>
        </w:rPr>
        <w:t>c</w:t>
      </w:r>
      <w:r w:rsidRPr="440E8A66">
        <w:rPr>
          <w:rFonts w:ascii="Calibri" w:eastAsia="Calibri" w:hAnsi="Calibri" w:cs="Calibri"/>
          <w:b/>
          <w:bCs/>
          <w:spacing w:val="-2"/>
        </w:rPr>
        <w:t>o</w:t>
      </w:r>
      <w:r w:rsidRPr="440E8A66">
        <w:rPr>
          <w:rFonts w:ascii="Calibri" w:eastAsia="Calibri" w:hAnsi="Calibri" w:cs="Calibri"/>
          <w:b/>
          <w:bCs/>
          <w:spacing w:val="2"/>
        </w:rPr>
        <w:t>l</w:t>
      </w:r>
      <w:r w:rsidRPr="440E8A66">
        <w:rPr>
          <w:rFonts w:ascii="Calibri" w:eastAsia="Calibri" w:hAnsi="Calibri" w:cs="Calibri"/>
          <w:b/>
          <w:bCs/>
        </w:rPr>
        <w:t>s</w:t>
      </w:r>
      <w:r w:rsidRPr="440E8A66">
        <w:rPr>
          <w:rFonts w:ascii="Calibri" w:eastAsia="Calibri" w:hAnsi="Calibri" w:cs="Calibri"/>
          <w:b/>
          <w:bCs/>
          <w:spacing w:val="-7"/>
        </w:rPr>
        <w:t xml:space="preserve"> </w:t>
      </w:r>
      <w:r w:rsidRPr="440E8A66">
        <w:rPr>
          <w:rFonts w:ascii="Calibri" w:eastAsia="Calibri" w:hAnsi="Calibri" w:cs="Calibri"/>
          <w:b/>
          <w:bCs/>
          <w:spacing w:val="-2"/>
        </w:rPr>
        <w:t>f</w:t>
      </w:r>
      <w:r w:rsidRPr="440E8A66">
        <w:rPr>
          <w:rFonts w:ascii="Calibri" w:eastAsia="Calibri" w:hAnsi="Calibri" w:cs="Calibri"/>
          <w:b/>
          <w:bCs/>
          <w:spacing w:val="2"/>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spacing w:val="2"/>
        </w:rPr>
        <w:t>p</w:t>
      </w:r>
      <w:r w:rsidRPr="440E8A66">
        <w:rPr>
          <w:rFonts w:ascii="Calibri" w:eastAsia="Calibri" w:hAnsi="Calibri" w:cs="Calibri"/>
          <w:b/>
          <w:bCs/>
          <w:spacing w:val="-1"/>
        </w:rPr>
        <w:t>a</w:t>
      </w:r>
      <w:r w:rsidRPr="440E8A66">
        <w:rPr>
          <w:rFonts w:ascii="Calibri" w:eastAsia="Calibri" w:hAnsi="Calibri" w:cs="Calibri"/>
          <w:b/>
          <w:bCs/>
        </w:rPr>
        <w:t>c</w:t>
      </w:r>
      <w:r w:rsidRPr="440E8A66">
        <w:rPr>
          <w:rFonts w:ascii="Calibri" w:eastAsia="Calibri" w:hAnsi="Calibri" w:cs="Calibri"/>
          <w:b/>
          <w:bCs/>
          <w:spacing w:val="-2"/>
        </w:rPr>
        <w:t>k</w:t>
      </w:r>
      <w:r w:rsidRPr="440E8A66">
        <w:rPr>
          <w:rFonts w:ascii="Calibri" w:eastAsia="Calibri" w:hAnsi="Calibri" w:cs="Calibri"/>
          <w:b/>
          <w:bCs/>
          <w:spacing w:val="2"/>
        </w:rPr>
        <w:t>in</w:t>
      </w:r>
      <w:r w:rsidRPr="440E8A66">
        <w:rPr>
          <w:rFonts w:ascii="Calibri" w:eastAsia="Calibri" w:hAnsi="Calibri" w:cs="Calibri"/>
          <w:b/>
          <w:bCs/>
        </w:rPr>
        <w:t>g</w:t>
      </w:r>
      <w:r w:rsidRPr="440E8A66">
        <w:rPr>
          <w:rFonts w:ascii="Calibri" w:eastAsia="Calibri" w:hAnsi="Calibri" w:cs="Calibri"/>
          <w:b/>
          <w:bCs/>
          <w:spacing w:val="-7"/>
        </w:rPr>
        <w:t xml:space="preserve"> </w:t>
      </w:r>
      <w:r w:rsidRPr="440E8A66">
        <w:rPr>
          <w:rFonts w:ascii="Calibri" w:eastAsia="Calibri" w:hAnsi="Calibri" w:cs="Calibri"/>
          <w:b/>
          <w:bCs/>
        </w:rPr>
        <w:t>c</w:t>
      </w:r>
      <w:r w:rsidRPr="440E8A66">
        <w:rPr>
          <w:rFonts w:ascii="Calibri" w:eastAsia="Calibri" w:hAnsi="Calibri" w:cs="Calibri"/>
          <w:b/>
          <w:bCs/>
          <w:spacing w:val="-1"/>
        </w:rPr>
        <w:t>a</w:t>
      </w:r>
      <w:r w:rsidRPr="440E8A66">
        <w:rPr>
          <w:rFonts w:ascii="Calibri" w:eastAsia="Calibri" w:hAnsi="Calibri" w:cs="Calibri"/>
          <w:b/>
          <w:bCs/>
          <w:spacing w:val="-3"/>
        </w:rPr>
        <w:t>m</w:t>
      </w:r>
      <w:r w:rsidRPr="440E8A66">
        <w:rPr>
          <w:rFonts w:ascii="Calibri" w:eastAsia="Calibri" w:hAnsi="Calibri" w:cs="Calibri"/>
          <w:b/>
          <w:bCs/>
          <w:spacing w:val="3"/>
        </w:rPr>
        <w:t>p</w:t>
      </w:r>
      <w:r w:rsidRPr="440E8A66">
        <w:rPr>
          <w:rFonts w:ascii="Calibri" w:eastAsia="Calibri" w:hAnsi="Calibri" w:cs="Calibri"/>
          <w:b/>
          <w:bCs/>
          <w:spacing w:val="2"/>
        </w:rPr>
        <w:t>in</w:t>
      </w:r>
      <w:r w:rsidRPr="440E8A66">
        <w:rPr>
          <w:rFonts w:ascii="Calibri" w:eastAsia="Calibri" w:hAnsi="Calibri" w:cs="Calibri"/>
          <w:b/>
          <w:bCs/>
        </w:rPr>
        <w:t>g</w:t>
      </w:r>
      <w:r w:rsidRPr="440E8A66">
        <w:rPr>
          <w:rFonts w:ascii="Calibri" w:eastAsia="Calibri" w:hAnsi="Calibri" w:cs="Calibri"/>
          <w:b/>
          <w:bCs/>
          <w:spacing w:val="-6"/>
        </w:rPr>
        <w:t xml:space="preserve"> </w:t>
      </w:r>
      <w:r w:rsidRPr="440E8A66">
        <w:rPr>
          <w:rFonts w:ascii="Calibri" w:eastAsia="Calibri" w:hAnsi="Calibri" w:cs="Calibri"/>
          <w:b/>
          <w:bCs/>
          <w:spacing w:val="-3"/>
        </w:rPr>
        <w:t>e</w:t>
      </w:r>
      <w:r w:rsidRPr="440E8A66">
        <w:rPr>
          <w:rFonts w:ascii="Calibri" w:eastAsia="Calibri" w:hAnsi="Calibri" w:cs="Calibri"/>
          <w:b/>
          <w:bCs/>
          <w:spacing w:val="2"/>
        </w:rPr>
        <w:t>q</w:t>
      </w:r>
      <w:r w:rsidRPr="440E8A66">
        <w:rPr>
          <w:rFonts w:ascii="Calibri" w:eastAsia="Calibri" w:hAnsi="Calibri" w:cs="Calibri"/>
          <w:b/>
          <w:bCs/>
          <w:spacing w:val="-2"/>
        </w:rPr>
        <w:t>u</w:t>
      </w:r>
      <w:r w:rsidRPr="440E8A66">
        <w:rPr>
          <w:rFonts w:ascii="Calibri" w:eastAsia="Calibri" w:hAnsi="Calibri" w:cs="Calibri"/>
          <w:b/>
          <w:bCs/>
          <w:spacing w:val="2"/>
        </w:rPr>
        <w:t>i</w:t>
      </w:r>
      <w:r w:rsidRPr="440E8A66">
        <w:rPr>
          <w:rFonts w:ascii="Calibri" w:eastAsia="Calibri" w:hAnsi="Calibri" w:cs="Calibri"/>
          <w:b/>
          <w:bCs/>
          <w:spacing w:val="-2"/>
        </w:rPr>
        <w:t>p</w:t>
      </w:r>
      <w:r w:rsidRPr="440E8A66">
        <w:rPr>
          <w:rFonts w:ascii="Calibri" w:eastAsia="Calibri" w:hAnsi="Calibri" w:cs="Calibri"/>
          <w:b/>
          <w:bCs/>
          <w:spacing w:val="1"/>
        </w:rPr>
        <w:t>me</w:t>
      </w:r>
      <w:r w:rsidRPr="440E8A66">
        <w:rPr>
          <w:rFonts w:ascii="Calibri" w:eastAsia="Calibri" w:hAnsi="Calibri" w:cs="Calibri"/>
          <w:b/>
          <w:bCs/>
          <w:spacing w:val="2"/>
        </w:rPr>
        <w:t>n</w:t>
      </w:r>
      <w:r w:rsidRPr="440E8A66">
        <w:rPr>
          <w:rFonts w:ascii="Calibri" w:eastAsia="Calibri" w:hAnsi="Calibri" w:cs="Calibri"/>
          <w:b/>
          <w:bCs/>
        </w:rPr>
        <w:t>t</w:t>
      </w:r>
      <w:r w:rsidRPr="440E8A66">
        <w:rPr>
          <w:rFonts w:ascii="Calibri" w:eastAsia="Calibri" w:hAnsi="Calibri" w:cs="Calibri"/>
          <w:b/>
          <w:bCs/>
          <w:spacing w:val="-8"/>
        </w:rPr>
        <w:t xml:space="preserve"> </w:t>
      </w:r>
      <w:r w:rsidRPr="440E8A66">
        <w:rPr>
          <w:rFonts w:ascii="Calibri" w:eastAsia="Calibri" w:hAnsi="Calibri" w:cs="Calibri"/>
          <w:b/>
          <w:bCs/>
          <w:spacing w:val="-1"/>
        </w:rPr>
        <w:t>a</w:t>
      </w:r>
      <w:r w:rsidRPr="440E8A66">
        <w:rPr>
          <w:rFonts w:ascii="Calibri" w:eastAsia="Calibri" w:hAnsi="Calibri" w:cs="Calibri"/>
          <w:b/>
          <w:bCs/>
          <w:spacing w:val="-2"/>
        </w:rPr>
        <w:t>n</w:t>
      </w:r>
      <w:r w:rsidRPr="440E8A66">
        <w:rPr>
          <w:rFonts w:ascii="Calibri" w:eastAsia="Calibri" w:hAnsi="Calibri" w:cs="Calibri"/>
          <w:b/>
          <w:bCs/>
        </w:rPr>
        <w:t>d</w:t>
      </w:r>
      <w:r w:rsidRPr="440E8A66">
        <w:rPr>
          <w:rFonts w:ascii="Calibri" w:eastAsia="Calibri" w:hAnsi="Calibri" w:cs="Calibri"/>
          <w:b/>
          <w:bCs/>
          <w:spacing w:val="-3"/>
        </w:rPr>
        <w:t xml:space="preserve"> </w:t>
      </w:r>
      <w:r w:rsidRPr="440E8A66">
        <w:rPr>
          <w:rFonts w:ascii="Calibri" w:eastAsia="Calibri" w:hAnsi="Calibri" w:cs="Calibri"/>
          <w:b/>
          <w:bCs/>
        </w:rPr>
        <w:t>s</w:t>
      </w:r>
      <w:r w:rsidRPr="440E8A66">
        <w:rPr>
          <w:rFonts w:ascii="Calibri" w:eastAsia="Calibri" w:hAnsi="Calibri" w:cs="Calibri"/>
          <w:b/>
          <w:bCs/>
          <w:spacing w:val="2"/>
        </w:rPr>
        <w:t>u</w:t>
      </w:r>
      <w:r w:rsidRPr="440E8A66">
        <w:rPr>
          <w:rFonts w:ascii="Calibri" w:eastAsia="Calibri" w:hAnsi="Calibri" w:cs="Calibri"/>
          <w:b/>
          <w:bCs/>
          <w:spacing w:val="-2"/>
        </w:rPr>
        <w:t>p</w:t>
      </w:r>
      <w:r w:rsidRPr="440E8A66">
        <w:rPr>
          <w:rFonts w:ascii="Calibri" w:eastAsia="Calibri" w:hAnsi="Calibri" w:cs="Calibri"/>
          <w:b/>
          <w:bCs/>
          <w:spacing w:val="2"/>
        </w:rPr>
        <w:t>p</w:t>
      </w:r>
      <w:r w:rsidRPr="440E8A66">
        <w:rPr>
          <w:rFonts w:ascii="Calibri" w:eastAsia="Calibri" w:hAnsi="Calibri" w:cs="Calibri"/>
          <w:b/>
          <w:bCs/>
          <w:spacing w:val="-2"/>
        </w:rPr>
        <w:t>l</w:t>
      </w:r>
      <w:r w:rsidRPr="440E8A66">
        <w:rPr>
          <w:rFonts w:ascii="Calibri" w:eastAsia="Calibri" w:hAnsi="Calibri" w:cs="Calibri"/>
          <w:b/>
          <w:bCs/>
          <w:spacing w:val="2"/>
        </w:rPr>
        <w:t>i</w:t>
      </w:r>
      <w:r w:rsidRPr="440E8A66">
        <w:rPr>
          <w:rFonts w:ascii="Calibri" w:eastAsia="Calibri" w:hAnsi="Calibri" w:cs="Calibri"/>
          <w:b/>
          <w:bCs/>
          <w:spacing w:val="1"/>
        </w:rPr>
        <w:t>es</w:t>
      </w:r>
      <w:r w:rsidRPr="440E8A66">
        <w:rPr>
          <w:rFonts w:ascii="Calibri" w:eastAsia="Calibri" w:hAnsi="Calibri" w:cs="Calibri"/>
          <w:b/>
          <w:bCs/>
        </w:rPr>
        <w:t>:</w:t>
      </w:r>
    </w:p>
    <w:p w14:paraId="77D42E33" w14:textId="77777777" w:rsidR="00D54376" w:rsidRPr="00CD2698" w:rsidRDefault="00D54376" w:rsidP="00CD2698">
      <w:pPr>
        <w:spacing w:before="1" w:after="0"/>
      </w:pPr>
    </w:p>
    <w:p w14:paraId="77D42E34" w14:textId="77777777" w:rsidR="00D54376" w:rsidRPr="00CD2698" w:rsidRDefault="00D54376" w:rsidP="00CD2698">
      <w:pPr>
        <w:tabs>
          <w:tab w:val="left" w:pos="1240"/>
        </w:tabs>
        <w:spacing w:after="0"/>
        <w:ind w:left="1240" w:right="246"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omp</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8"/>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rPr>
        <w:t>g</w:t>
      </w:r>
      <w:r w:rsidRPr="440E8A66">
        <w:rPr>
          <w:rFonts w:ascii="Calibri" w:eastAsia="Calibri" w:hAnsi="Calibri" w:cs="Calibri"/>
          <w:spacing w:val="-1"/>
        </w:rPr>
        <w:t>ec</w:t>
      </w:r>
      <w:r w:rsidRPr="440E8A66">
        <w:rPr>
          <w:rFonts w:ascii="Calibri" w:eastAsia="Calibri" w:hAnsi="Calibri" w:cs="Calibri"/>
        </w:rPr>
        <w:t>ko</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2"/>
        </w:rPr>
        <w:t>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ar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rPr>
        <w:t>not h</w:t>
      </w:r>
      <w:r w:rsidRPr="440E8A66">
        <w:rPr>
          <w:rFonts w:ascii="Calibri" w:eastAsia="Calibri" w:hAnsi="Calibri" w:cs="Calibri"/>
          <w:spacing w:val="1"/>
        </w:rPr>
        <w:t>i</w:t>
      </w:r>
      <w:r w:rsidRPr="440E8A66">
        <w:rPr>
          <w:rFonts w:ascii="Calibri" w:eastAsia="Calibri" w:hAnsi="Calibri" w:cs="Calibri"/>
        </w:rPr>
        <w:t>dd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oo</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li</w:t>
      </w:r>
      <w:r w:rsidRPr="440E8A66">
        <w:rPr>
          <w:rFonts w:ascii="Calibri" w:eastAsia="Calibri" w:hAnsi="Calibri" w:cs="Calibri"/>
        </w:rPr>
        <w:t>d</w:t>
      </w:r>
      <w:r w:rsidRPr="440E8A66">
        <w:rPr>
          <w:rFonts w:ascii="Calibri" w:eastAsia="Calibri" w:hAnsi="Calibri" w:cs="Calibri"/>
          <w:spacing w:val="-1"/>
        </w:rPr>
        <w: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p>
    <w:p w14:paraId="77D42E35" w14:textId="10F0C8E7" w:rsidR="00D54376" w:rsidRPr="00CD2698" w:rsidRDefault="00D54376" w:rsidP="00CD2698">
      <w:pPr>
        <w:tabs>
          <w:tab w:val="left" w:pos="1240"/>
        </w:tabs>
        <w:spacing w:before="5" w:after="0"/>
        <w:ind w:left="880" w:right="-2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2"/>
        </w:rPr>
        <w:t xml:space="preserve"> </w:t>
      </w:r>
      <w:r w:rsidRPr="440E8A66">
        <w:rPr>
          <w:rFonts w:ascii="Calibri" w:eastAsia="Calibri" w:hAnsi="Calibri" w:cs="Calibri"/>
          <w:spacing w:val="-1"/>
        </w:rPr>
        <w:t>eac</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rPr>
        <w:t>e</w:t>
      </w:r>
      <w:r w:rsidR="000D0200">
        <w:rPr>
          <w:rFonts w:ascii="Calibri" w:eastAsia="Calibri" w:hAnsi="Calibri" w:cs="Calibri"/>
        </w:rPr>
        <w:t>, bucket,</w:t>
      </w:r>
      <w:r w:rsidRPr="440E8A66">
        <w:rPr>
          <w:rFonts w:ascii="Calibri" w:eastAsia="Calibri" w:hAnsi="Calibri" w:cs="Calibri"/>
          <w:spacing w:val="-5"/>
        </w:rPr>
        <w:t xml:space="preserve"> </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4"/>
        </w:rPr>
        <w:t xml:space="preserve"> </w:t>
      </w:r>
      <w:r w:rsidRPr="440E8A66">
        <w:rPr>
          <w:rFonts w:ascii="Calibri" w:eastAsia="Calibri" w:hAnsi="Calibri" w:cs="Calibri"/>
          <w:spacing w:val="-2"/>
        </w:rPr>
        <w:t>P</w:t>
      </w:r>
      <w:r w:rsidRPr="440E8A66">
        <w:rPr>
          <w:rFonts w:ascii="Calibri" w:eastAsia="Calibri" w:hAnsi="Calibri" w:cs="Calibri"/>
          <w:spacing w:val="-1"/>
        </w:rPr>
        <w:t>ac</w:t>
      </w:r>
      <w:r w:rsidRPr="440E8A66">
        <w:rPr>
          <w:rFonts w:ascii="Calibri" w:eastAsia="Calibri" w:hAnsi="Calibri" w:cs="Calibri"/>
          <w:spacing w:val="4"/>
        </w:rPr>
        <w:t>k</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rPr>
        <w:t>one</w:t>
      </w:r>
      <w:r w:rsidRPr="440E8A66">
        <w:rPr>
          <w:rFonts w:ascii="Calibri" w:eastAsia="Calibri" w:hAnsi="Calibri" w:cs="Calibri"/>
          <w:spacing w:val="-5"/>
        </w:rPr>
        <w:t xml:space="preserve"> </w:t>
      </w:r>
      <w:r w:rsidRPr="440E8A66">
        <w:rPr>
          <w:rFonts w:ascii="Calibri" w:eastAsia="Calibri" w:hAnsi="Calibri" w:cs="Calibri"/>
        </w:rPr>
        <w:t>go.</w:t>
      </w:r>
    </w:p>
    <w:p w14:paraId="77D42E36" w14:textId="77777777" w:rsidR="00D54376" w:rsidRPr="00CD2698" w:rsidRDefault="00D54376" w:rsidP="00CD2698">
      <w:pPr>
        <w:tabs>
          <w:tab w:val="left" w:pos="1240"/>
        </w:tabs>
        <w:spacing w:after="0"/>
        <w:ind w:left="880" w:right="-20"/>
        <w:rPr>
          <w:rFonts w:eastAsia="Calibri" w:cs="Calibri"/>
        </w:rPr>
      </w:pPr>
      <w:r w:rsidRPr="440E8A66">
        <w:rPr>
          <w:rFonts w:ascii="Courier New" w:eastAsia="Courier New" w:hAnsi="Courier New" w:cs="Courier New"/>
          <w:position w:val="3"/>
        </w:rPr>
        <w:t>o</w:t>
      </w:r>
      <w:r w:rsidRPr="00CD2698">
        <w:rPr>
          <w:rFonts w:eastAsia="Courier New" w:cs="Courier New"/>
          <w:position w:val="3"/>
        </w:rPr>
        <w:tab/>
      </w:r>
      <w:r w:rsidRPr="440E8A66">
        <w:rPr>
          <w:rFonts w:ascii="Calibri" w:eastAsia="Calibri" w:hAnsi="Calibri" w:cs="Calibri"/>
          <w:spacing w:val="-1"/>
          <w:position w:val="1"/>
        </w:rPr>
        <w:t>S</w:t>
      </w:r>
      <w:r w:rsidRPr="440E8A66">
        <w:rPr>
          <w:rFonts w:ascii="Calibri" w:eastAsia="Calibri" w:hAnsi="Calibri" w:cs="Calibri"/>
          <w:spacing w:val="-2"/>
          <w:position w:val="1"/>
        </w:rPr>
        <w:t>e</w:t>
      </w:r>
      <w:r w:rsidRPr="440E8A66">
        <w:rPr>
          <w:rFonts w:ascii="Calibri" w:eastAsia="Calibri" w:hAnsi="Calibri" w:cs="Calibri"/>
          <w:spacing w:val="-1"/>
          <w:position w:val="1"/>
        </w:rPr>
        <w:t>c</w:t>
      </w:r>
      <w:r w:rsidRPr="440E8A66">
        <w:rPr>
          <w:rFonts w:ascii="Calibri" w:eastAsia="Calibri" w:hAnsi="Calibri" w:cs="Calibri"/>
          <w:position w:val="1"/>
        </w:rPr>
        <w:t>u</w:t>
      </w:r>
      <w:r w:rsidRPr="440E8A66">
        <w:rPr>
          <w:rFonts w:ascii="Calibri" w:eastAsia="Calibri" w:hAnsi="Calibri" w:cs="Calibri"/>
          <w:spacing w:val="-1"/>
          <w:position w:val="1"/>
        </w:rPr>
        <w:t>r</w:t>
      </w:r>
      <w:r w:rsidRPr="440E8A66">
        <w:rPr>
          <w:rFonts w:ascii="Calibri" w:eastAsia="Calibri" w:hAnsi="Calibri" w:cs="Calibri"/>
          <w:spacing w:val="-2"/>
          <w:position w:val="1"/>
        </w:rPr>
        <w:t>e</w:t>
      </w:r>
      <w:r w:rsidRPr="440E8A66">
        <w:rPr>
          <w:rFonts w:ascii="Calibri" w:eastAsia="Calibri" w:hAnsi="Calibri" w:cs="Calibri"/>
          <w:spacing w:val="2"/>
          <w:position w:val="1"/>
        </w:rPr>
        <w:t>l</w:t>
      </w:r>
      <w:r w:rsidRPr="440E8A66">
        <w:rPr>
          <w:rFonts w:ascii="Calibri" w:eastAsia="Calibri" w:hAnsi="Calibri" w:cs="Calibri"/>
          <w:position w:val="1"/>
        </w:rPr>
        <w:t>y</w:t>
      </w:r>
      <w:r w:rsidRPr="440E8A66">
        <w:rPr>
          <w:rFonts w:ascii="Calibri" w:eastAsia="Calibri" w:hAnsi="Calibri" w:cs="Calibri"/>
          <w:spacing w:val="-5"/>
          <w:position w:val="1"/>
        </w:rPr>
        <w:t xml:space="preserve"> </w:t>
      </w:r>
      <w:r w:rsidRPr="440E8A66">
        <w:rPr>
          <w:rFonts w:ascii="Calibri" w:eastAsia="Calibri" w:hAnsi="Calibri" w:cs="Calibri"/>
          <w:spacing w:val="4"/>
          <w:position w:val="1"/>
        </w:rPr>
        <w:t>r</w:t>
      </w:r>
      <w:r w:rsidRPr="440E8A66">
        <w:rPr>
          <w:rFonts w:ascii="Calibri" w:eastAsia="Calibri" w:hAnsi="Calibri" w:cs="Calibri"/>
          <w:spacing w:val="-1"/>
          <w:position w:val="1"/>
        </w:rPr>
        <w:t>e</w:t>
      </w:r>
      <w:r w:rsidRPr="440E8A66">
        <w:rPr>
          <w:rFonts w:ascii="Calibri" w:eastAsia="Calibri" w:hAnsi="Calibri" w:cs="Calibri"/>
          <w:position w:val="1"/>
        </w:rPr>
        <w:t>p</w:t>
      </w:r>
      <w:r w:rsidRPr="440E8A66">
        <w:rPr>
          <w:rFonts w:ascii="Calibri" w:eastAsia="Calibri" w:hAnsi="Calibri" w:cs="Calibri"/>
          <w:spacing w:val="1"/>
          <w:position w:val="1"/>
        </w:rPr>
        <w:t>l</w:t>
      </w:r>
      <w:r w:rsidRPr="440E8A66">
        <w:rPr>
          <w:rFonts w:ascii="Calibri" w:eastAsia="Calibri" w:hAnsi="Calibri" w:cs="Calibri"/>
          <w:spacing w:val="-1"/>
          <w:position w:val="1"/>
        </w:rPr>
        <w:t>ac</w:t>
      </w:r>
      <w:r w:rsidRPr="440E8A66">
        <w:rPr>
          <w:rFonts w:ascii="Calibri" w:eastAsia="Calibri" w:hAnsi="Calibri" w:cs="Calibri"/>
          <w:position w:val="1"/>
        </w:rPr>
        <w:t>e</w:t>
      </w:r>
      <w:r w:rsidRPr="440E8A66">
        <w:rPr>
          <w:rFonts w:ascii="Calibri" w:eastAsia="Calibri" w:hAnsi="Calibri" w:cs="Calibri"/>
          <w:spacing w:val="-3"/>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he</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li</w:t>
      </w:r>
      <w:r w:rsidRPr="440E8A66">
        <w:rPr>
          <w:rFonts w:ascii="Calibri" w:eastAsia="Calibri" w:hAnsi="Calibri" w:cs="Calibri"/>
          <w:position w:val="1"/>
        </w:rPr>
        <w:t>d</w:t>
      </w:r>
      <w:r w:rsidRPr="440E8A66">
        <w:rPr>
          <w:rFonts w:ascii="Calibri" w:eastAsia="Calibri" w:hAnsi="Calibri" w:cs="Calibri"/>
          <w:spacing w:val="-1"/>
          <w:position w:val="1"/>
        </w:rPr>
        <w:t xml:space="preserve"> </w:t>
      </w:r>
      <w:r w:rsidRPr="440E8A66">
        <w:rPr>
          <w:rFonts w:ascii="Calibri" w:eastAsia="Calibri" w:hAnsi="Calibri" w:cs="Calibri"/>
          <w:position w:val="1"/>
        </w:rPr>
        <w:t>on</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he</w:t>
      </w:r>
      <w:r w:rsidRPr="440E8A66">
        <w:rPr>
          <w:rFonts w:ascii="Calibri" w:eastAsia="Calibri" w:hAnsi="Calibri" w:cs="Calibri"/>
          <w:spacing w:val="-2"/>
          <w:position w:val="1"/>
        </w:rPr>
        <w:t xml:space="preserve"> t</w:t>
      </w:r>
      <w:r w:rsidRPr="440E8A66">
        <w:rPr>
          <w:rFonts w:ascii="Calibri" w:eastAsia="Calibri" w:hAnsi="Calibri" w:cs="Calibri"/>
          <w:spacing w:val="4"/>
          <w:position w:val="1"/>
        </w:rPr>
        <w:t>o</w:t>
      </w:r>
      <w:r w:rsidRPr="440E8A66">
        <w:rPr>
          <w:rFonts w:ascii="Calibri" w:eastAsia="Calibri" w:hAnsi="Calibri" w:cs="Calibri"/>
          <w:spacing w:val="-2"/>
          <w:position w:val="1"/>
        </w:rPr>
        <w:t>t</w:t>
      </w:r>
      <w:r w:rsidRPr="440E8A66">
        <w:rPr>
          <w:rFonts w:ascii="Calibri" w:eastAsia="Calibri" w:hAnsi="Calibri" w:cs="Calibri"/>
          <w:position w:val="1"/>
        </w:rPr>
        <w:t>e</w:t>
      </w:r>
      <w:r w:rsidRPr="440E8A66">
        <w:rPr>
          <w:rFonts w:ascii="Calibri" w:eastAsia="Calibri" w:hAnsi="Calibri" w:cs="Calibri"/>
          <w:spacing w:val="-1"/>
          <w:position w:val="1"/>
        </w:rPr>
        <w:t xml:space="preserve"> a</w:t>
      </w:r>
      <w:r w:rsidRPr="440E8A66">
        <w:rPr>
          <w:rFonts w:ascii="Calibri" w:eastAsia="Calibri" w:hAnsi="Calibri" w:cs="Calibri"/>
          <w:spacing w:val="1"/>
          <w:position w:val="1"/>
        </w:rPr>
        <w:t>f</w:t>
      </w:r>
      <w:r w:rsidRPr="440E8A66">
        <w:rPr>
          <w:rFonts w:ascii="Calibri" w:eastAsia="Calibri" w:hAnsi="Calibri" w:cs="Calibri"/>
          <w:spacing w:val="-2"/>
          <w:position w:val="1"/>
        </w:rPr>
        <w:t>t</w:t>
      </w:r>
      <w:r w:rsidRPr="440E8A66">
        <w:rPr>
          <w:rFonts w:ascii="Calibri" w:eastAsia="Calibri" w:hAnsi="Calibri" w:cs="Calibri"/>
          <w:spacing w:val="3"/>
          <w:position w:val="1"/>
        </w:rPr>
        <w:t>e</w:t>
      </w:r>
      <w:r w:rsidRPr="440E8A66">
        <w:rPr>
          <w:rFonts w:ascii="Calibri" w:eastAsia="Calibri" w:hAnsi="Calibri" w:cs="Calibri"/>
          <w:position w:val="1"/>
        </w:rPr>
        <w:t>r</w:t>
      </w:r>
      <w:r w:rsidRPr="440E8A66">
        <w:rPr>
          <w:rFonts w:ascii="Calibri" w:eastAsia="Calibri" w:hAnsi="Calibri" w:cs="Calibri"/>
          <w:spacing w:val="-6"/>
          <w:position w:val="1"/>
        </w:rPr>
        <w:t xml:space="preserve"> </w:t>
      </w:r>
      <w:r w:rsidRPr="440E8A66">
        <w:rPr>
          <w:rFonts w:ascii="Calibri" w:eastAsia="Calibri" w:hAnsi="Calibri" w:cs="Calibri"/>
          <w:spacing w:val="3"/>
          <w:position w:val="1"/>
        </w:rPr>
        <w:t>e</w:t>
      </w:r>
      <w:r w:rsidRPr="440E8A66">
        <w:rPr>
          <w:rFonts w:ascii="Calibri" w:eastAsia="Calibri" w:hAnsi="Calibri" w:cs="Calibri"/>
          <w:spacing w:val="-1"/>
          <w:position w:val="1"/>
        </w:rPr>
        <w:t>ac</w:t>
      </w:r>
      <w:r w:rsidRPr="440E8A66">
        <w:rPr>
          <w:rFonts w:ascii="Calibri" w:eastAsia="Calibri" w:hAnsi="Calibri" w:cs="Calibri"/>
          <w:position w:val="1"/>
        </w:rPr>
        <w:t>h</w:t>
      </w:r>
      <w:r w:rsidRPr="440E8A66">
        <w:rPr>
          <w:rFonts w:ascii="Calibri" w:eastAsia="Calibri" w:hAnsi="Calibri" w:cs="Calibri"/>
          <w:spacing w:val="1"/>
          <w:position w:val="1"/>
        </w:rPr>
        <w:t xml:space="preserve"> i</w:t>
      </w:r>
      <w:r w:rsidRPr="440E8A66">
        <w:rPr>
          <w:rFonts w:ascii="Calibri" w:eastAsia="Calibri" w:hAnsi="Calibri" w:cs="Calibri"/>
          <w:spacing w:val="-2"/>
          <w:position w:val="1"/>
        </w:rPr>
        <w:t>t</w:t>
      </w:r>
      <w:r w:rsidRPr="440E8A66">
        <w:rPr>
          <w:rFonts w:ascii="Calibri" w:eastAsia="Calibri" w:hAnsi="Calibri" w:cs="Calibri"/>
          <w:spacing w:val="-1"/>
          <w:position w:val="1"/>
        </w:rPr>
        <w:t>e</w:t>
      </w:r>
      <w:r w:rsidRPr="440E8A66">
        <w:rPr>
          <w:rFonts w:ascii="Calibri" w:eastAsia="Calibri" w:hAnsi="Calibri" w:cs="Calibri"/>
          <w:position w:val="1"/>
        </w:rPr>
        <w:t>m</w:t>
      </w:r>
      <w:r w:rsidRPr="440E8A66">
        <w:rPr>
          <w:rFonts w:ascii="Calibri" w:eastAsia="Calibri" w:hAnsi="Calibri" w:cs="Calibri"/>
          <w:spacing w:val="-6"/>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s p</w:t>
      </w:r>
      <w:r w:rsidRPr="440E8A66">
        <w:rPr>
          <w:rFonts w:ascii="Calibri" w:eastAsia="Calibri" w:hAnsi="Calibri" w:cs="Calibri"/>
          <w:spacing w:val="-1"/>
          <w:position w:val="1"/>
        </w:rPr>
        <w:t>ac</w:t>
      </w:r>
      <w:r w:rsidRPr="440E8A66">
        <w:rPr>
          <w:rFonts w:ascii="Calibri" w:eastAsia="Calibri" w:hAnsi="Calibri" w:cs="Calibri"/>
          <w:spacing w:val="4"/>
          <w:position w:val="1"/>
        </w:rPr>
        <w:t>k</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4"/>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n</w:t>
      </w:r>
      <w:r w:rsidRPr="440E8A66">
        <w:rPr>
          <w:rFonts w:ascii="Calibri" w:eastAsia="Calibri" w:hAnsi="Calibri" w:cs="Calibri"/>
          <w:spacing w:val="2"/>
          <w:position w:val="1"/>
        </w:rPr>
        <w:t>s</w:t>
      </w:r>
      <w:r w:rsidRPr="440E8A66">
        <w:rPr>
          <w:rFonts w:ascii="Calibri" w:eastAsia="Calibri" w:hAnsi="Calibri" w:cs="Calibri"/>
          <w:spacing w:val="1"/>
          <w:position w:val="1"/>
        </w:rPr>
        <w:t>i</w:t>
      </w:r>
      <w:r w:rsidRPr="440E8A66">
        <w:rPr>
          <w:rFonts w:ascii="Calibri" w:eastAsia="Calibri" w:hAnsi="Calibri" w:cs="Calibri"/>
          <w:position w:val="1"/>
        </w:rPr>
        <w:t>d</w:t>
      </w:r>
      <w:r w:rsidRPr="440E8A66">
        <w:rPr>
          <w:rFonts w:ascii="Calibri" w:eastAsia="Calibri" w:hAnsi="Calibri" w:cs="Calibri"/>
          <w:spacing w:val="-1"/>
          <w:position w:val="1"/>
        </w:rPr>
        <w:t>e</w:t>
      </w:r>
      <w:r w:rsidRPr="440E8A66">
        <w:rPr>
          <w:rFonts w:ascii="Calibri" w:eastAsia="Calibri" w:hAnsi="Calibri" w:cs="Calibri"/>
          <w:position w:val="1"/>
        </w:rPr>
        <w:t>.</w:t>
      </w:r>
    </w:p>
    <w:p w14:paraId="77D42E37" w14:textId="0CCF1690" w:rsidR="00D54376" w:rsidRPr="00CD2698" w:rsidRDefault="00D54376" w:rsidP="00CD2698">
      <w:pPr>
        <w:tabs>
          <w:tab w:val="left" w:pos="1240"/>
        </w:tabs>
        <w:spacing w:before="4" w:after="0"/>
        <w:ind w:left="1240" w:right="455"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spacing w:val="-2"/>
        </w:rPr>
        <w:t>O</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4"/>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c</w:t>
      </w:r>
      <w:r w:rsidRPr="440E8A66">
        <w:rPr>
          <w:rFonts w:ascii="Calibri" w:eastAsia="Calibri" w:hAnsi="Calibri" w:cs="Calibri"/>
        </w:rPr>
        <w:t>omp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li</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hut</w:t>
      </w:r>
      <w:r w:rsidRPr="440E8A66">
        <w:rPr>
          <w:rFonts w:ascii="Calibri" w:eastAsia="Calibri" w:hAnsi="Calibri" w:cs="Calibri"/>
          <w:spacing w:val="-4"/>
        </w:rPr>
        <w:t xml:space="preserve"> </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rPr>
        <w:t>du</w:t>
      </w:r>
      <w:r w:rsidRPr="440E8A66">
        <w:rPr>
          <w:rFonts w:ascii="Calibri" w:eastAsia="Calibri" w:hAnsi="Calibri" w:cs="Calibri"/>
          <w:spacing w:val="-1"/>
        </w:rPr>
        <w:t>c</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rPr>
        <w:t>,</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4"/>
        </w:rPr>
        <w:t>l</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e</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1"/>
        </w:rPr>
        <w:t>eac</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5"/>
        </w:rPr>
        <w:t xml:space="preserve"> </w:t>
      </w:r>
      <w:ins w:id="6" w:author="Chad" w:date="2016-02-23T12:54:00Z">
        <w:r w:rsidR="000D0200">
          <w:rPr>
            <w:rFonts w:ascii="Calibri" w:eastAsia="Calibri" w:hAnsi="Calibri" w:cs="Calibri"/>
            <w:spacing w:val="-5"/>
          </w:rPr>
          <w:t xml:space="preserve">with the current date </w:t>
        </w:r>
      </w:ins>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 ou</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1"/>
        </w:rPr>
        <w:t>c</w:t>
      </w:r>
      <w:r w:rsidRPr="440E8A66">
        <w:rPr>
          <w:rFonts w:ascii="Calibri" w:eastAsia="Calibri" w:hAnsi="Calibri" w:cs="Calibri"/>
        </w:rPr>
        <w:t>omp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rPr>
        <w:t>n</w:t>
      </w:r>
      <w:r w:rsidRPr="440E8A66">
        <w:rPr>
          <w:rFonts w:ascii="Calibri" w:eastAsia="Calibri" w:hAnsi="Calibri" w:cs="Calibri"/>
          <w:spacing w:val="-2"/>
        </w:rPr>
        <w:t>ee</w:t>
      </w:r>
      <w:r w:rsidRPr="440E8A66">
        <w:rPr>
          <w:rFonts w:ascii="Calibri" w:eastAsia="Calibri" w:hAnsi="Calibri" w:cs="Calibri"/>
          <w:spacing w:val="5"/>
        </w:rPr>
        <w:t>d</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t</w:t>
      </w:r>
      <w:r w:rsidRPr="440E8A66">
        <w:rPr>
          <w:rFonts w:ascii="Calibri" w:eastAsia="Calibri" w:hAnsi="Calibri" w:cs="Calibri"/>
          <w:spacing w:val="-1"/>
        </w:rPr>
        <w:t>ac</w:t>
      </w:r>
      <w:r w:rsidRPr="440E8A66">
        <w:rPr>
          <w:rFonts w:ascii="Calibri" w:eastAsia="Calibri" w:hAnsi="Calibri" w:cs="Calibri"/>
        </w:rPr>
        <w:t xml:space="preserve">h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2"/>
        </w:rPr>
        <w:t xml:space="preserve"> </w:t>
      </w:r>
      <w:r w:rsidRPr="440E8A66">
        <w:rPr>
          <w:rFonts w:ascii="Calibri" w:eastAsia="Calibri" w:hAnsi="Calibri" w:cs="Calibri"/>
        </w:rPr>
        <w:t>o</w:t>
      </w:r>
      <w:r w:rsidRPr="440E8A66">
        <w:rPr>
          <w:rFonts w:ascii="Calibri" w:eastAsia="Calibri" w:hAnsi="Calibri" w:cs="Calibri"/>
          <w:spacing w:val="4"/>
        </w:rPr>
        <w:t>u</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de</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p>
    <w:p w14:paraId="77D42E38" w14:textId="77777777" w:rsidR="00D54376" w:rsidRPr="00CD2698" w:rsidRDefault="00D54376" w:rsidP="00D25202">
      <w:pPr>
        <w:tabs>
          <w:tab w:val="left" w:pos="880"/>
        </w:tabs>
        <w:spacing w:before="6" w:after="0" w:line="268" w:lineRule="exact"/>
        <w:ind w:right="110"/>
        <w:rPr>
          <w:rFonts w:eastAsia="Calibri" w:cs="Calibri"/>
          <w:spacing w:val="1"/>
        </w:rPr>
      </w:pPr>
    </w:p>
    <w:p w14:paraId="77D42E39" w14:textId="77777777" w:rsidR="00D54376" w:rsidRPr="00CD2698" w:rsidRDefault="00D54376" w:rsidP="00CD2698">
      <w:pPr>
        <w:tabs>
          <w:tab w:val="left" w:pos="700"/>
        </w:tabs>
        <w:spacing w:before="19" w:after="0"/>
        <w:ind w:left="340" w:right="-20"/>
        <w:rPr>
          <w:rFonts w:eastAsia="Calibri" w:cs="Calibri"/>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rPr>
        <w:t>P</w:t>
      </w:r>
      <w:r w:rsidRPr="440E8A66">
        <w:rPr>
          <w:rFonts w:ascii="Calibri" w:eastAsia="Calibri" w:hAnsi="Calibri" w:cs="Calibri"/>
          <w:b/>
          <w:bCs/>
          <w:spacing w:val="2"/>
        </w:rPr>
        <w:t>ro</w:t>
      </w:r>
      <w:r w:rsidRPr="440E8A66">
        <w:rPr>
          <w:rFonts w:ascii="Calibri" w:eastAsia="Calibri" w:hAnsi="Calibri" w:cs="Calibri"/>
          <w:b/>
          <w:bCs/>
        </w:rPr>
        <w:t>t</w:t>
      </w:r>
      <w:r w:rsidRPr="440E8A66">
        <w:rPr>
          <w:rFonts w:ascii="Calibri" w:eastAsia="Calibri" w:hAnsi="Calibri" w:cs="Calibri"/>
          <w:b/>
          <w:bCs/>
          <w:spacing w:val="2"/>
        </w:rPr>
        <w:t>o</w:t>
      </w:r>
      <w:r w:rsidRPr="440E8A66">
        <w:rPr>
          <w:rFonts w:ascii="Calibri" w:eastAsia="Calibri" w:hAnsi="Calibri" w:cs="Calibri"/>
          <w:b/>
          <w:bCs/>
        </w:rPr>
        <w:t>c</w:t>
      </w:r>
      <w:r w:rsidRPr="440E8A66">
        <w:rPr>
          <w:rFonts w:ascii="Calibri" w:eastAsia="Calibri" w:hAnsi="Calibri" w:cs="Calibri"/>
          <w:b/>
          <w:bCs/>
          <w:spacing w:val="-2"/>
        </w:rPr>
        <w:t>o</w:t>
      </w:r>
      <w:r w:rsidRPr="440E8A66">
        <w:rPr>
          <w:rFonts w:ascii="Calibri" w:eastAsia="Calibri" w:hAnsi="Calibri" w:cs="Calibri"/>
          <w:b/>
          <w:bCs/>
          <w:spacing w:val="2"/>
        </w:rPr>
        <w:t>l</w:t>
      </w:r>
      <w:r w:rsidRPr="440E8A66">
        <w:rPr>
          <w:rFonts w:ascii="Calibri" w:eastAsia="Calibri" w:hAnsi="Calibri" w:cs="Calibri"/>
          <w:b/>
          <w:bCs/>
        </w:rPr>
        <w:t>s</w:t>
      </w:r>
      <w:r w:rsidRPr="440E8A66">
        <w:rPr>
          <w:rFonts w:ascii="Calibri" w:eastAsia="Calibri" w:hAnsi="Calibri" w:cs="Calibri"/>
          <w:b/>
          <w:bCs/>
          <w:spacing w:val="-7"/>
        </w:rPr>
        <w:t xml:space="preserve"> </w:t>
      </w:r>
      <w:r w:rsidRPr="440E8A66">
        <w:rPr>
          <w:rFonts w:ascii="Calibri" w:eastAsia="Calibri" w:hAnsi="Calibri" w:cs="Calibri"/>
          <w:b/>
          <w:bCs/>
        </w:rPr>
        <w:t>w</w:t>
      </w:r>
      <w:r w:rsidRPr="440E8A66">
        <w:rPr>
          <w:rFonts w:ascii="Calibri" w:eastAsia="Calibri" w:hAnsi="Calibri" w:cs="Calibri"/>
          <w:b/>
          <w:bCs/>
          <w:spacing w:val="-2"/>
        </w:rPr>
        <w:t>h</w:t>
      </w:r>
      <w:r w:rsidRPr="440E8A66">
        <w:rPr>
          <w:rFonts w:ascii="Calibri" w:eastAsia="Calibri" w:hAnsi="Calibri" w:cs="Calibri"/>
          <w:b/>
          <w:bCs/>
          <w:spacing w:val="2"/>
        </w:rPr>
        <w:t>il</w:t>
      </w:r>
      <w:r w:rsidRPr="440E8A66">
        <w:rPr>
          <w:rFonts w:ascii="Calibri" w:eastAsia="Calibri" w:hAnsi="Calibri" w:cs="Calibri"/>
          <w:b/>
          <w:bCs/>
        </w:rPr>
        <w:t>e</w:t>
      </w:r>
      <w:r w:rsidRPr="440E8A66">
        <w:rPr>
          <w:rFonts w:ascii="Calibri" w:eastAsia="Calibri" w:hAnsi="Calibri" w:cs="Calibri"/>
          <w:b/>
          <w:bCs/>
          <w:spacing w:val="-2"/>
        </w:rPr>
        <w:t xml:space="preserve"> o</w:t>
      </w:r>
      <w:r w:rsidRPr="440E8A66">
        <w:rPr>
          <w:rFonts w:ascii="Calibri" w:eastAsia="Calibri" w:hAnsi="Calibri" w:cs="Calibri"/>
          <w:b/>
          <w:bCs/>
          <w:spacing w:val="2"/>
        </w:rPr>
        <w:t>n-</w:t>
      </w:r>
      <w:r w:rsidRPr="440E8A66">
        <w:rPr>
          <w:rFonts w:ascii="Calibri" w:eastAsia="Calibri" w:hAnsi="Calibri" w:cs="Calibri"/>
          <w:b/>
          <w:bCs/>
          <w:spacing w:val="-2"/>
        </w:rPr>
        <w:t>i</w:t>
      </w:r>
      <w:r w:rsidRPr="440E8A66">
        <w:rPr>
          <w:rFonts w:ascii="Calibri" w:eastAsia="Calibri" w:hAnsi="Calibri" w:cs="Calibri"/>
          <w:b/>
          <w:bCs/>
        </w:rPr>
        <w:t>s</w:t>
      </w:r>
      <w:r w:rsidRPr="440E8A66">
        <w:rPr>
          <w:rFonts w:ascii="Calibri" w:eastAsia="Calibri" w:hAnsi="Calibri" w:cs="Calibri"/>
          <w:b/>
          <w:bCs/>
          <w:spacing w:val="2"/>
        </w:rPr>
        <w:t>l</w:t>
      </w:r>
      <w:r w:rsidRPr="440E8A66">
        <w:rPr>
          <w:rFonts w:ascii="Calibri" w:eastAsia="Calibri" w:hAnsi="Calibri" w:cs="Calibri"/>
          <w:b/>
          <w:bCs/>
          <w:spacing w:val="-1"/>
        </w:rPr>
        <w:t>a</w:t>
      </w:r>
      <w:r w:rsidRPr="440E8A66">
        <w:rPr>
          <w:rFonts w:ascii="Calibri" w:eastAsia="Calibri" w:hAnsi="Calibri" w:cs="Calibri"/>
          <w:b/>
          <w:bCs/>
          <w:spacing w:val="-2"/>
        </w:rPr>
        <w:t>n</w:t>
      </w:r>
      <w:r w:rsidRPr="440E8A66">
        <w:rPr>
          <w:rFonts w:ascii="Calibri" w:eastAsia="Calibri" w:hAnsi="Calibri" w:cs="Calibri"/>
          <w:b/>
          <w:bCs/>
        </w:rPr>
        <w:t>d</w:t>
      </w:r>
    </w:p>
    <w:p w14:paraId="77D42E3A" w14:textId="77777777" w:rsidR="00D54376" w:rsidRPr="00CD2698" w:rsidRDefault="00D54376" w:rsidP="00CD2698">
      <w:pPr>
        <w:spacing w:before="9" w:after="0"/>
      </w:pPr>
    </w:p>
    <w:p w14:paraId="77D42E3B" w14:textId="77777777" w:rsidR="00D54376" w:rsidRPr="00CD2698" w:rsidRDefault="00D54376" w:rsidP="00CD2698">
      <w:pPr>
        <w:tabs>
          <w:tab w:val="left" w:pos="1240"/>
        </w:tabs>
        <w:spacing w:after="0"/>
        <w:ind w:left="1240" w:right="227" w:hanging="360"/>
        <w:rPr>
          <w:rFonts w:eastAsia="Calibri" w:cs="Calibri"/>
        </w:rPr>
      </w:pPr>
      <w:r w:rsidRPr="440E8A66">
        <w:rPr>
          <w:rFonts w:ascii="Courier New" w:eastAsia="Courier New" w:hAnsi="Courier New" w:cs="Courier New"/>
        </w:rPr>
        <w:t>o</w:t>
      </w:r>
      <w:r w:rsidRPr="00CD2698">
        <w:rPr>
          <w:rFonts w:eastAsia="Courier New" w:cs="Courier New"/>
        </w:rPr>
        <w:tab/>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ov</w:t>
      </w:r>
      <w:r w:rsidRPr="440E8A66">
        <w:rPr>
          <w:rFonts w:ascii="Calibri" w:eastAsia="Calibri" w:hAnsi="Calibri" w:cs="Calibri"/>
          <w:spacing w:val="2"/>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rPr>
        <w:t>good</w:t>
      </w:r>
      <w:r w:rsidRPr="440E8A66">
        <w:rPr>
          <w:rFonts w:ascii="Calibri" w:eastAsia="Calibri" w:hAnsi="Calibri" w:cs="Calibri"/>
          <w:spacing w:val="-1"/>
        </w:rPr>
        <w:t xml:space="preserve"> </w:t>
      </w:r>
      <w:r w:rsidRPr="440E8A66">
        <w:rPr>
          <w:rFonts w:ascii="Calibri" w:eastAsia="Calibri" w:hAnsi="Calibri" w:cs="Calibri"/>
        </w:rPr>
        <w:t>oppo</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rPr>
        <w:t>un</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ca</w:t>
      </w:r>
      <w:r w:rsidRPr="440E8A66">
        <w:rPr>
          <w:rFonts w:ascii="Calibri" w:eastAsia="Calibri" w:hAnsi="Calibri" w:cs="Calibri"/>
          <w:spacing w:val="4"/>
        </w:rPr>
        <w:t>p</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2"/>
        </w:rPr>
        <w:t xml:space="preserve"> </w:t>
      </w:r>
      <w:r w:rsidRPr="440E8A66">
        <w:rPr>
          <w:rFonts w:ascii="Calibri" w:eastAsia="Calibri" w:hAnsi="Calibri" w:cs="Calibri"/>
        </w:rPr>
        <w:t>un</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ca</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rPr>
        <w:t>s du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G</w:t>
      </w:r>
      <w:r w:rsidRPr="440E8A66">
        <w:rPr>
          <w:rFonts w:ascii="Calibri" w:eastAsia="Calibri" w:hAnsi="Calibri" w:cs="Calibri"/>
          <w:spacing w:val="-1"/>
        </w:rPr>
        <w:t>ea</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e</w:t>
      </w:r>
      <w:r w:rsidRPr="440E8A66">
        <w:rPr>
          <w:rFonts w:ascii="Calibri" w:eastAsia="Calibri" w:hAnsi="Calibri" w:cs="Calibri"/>
        </w:rPr>
        <w:t xml:space="preserve">d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o</w:t>
      </w:r>
      <w:r w:rsidRPr="440E8A66">
        <w:rPr>
          <w:rFonts w:ascii="Calibri" w:eastAsia="Calibri" w:hAnsi="Calibri" w:cs="Calibri"/>
          <w:spacing w:val="4"/>
        </w:rPr>
        <w:t>p</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1"/>
        </w:rPr>
        <w:t>li</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rPr>
        <w:t>If</w:t>
      </w:r>
      <w:r w:rsidRPr="440E8A66">
        <w:rPr>
          <w:rFonts w:ascii="Calibri" w:eastAsia="Calibri" w:hAnsi="Calibri" w:cs="Calibri"/>
          <w:spacing w:val="-1"/>
        </w:rPr>
        <w:t xml:space="preserve"> a</w:t>
      </w:r>
      <w:r w:rsidRPr="440E8A66">
        <w:rPr>
          <w:rFonts w:ascii="Calibri" w:eastAsia="Calibri" w:hAnsi="Calibri" w:cs="Calibri"/>
        </w:rPr>
        <w:t>ny</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f</w:t>
      </w:r>
      <w:r w:rsidRPr="440E8A66">
        <w:rPr>
          <w:rFonts w:ascii="Calibri" w:eastAsia="Calibri" w:hAnsi="Calibri" w:cs="Calibri"/>
        </w:rPr>
        <w:t xml:space="preserve">ound </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1"/>
        </w:rPr>
        <w:t>il</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6"/>
        </w:rPr>
        <w:t xml:space="preserve"> </w:t>
      </w:r>
      <w:r w:rsidRPr="440E8A66">
        <w:rPr>
          <w:rFonts w:ascii="Calibri" w:eastAsia="Calibri" w:hAnsi="Calibri" w:cs="Calibri"/>
          <w:spacing w:val="-1"/>
        </w:rPr>
        <w:t>ca</w:t>
      </w:r>
      <w:r w:rsidRPr="440E8A66">
        <w:rPr>
          <w:rFonts w:ascii="Calibri" w:eastAsia="Calibri" w:hAnsi="Calibri" w:cs="Calibri"/>
        </w:rPr>
        <w:t>p</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rPr>
        <w:t>po</w:t>
      </w:r>
      <w:r w:rsidRPr="440E8A66">
        <w:rPr>
          <w:rFonts w:ascii="Calibri" w:eastAsia="Calibri" w:hAnsi="Calibri" w:cs="Calibri"/>
          <w:spacing w:val="2"/>
        </w:rPr>
        <w:t>ss</w:t>
      </w:r>
      <w:r w:rsidRPr="440E8A66">
        <w:rPr>
          <w:rFonts w:ascii="Calibri" w:eastAsia="Calibri" w:hAnsi="Calibri" w:cs="Calibri"/>
          <w:spacing w:val="-3"/>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spacing w:val="-1"/>
        </w:rPr>
        <w:t>ca</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1"/>
        </w:rPr>
        <w:t>ra</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 xml:space="preserve">be </w:t>
      </w:r>
      <w:r w:rsidRPr="440E8A66">
        <w:rPr>
          <w:rFonts w:ascii="Calibri" w:eastAsia="Calibri" w:hAnsi="Calibri" w:cs="Calibri"/>
          <w:spacing w:val="-1"/>
        </w:rPr>
        <w:t>a</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1"/>
        </w:rPr>
        <w:t>il</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4"/>
        </w:rPr>
        <w:t>d</w:t>
      </w:r>
      <w:r w:rsidRPr="440E8A66">
        <w:rPr>
          <w:rFonts w:ascii="Calibri" w:eastAsia="Calibri" w:hAnsi="Calibri" w:cs="Calibri"/>
          <w:spacing w:val="-1"/>
        </w:rPr>
        <w:t>ea</w:t>
      </w:r>
      <w:r w:rsidRPr="440E8A66">
        <w:rPr>
          <w:rFonts w:ascii="Calibri" w:eastAsia="Calibri" w:hAnsi="Calibri" w:cs="Calibri"/>
        </w:rPr>
        <w:t>l</w:t>
      </w:r>
      <w:r w:rsidRPr="440E8A66">
        <w:rPr>
          <w:rFonts w:ascii="Calibri" w:eastAsia="Calibri" w:hAnsi="Calibri" w:cs="Calibri"/>
          <w:spacing w:val="-1"/>
        </w:rPr>
        <w:t xml:space="preserve"> w</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e</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8"/>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rPr>
        <w:t>ound</w:t>
      </w:r>
      <w:r w:rsidRPr="440E8A66">
        <w:rPr>
          <w:rFonts w:ascii="Calibri" w:eastAsia="Calibri" w:hAnsi="Calibri" w:cs="Calibri"/>
          <w:spacing w:val="2"/>
        </w:rPr>
        <w:t xml:space="preserve"> </w:t>
      </w:r>
      <w:r w:rsidRPr="440E8A66">
        <w:rPr>
          <w:rFonts w:ascii="Calibri" w:eastAsia="Calibri" w:hAnsi="Calibri" w:cs="Calibri"/>
          <w:spacing w:val="-1"/>
        </w:rPr>
        <w:t>w</w:t>
      </w:r>
      <w:r w:rsidRPr="440E8A66">
        <w:rPr>
          <w:rFonts w:ascii="Calibri" w:eastAsia="Calibri" w:hAnsi="Calibri" w:cs="Calibri"/>
        </w:rPr>
        <w:t>h</w:t>
      </w:r>
      <w:r w:rsidRPr="440E8A66">
        <w:rPr>
          <w:rFonts w:ascii="Calibri" w:eastAsia="Calibri" w:hAnsi="Calibri" w:cs="Calibri"/>
          <w:spacing w:val="1"/>
        </w:rPr>
        <w:t>il</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rPr>
        <w:t>unp</w:t>
      </w:r>
      <w:r w:rsidRPr="440E8A66">
        <w:rPr>
          <w:rFonts w:ascii="Calibri" w:eastAsia="Calibri" w:hAnsi="Calibri" w:cs="Calibri"/>
          <w:spacing w:val="-2"/>
        </w:rPr>
        <w:t>a</w:t>
      </w:r>
      <w:r w:rsidRPr="440E8A66">
        <w:rPr>
          <w:rFonts w:ascii="Calibri" w:eastAsia="Calibri" w:hAnsi="Calibri" w:cs="Calibri"/>
          <w:spacing w:val="-1"/>
        </w:rPr>
        <w:t>c</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p>
    <w:p w14:paraId="77D42E3C" w14:textId="2F50AE07" w:rsidR="00D54376" w:rsidRPr="00CD2698" w:rsidRDefault="00D54376" w:rsidP="00CD2698">
      <w:pPr>
        <w:tabs>
          <w:tab w:val="left" w:pos="1220"/>
        </w:tabs>
        <w:spacing w:before="7" w:after="0"/>
        <w:ind w:left="1240" w:right="181" w:hanging="360"/>
        <w:rPr>
          <w:rFonts w:eastAsia="Calibri" w:cs="Calibri"/>
        </w:rPr>
      </w:pPr>
      <w:r w:rsidRPr="440E8A66">
        <w:rPr>
          <w:rFonts w:ascii="Courier New" w:eastAsia="Courier New" w:hAnsi="Courier New" w:cs="Courier New"/>
        </w:rPr>
        <w:t>o</w:t>
      </w:r>
      <w:r w:rsidRPr="00CD2698">
        <w:rPr>
          <w:rFonts w:eastAsia="Courier New" w:cs="Courier New"/>
        </w:rPr>
        <w:tab/>
      </w:r>
      <w:r w:rsidRPr="440E8A66">
        <w:rPr>
          <w:rFonts w:ascii="Calibri" w:eastAsia="Calibri" w:hAnsi="Calibri" w:cs="Calibri"/>
        </w:rPr>
        <w:t>Rod</w:t>
      </w:r>
      <w:r w:rsidRPr="440E8A66">
        <w:rPr>
          <w:rFonts w:ascii="Calibri" w:eastAsia="Calibri" w:hAnsi="Calibri" w:cs="Calibri"/>
          <w:spacing w:val="-2"/>
        </w:rPr>
        <w:t>e</w:t>
      </w:r>
      <w:r w:rsidRPr="440E8A66">
        <w:rPr>
          <w:rFonts w:ascii="Calibri" w:eastAsia="Calibri" w:hAnsi="Calibri" w:cs="Calibri"/>
        </w:rPr>
        <w:t>nt</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rPr>
        <w:t>ps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ar</w:t>
      </w:r>
      <w:r w:rsidRPr="440E8A66">
        <w:rPr>
          <w:rFonts w:ascii="Calibri" w:eastAsia="Calibri" w:hAnsi="Calibri" w:cs="Calibri"/>
        </w:rPr>
        <w:t>ound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003D09BB">
        <w:rPr>
          <w:rFonts w:ascii="Calibri" w:eastAsia="Calibri" w:hAnsi="Calibri" w:cs="Calibri"/>
        </w:rPr>
        <w:t xml:space="preserve">point of entry </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rPr>
        <w:t>du</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6"/>
        </w:rPr>
        <w:t>i</w:t>
      </w:r>
      <w:r w:rsidRPr="440E8A66">
        <w:rPr>
          <w:rFonts w:ascii="Calibri" w:eastAsia="Calibri" w:hAnsi="Calibri" w:cs="Calibri"/>
        </w:rPr>
        <w:t>on 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4"/>
        </w:rPr>
        <w:t xml:space="preserve"> </w:t>
      </w:r>
      <w:r w:rsidRPr="440E8A66">
        <w:rPr>
          <w:rFonts w:ascii="Calibri" w:eastAsia="Calibri" w:hAnsi="Calibri" w:cs="Calibri"/>
          <w:spacing w:val="1"/>
        </w:rPr>
        <w:t>vi</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p>
    <w:p w14:paraId="77D42E3D" w14:textId="77777777" w:rsidR="00D54376" w:rsidRPr="00CD2698" w:rsidRDefault="00D54376" w:rsidP="00CD2698">
      <w:pPr>
        <w:tabs>
          <w:tab w:val="left" w:pos="1220"/>
        </w:tabs>
        <w:spacing w:after="0"/>
        <w:ind w:left="1240" w:right="635" w:hanging="360"/>
        <w:rPr>
          <w:rFonts w:eastAsia="Calibri" w:cs="Calibri"/>
        </w:rPr>
      </w:pPr>
      <w:r w:rsidRPr="440E8A66">
        <w:rPr>
          <w:rFonts w:ascii="Courier New" w:eastAsia="Courier New" w:hAnsi="Courier New" w:cs="Courier New"/>
          <w:position w:val="2"/>
        </w:rPr>
        <w:t>o</w:t>
      </w:r>
      <w:r w:rsidRPr="00CD2698">
        <w:rPr>
          <w:rFonts w:eastAsia="Courier New" w:cs="Courier New"/>
          <w:position w:val="2"/>
        </w:rPr>
        <w:tab/>
      </w:r>
      <w:r w:rsidRPr="440E8A66">
        <w:rPr>
          <w:rFonts w:ascii="Calibri" w:eastAsia="Calibri" w:hAnsi="Calibri" w:cs="Calibri"/>
        </w:rPr>
        <w:t>W</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ca</w:t>
      </w:r>
      <w:r w:rsidRPr="440E8A66">
        <w:rPr>
          <w:rFonts w:ascii="Calibri" w:eastAsia="Calibri" w:hAnsi="Calibri" w:cs="Calibri"/>
        </w:rPr>
        <w:t xml:space="preserve">mp </w:t>
      </w:r>
      <w:r w:rsidRPr="440E8A66">
        <w:rPr>
          <w:rFonts w:ascii="Calibri" w:eastAsia="Calibri" w:hAnsi="Calibri" w:cs="Calibri"/>
          <w:spacing w:val="1"/>
        </w:rPr>
        <w:t>i</w:t>
      </w:r>
      <w:r w:rsidRPr="440E8A66">
        <w:rPr>
          <w:rFonts w:ascii="Calibri" w:eastAsia="Calibri" w:hAnsi="Calibri" w:cs="Calibri"/>
        </w:rPr>
        <w:t>s v</w:t>
      </w:r>
      <w:r w:rsidRPr="440E8A66">
        <w:rPr>
          <w:rFonts w:ascii="Calibri" w:eastAsia="Calibri" w:hAnsi="Calibri" w:cs="Calibri"/>
          <w:spacing w:val="-1"/>
        </w:rPr>
        <w:t>er</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mpo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nt</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re</w:t>
      </w:r>
      <w:r w:rsidRPr="440E8A66">
        <w:rPr>
          <w:rFonts w:ascii="Calibri" w:eastAsia="Calibri" w:hAnsi="Calibri" w:cs="Calibri"/>
        </w:rPr>
        <w:t>du</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ce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 xml:space="preserve">of </w:t>
      </w:r>
      <w:r w:rsidRPr="440E8A66">
        <w:rPr>
          <w:rFonts w:ascii="Calibri" w:eastAsia="Calibri" w:hAnsi="Calibri" w:cs="Calibri"/>
          <w:spacing w:val="-1"/>
        </w:rPr>
        <w:t>r</w:t>
      </w:r>
      <w:r w:rsidRPr="440E8A66">
        <w:rPr>
          <w:rFonts w:ascii="Calibri" w:eastAsia="Calibri" w:hAnsi="Calibri" w:cs="Calibri"/>
        </w:rPr>
        <w:t>od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er</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b</w:t>
      </w:r>
      <w:r w:rsidRPr="440E8A66">
        <w:rPr>
          <w:rFonts w:ascii="Calibri" w:eastAsia="Calibri" w:hAnsi="Calibri" w:cs="Calibri"/>
          <w:spacing w:val="3"/>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nt</w:t>
      </w:r>
      <w:r w:rsidRPr="440E8A66">
        <w:rPr>
          <w:rFonts w:ascii="Calibri" w:eastAsia="Calibri" w:hAnsi="Calibri" w:cs="Calibri"/>
          <w:spacing w:val="-4"/>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e</w:t>
      </w:r>
      <w:r w:rsidRPr="440E8A66">
        <w:rPr>
          <w:rFonts w:ascii="Calibri" w:eastAsia="Calibri" w:hAnsi="Calibri" w:cs="Calibri"/>
          <w:spacing w:val="6"/>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lastRenderedPageBreak/>
        <w:t>arr</w:t>
      </w:r>
      <w:r w:rsidRPr="440E8A66">
        <w:rPr>
          <w:rFonts w:ascii="Calibri" w:eastAsia="Calibri" w:hAnsi="Calibri" w:cs="Calibri"/>
          <w:spacing w:val="1"/>
        </w:rPr>
        <w:t>i</w:t>
      </w:r>
      <w:r w:rsidRPr="440E8A66">
        <w:rPr>
          <w:rFonts w:ascii="Calibri" w:eastAsia="Calibri" w:hAnsi="Calibri" w:cs="Calibri"/>
        </w:rPr>
        <w:t xml:space="preserve">ve </w:t>
      </w:r>
      <w:r w:rsidRPr="440E8A66">
        <w:rPr>
          <w:rFonts w:ascii="Calibri" w:eastAsia="Calibri" w:hAnsi="Calibri" w:cs="Calibri"/>
          <w:spacing w:val="-1"/>
        </w:rPr>
        <w:t>acc</w:t>
      </w:r>
      <w:r w:rsidRPr="440E8A66">
        <w:rPr>
          <w:rFonts w:ascii="Calibri" w:eastAsia="Calibri" w:hAnsi="Calibri" w:cs="Calibri"/>
          <w:spacing w:val="1"/>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T</w:t>
      </w:r>
      <w:r w:rsidRPr="440E8A66">
        <w:rPr>
          <w:rFonts w:ascii="Calibri" w:eastAsia="Calibri" w:hAnsi="Calibri" w:cs="Calibri"/>
          <w:spacing w:val="-1"/>
        </w:rPr>
        <w:t>a</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u</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spacing w:val="4"/>
        </w:rPr>
        <w:t>g</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6"/>
        </w:rPr>
        <w:t xml:space="preserve"> </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spacing w:val="2"/>
        </w:rPr>
        <w:t>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c</w:t>
      </w:r>
      <w:r w:rsidRPr="440E8A66">
        <w:rPr>
          <w:rFonts w:ascii="Calibri" w:eastAsia="Calibri" w:hAnsi="Calibri" w:cs="Calibri"/>
        </w:rPr>
        <w:t>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s p</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1"/>
        </w:rPr>
        <w:t>a</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4"/>
        </w:rPr>
        <w:t>m</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ili</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c</w:t>
      </w:r>
      <w:r w:rsidRPr="440E8A66">
        <w:rPr>
          <w:rFonts w:ascii="Calibri" w:eastAsia="Calibri" w:hAnsi="Calibri" w:cs="Calibri"/>
        </w:rPr>
        <w:t>ou</w:t>
      </w:r>
      <w:r w:rsidRPr="440E8A66">
        <w:rPr>
          <w:rFonts w:ascii="Calibri" w:eastAsia="Calibri" w:hAnsi="Calibri" w:cs="Calibri"/>
          <w:spacing w:val="-1"/>
        </w:rPr>
        <w:t>ra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rPr>
        <w:t>d.</w:t>
      </w:r>
    </w:p>
    <w:p w14:paraId="77D42E3E" w14:textId="77777777" w:rsidR="00D54376" w:rsidRPr="00CD2698" w:rsidRDefault="00D54376" w:rsidP="00D54376">
      <w:pPr>
        <w:spacing w:before="9" w:after="0" w:line="260" w:lineRule="exact"/>
      </w:pPr>
    </w:p>
    <w:p w14:paraId="77D42E3F" w14:textId="77777777" w:rsidR="00D54376" w:rsidRPr="00CD2698" w:rsidRDefault="00D54376" w:rsidP="00D54376">
      <w:pPr>
        <w:spacing w:after="0" w:line="240" w:lineRule="auto"/>
        <w:ind w:left="160" w:right="-20"/>
        <w:rPr>
          <w:rFonts w:eastAsia="Calibri" w:cs="Calibri"/>
        </w:rPr>
      </w:pPr>
      <w:r w:rsidRPr="440E8A66">
        <w:rPr>
          <w:rFonts w:ascii="Calibri" w:eastAsia="Calibri" w:hAnsi="Calibri" w:cs="Calibri"/>
          <w:b/>
          <w:bCs/>
        </w:rPr>
        <w:t>P</w:t>
      </w:r>
      <w:r w:rsidRPr="440E8A66">
        <w:rPr>
          <w:rFonts w:ascii="Calibri" w:eastAsia="Calibri" w:hAnsi="Calibri" w:cs="Calibri"/>
          <w:b/>
          <w:bCs/>
          <w:spacing w:val="-1"/>
        </w:rPr>
        <w:t>ro</w:t>
      </w:r>
      <w:r w:rsidRPr="440E8A66">
        <w:rPr>
          <w:rFonts w:ascii="Calibri" w:eastAsia="Calibri" w:hAnsi="Calibri" w:cs="Calibri"/>
          <w:b/>
          <w:bCs/>
          <w:spacing w:val="1"/>
        </w:rPr>
        <w:t>t</w:t>
      </w:r>
      <w:r w:rsidRPr="440E8A66">
        <w:rPr>
          <w:rFonts w:ascii="Calibri" w:eastAsia="Calibri" w:hAnsi="Calibri" w:cs="Calibri"/>
          <w:b/>
          <w:bCs/>
          <w:spacing w:val="-1"/>
        </w:rPr>
        <w:t>o</w:t>
      </w:r>
      <w:r w:rsidRPr="440E8A66">
        <w:rPr>
          <w:rFonts w:ascii="Calibri" w:eastAsia="Calibri" w:hAnsi="Calibri" w:cs="Calibri"/>
          <w:b/>
          <w:bCs/>
        </w:rPr>
        <w:t>c</w:t>
      </w:r>
      <w:r w:rsidRPr="440E8A66">
        <w:rPr>
          <w:rFonts w:ascii="Calibri" w:eastAsia="Calibri" w:hAnsi="Calibri" w:cs="Calibri"/>
          <w:b/>
          <w:bCs/>
          <w:spacing w:val="-1"/>
        </w:rPr>
        <w:t>o</w:t>
      </w:r>
      <w:r w:rsidRPr="440E8A66">
        <w:rPr>
          <w:rFonts w:ascii="Calibri" w:eastAsia="Calibri" w:hAnsi="Calibri" w:cs="Calibri"/>
          <w:b/>
          <w:bCs/>
          <w:spacing w:val="1"/>
        </w:rPr>
        <w:t>l</w:t>
      </w:r>
      <w:r w:rsidRPr="440E8A66">
        <w:rPr>
          <w:rFonts w:ascii="Calibri" w:eastAsia="Calibri" w:hAnsi="Calibri" w:cs="Calibri"/>
          <w:b/>
          <w:bCs/>
        </w:rPr>
        <w:t>s</w:t>
      </w:r>
      <w:r w:rsidRPr="440E8A66">
        <w:rPr>
          <w:rFonts w:ascii="Calibri" w:eastAsia="Calibri" w:hAnsi="Calibri" w:cs="Calibri"/>
          <w:b/>
          <w:bCs/>
          <w:spacing w:val="-4"/>
        </w:rPr>
        <w:t xml:space="preserve"> </w:t>
      </w:r>
      <w:r w:rsidRPr="440E8A66">
        <w:rPr>
          <w:rFonts w:ascii="Calibri" w:eastAsia="Calibri" w:hAnsi="Calibri" w:cs="Calibri"/>
          <w:b/>
          <w:bCs/>
        </w:rPr>
        <w:t>f</w:t>
      </w:r>
      <w:r w:rsidRPr="440E8A66">
        <w:rPr>
          <w:rFonts w:ascii="Calibri" w:eastAsia="Calibri" w:hAnsi="Calibri" w:cs="Calibri"/>
          <w:b/>
          <w:bCs/>
          <w:spacing w:val="-1"/>
        </w:rPr>
        <w:t>o</w:t>
      </w:r>
      <w:r w:rsidRPr="440E8A66">
        <w:rPr>
          <w:rFonts w:ascii="Calibri" w:eastAsia="Calibri" w:hAnsi="Calibri" w:cs="Calibri"/>
          <w:b/>
          <w:bCs/>
        </w:rPr>
        <w:t>r</w:t>
      </w:r>
      <w:r w:rsidRPr="440E8A66">
        <w:rPr>
          <w:rFonts w:ascii="Calibri" w:eastAsia="Calibri" w:hAnsi="Calibri" w:cs="Calibri"/>
          <w:b/>
          <w:bCs/>
          <w:spacing w:val="-1"/>
        </w:rPr>
        <w:t xml:space="preserve"> </w:t>
      </w:r>
      <w:r w:rsidRPr="440E8A66">
        <w:rPr>
          <w:rFonts w:ascii="Calibri" w:eastAsia="Calibri" w:hAnsi="Calibri" w:cs="Calibri"/>
          <w:b/>
          <w:bCs/>
          <w:spacing w:val="-2"/>
        </w:rPr>
        <w:t>W</w:t>
      </w:r>
      <w:r w:rsidRPr="440E8A66">
        <w:rPr>
          <w:rFonts w:ascii="Calibri" w:eastAsia="Calibri" w:hAnsi="Calibri" w:cs="Calibri"/>
          <w:b/>
          <w:bCs/>
          <w:spacing w:val="2"/>
        </w:rPr>
        <w:t>a</w:t>
      </w:r>
      <w:r w:rsidRPr="440E8A66">
        <w:rPr>
          <w:rFonts w:ascii="Calibri" w:eastAsia="Calibri" w:hAnsi="Calibri" w:cs="Calibri"/>
          <w:b/>
          <w:bCs/>
        </w:rPr>
        <w:t>s</w:t>
      </w:r>
      <w:r w:rsidRPr="440E8A66">
        <w:rPr>
          <w:rFonts w:ascii="Calibri" w:eastAsia="Calibri" w:hAnsi="Calibri" w:cs="Calibri"/>
          <w:b/>
          <w:bCs/>
          <w:spacing w:val="1"/>
        </w:rPr>
        <w:t>t</w:t>
      </w:r>
      <w:r w:rsidRPr="440E8A66">
        <w:rPr>
          <w:rFonts w:ascii="Calibri" w:eastAsia="Calibri" w:hAnsi="Calibri" w:cs="Calibri"/>
          <w:b/>
          <w:bCs/>
        </w:rPr>
        <w:t>e</w:t>
      </w:r>
      <w:r w:rsidRPr="440E8A66">
        <w:rPr>
          <w:rFonts w:ascii="Calibri" w:eastAsia="Calibri" w:hAnsi="Calibri" w:cs="Calibri"/>
          <w:b/>
          <w:bCs/>
          <w:spacing w:val="-2"/>
        </w:rPr>
        <w:t xml:space="preserve"> </w:t>
      </w:r>
      <w:r w:rsidRPr="440E8A66">
        <w:rPr>
          <w:rFonts w:ascii="Calibri" w:eastAsia="Calibri" w:hAnsi="Calibri" w:cs="Calibri"/>
          <w:b/>
          <w:bCs/>
          <w:spacing w:val="1"/>
        </w:rPr>
        <w:t>Di</w:t>
      </w:r>
      <w:r w:rsidRPr="440E8A66">
        <w:rPr>
          <w:rFonts w:ascii="Calibri" w:eastAsia="Calibri" w:hAnsi="Calibri" w:cs="Calibri"/>
          <w:b/>
          <w:bCs/>
        </w:rPr>
        <w:t>s</w:t>
      </w:r>
      <w:r w:rsidRPr="440E8A66">
        <w:rPr>
          <w:rFonts w:ascii="Calibri" w:eastAsia="Calibri" w:hAnsi="Calibri" w:cs="Calibri"/>
          <w:b/>
          <w:bCs/>
          <w:spacing w:val="-1"/>
        </w:rPr>
        <w:t>po</w:t>
      </w:r>
      <w:r w:rsidRPr="440E8A66">
        <w:rPr>
          <w:rFonts w:ascii="Calibri" w:eastAsia="Calibri" w:hAnsi="Calibri" w:cs="Calibri"/>
          <w:b/>
          <w:bCs/>
        </w:rPr>
        <w:t>s</w:t>
      </w:r>
      <w:r w:rsidRPr="440E8A66">
        <w:rPr>
          <w:rFonts w:ascii="Calibri" w:eastAsia="Calibri" w:hAnsi="Calibri" w:cs="Calibri"/>
          <w:b/>
          <w:bCs/>
          <w:spacing w:val="2"/>
        </w:rPr>
        <w:t>a</w:t>
      </w:r>
      <w:r w:rsidRPr="440E8A66">
        <w:rPr>
          <w:rFonts w:ascii="Calibri" w:eastAsia="Calibri" w:hAnsi="Calibri" w:cs="Calibri"/>
          <w:b/>
          <w:bCs/>
        </w:rPr>
        <w:t>l</w:t>
      </w:r>
      <w:r w:rsidRPr="440E8A66">
        <w:rPr>
          <w:rFonts w:ascii="Calibri" w:eastAsia="Calibri" w:hAnsi="Calibri" w:cs="Calibri"/>
          <w:b/>
          <w:bCs/>
          <w:spacing w:val="-4"/>
        </w:rPr>
        <w:t xml:space="preserve"> </w:t>
      </w:r>
      <w:r w:rsidRPr="440E8A66">
        <w:rPr>
          <w:rFonts w:ascii="Calibri" w:eastAsia="Calibri" w:hAnsi="Calibri" w:cs="Calibri"/>
          <w:b/>
          <w:bCs/>
          <w:spacing w:val="-1"/>
        </w:rPr>
        <w:t>o</w:t>
      </w:r>
      <w:r w:rsidRPr="440E8A66">
        <w:rPr>
          <w:rFonts w:ascii="Calibri" w:eastAsia="Calibri" w:hAnsi="Calibri" w:cs="Calibri"/>
          <w:b/>
          <w:bCs/>
        </w:rPr>
        <w:t>n</w:t>
      </w:r>
      <w:r w:rsidRPr="440E8A66">
        <w:rPr>
          <w:rFonts w:ascii="Calibri" w:eastAsia="Calibri" w:hAnsi="Calibri" w:cs="Calibri"/>
          <w:b/>
          <w:bCs/>
          <w:spacing w:val="-6"/>
        </w:rPr>
        <w:t xml:space="preserve"> </w:t>
      </w:r>
      <w:r w:rsidRPr="440E8A66">
        <w:rPr>
          <w:rFonts w:ascii="Calibri" w:eastAsia="Calibri" w:hAnsi="Calibri" w:cs="Calibri"/>
          <w:b/>
          <w:bCs/>
          <w:spacing w:val="1"/>
        </w:rPr>
        <w:t>D</w:t>
      </w:r>
      <w:r w:rsidRPr="440E8A66">
        <w:rPr>
          <w:rFonts w:ascii="Calibri" w:eastAsia="Calibri" w:hAnsi="Calibri" w:cs="Calibri"/>
          <w:b/>
          <w:bCs/>
          <w:spacing w:val="-1"/>
        </w:rPr>
        <w:t>e</w:t>
      </w:r>
      <w:r w:rsidRPr="440E8A66">
        <w:rPr>
          <w:rFonts w:ascii="Calibri" w:eastAsia="Calibri" w:hAnsi="Calibri" w:cs="Calibri"/>
          <w:b/>
          <w:bCs/>
        </w:rPr>
        <w:t>s</w:t>
      </w:r>
      <w:r w:rsidRPr="440E8A66">
        <w:rPr>
          <w:rFonts w:ascii="Calibri" w:eastAsia="Calibri" w:hAnsi="Calibri" w:cs="Calibri"/>
          <w:b/>
          <w:bCs/>
          <w:spacing w:val="-1"/>
        </w:rPr>
        <w:t>e</w:t>
      </w:r>
      <w:r w:rsidRPr="440E8A66">
        <w:rPr>
          <w:rFonts w:ascii="Calibri" w:eastAsia="Calibri" w:hAnsi="Calibri" w:cs="Calibri"/>
          <w:b/>
          <w:bCs/>
        </w:rPr>
        <w:t>c</w:t>
      </w:r>
      <w:r w:rsidRPr="440E8A66">
        <w:rPr>
          <w:rFonts w:ascii="Calibri" w:eastAsia="Calibri" w:hAnsi="Calibri" w:cs="Calibri"/>
          <w:b/>
          <w:bCs/>
          <w:spacing w:val="-1"/>
        </w:rPr>
        <w:t>he</w:t>
      </w:r>
      <w:r w:rsidRPr="440E8A66">
        <w:rPr>
          <w:rFonts w:ascii="Calibri" w:eastAsia="Calibri" w:hAnsi="Calibri" w:cs="Calibri"/>
          <w:b/>
          <w:bCs/>
        </w:rPr>
        <w:t>o</w:t>
      </w:r>
      <w:r w:rsidRPr="440E8A66">
        <w:rPr>
          <w:rFonts w:ascii="Calibri" w:eastAsia="Calibri" w:hAnsi="Calibri" w:cs="Calibri"/>
          <w:b/>
          <w:bCs/>
          <w:spacing w:val="-1"/>
        </w:rPr>
        <w:t xml:space="preserve"> </w:t>
      </w:r>
      <w:r w:rsidRPr="440E8A66">
        <w:rPr>
          <w:rFonts w:ascii="Calibri" w:eastAsia="Calibri" w:hAnsi="Calibri" w:cs="Calibri"/>
          <w:b/>
          <w:bCs/>
        </w:rPr>
        <w:t>Is</w:t>
      </w:r>
      <w:r w:rsidRPr="440E8A66">
        <w:rPr>
          <w:rFonts w:ascii="Calibri" w:eastAsia="Calibri" w:hAnsi="Calibri" w:cs="Calibri"/>
          <w:b/>
          <w:bCs/>
          <w:spacing w:val="1"/>
        </w:rPr>
        <w:t>l</w:t>
      </w:r>
      <w:r w:rsidRPr="440E8A66">
        <w:rPr>
          <w:rFonts w:ascii="Calibri" w:eastAsia="Calibri" w:hAnsi="Calibri" w:cs="Calibri"/>
          <w:b/>
          <w:bCs/>
          <w:spacing w:val="2"/>
        </w:rPr>
        <w:t>a</w:t>
      </w:r>
      <w:r w:rsidRPr="440E8A66">
        <w:rPr>
          <w:rFonts w:ascii="Calibri" w:eastAsia="Calibri" w:hAnsi="Calibri" w:cs="Calibri"/>
          <w:b/>
          <w:bCs/>
          <w:spacing w:val="-1"/>
        </w:rPr>
        <w:t>n</w:t>
      </w:r>
      <w:r w:rsidRPr="440E8A66">
        <w:rPr>
          <w:rFonts w:ascii="Calibri" w:eastAsia="Calibri" w:hAnsi="Calibri" w:cs="Calibri"/>
          <w:b/>
          <w:bCs/>
        </w:rPr>
        <w:t>d</w:t>
      </w:r>
    </w:p>
    <w:p w14:paraId="77D42E40" w14:textId="77777777" w:rsidR="00D54376" w:rsidRPr="00CD2698" w:rsidRDefault="00D54376" w:rsidP="00D54376">
      <w:pPr>
        <w:spacing w:before="7" w:after="0" w:line="110" w:lineRule="exact"/>
      </w:pPr>
    </w:p>
    <w:p w14:paraId="77D42E41" w14:textId="77777777" w:rsidR="00D54376" w:rsidRPr="00CD2698" w:rsidRDefault="00D54376" w:rsidP="006501D8">
      <w:pPr>
        <w:spacing w:after="0"/>
        <w:ind w:left="160" w:right="427"/>
        <w:rPr>
          <w:rFonts w:eastAsia="Calibri" w:cs="Calibri"/>
        </w:rPr>
      </w:pPr>
      <w:r w:rsidRPr="440E8A66">
        <w:rPr>
          <w:rFonts w:ascii="Calibri" w:eastAsia="Calibri" w:hAnsi="Calibri" w:cs="Calibri"/>
        </w:rPr>
        <w:t>If</w:t>
      </w:r>
      <w:r w:rsidRPr="440E8A66">
        <w:rPr>
          <w:rFonts w:ascii="Calibri" w:eastAsia="Calibri" w:hAnsi="Calibri" w:cs="Calibri"/>
          <w:spacing w:val="-1"/>
        </w:rPr>
        <w:t xml:space="preserve"> </w:t>
      </w:r>
      <w:r w:rsidRPr="440E8A66">
        <w:rPr>
          <w:rFonts w:ascii="Calibri" w:eastAsia="Calibri" w:hAnsi="Calibri" w:cs="Calibri"/>
        </w:rPr>
        <w:t>a</w:t>
      </w:r>
      <w:r w:rsidRPr="440E8A66">
        <w:rPr>
          <w:rFonts w:ascii="Calibri" w:eastAsia="Calibri" w:hAnsi="Calibri" w:cs="Calibri"/>
          <w:spacing w:val="-3"/>
        </w:rPr>
        <w:t xml:space="preserve"> </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rPr>
        <w:t>mou</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3"/>
        </w:rPr>
        <w:t>a</w:t>
      </w:r>
      <w:r w:rsidRPr="440E8A66">
        <w:rPr>
          <w:rFonts w:ascii="Calibri" w:eastAsia="Calibri" w:hAnsi="Calibri" w:cs="Calibri"/>
          <w:spacing w:val="-1"/>
        </w:rPr>
        <w:t>cc</w:t>
      </w:r>
      <w:r w:rsidRPr="440E8A66">
        <w:rPr>
          <w:rFonts w:ascii="Calibri" w:eastAsia="Calibri" w:hAnsi="Calibri" w:cs="Calibri"/>
          <w:spacing w:val="1"/>
        </w:rPr>
        <w:t>i</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spacing w:val="-1"/>
        </w:rPr>
        <w:t>r</w:t>
      </w:r>
      <w:r w:rsidRPr="440E8A66">
        <w:rPr>
          <w:rFonts w:ascii="Calibri" w:eastAsia="Calibri" w:hAnsi="Calibri" w:cs="Calibri"/>
          <w:spacing w:val="1"/>
        </w:rPr>
        <w:t>iv</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3"/>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rPr>
        <w:t>hum</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ou</w:t>
      </w:r>
      <w:r w:rsidRPr="440E8A66">
        <w:rPr>
          <w:rFonts w:ascii="Calibri" w:eastAsia="Calibri" w:hAnsi="Calibri" w:cs="Calibri"/>
          <w:spacing w:val="-1"/>
        </w:rPr>
        <w:t>rce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s g</w:t>
      </w:r>
      <w:r w:rsidRPr="440E8A66">
        <w:rPr>
          <w:rFonts w:ascii="Calibri" w:eastAsia="Calibri" w:hAnsi="Calibri" w:cs="Calibri"/>
          <w:spacing w:val="-1"/>
        </w:rPr>
        <w:t>ar</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spacing w:val="4"/>
        </w:rPr>
        <w:t>g</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cra</w:t>
      </w:r>
      <w:r w:rsidRPr="440E8A66">
        <w:rPr>
          <w:rFonts w:ascii="Calibri" w:eastAsia="Calibri" w:hAnsi="Calibri" w:cs="Calibri"/>
        </w:rPr>
        <w:t>p</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te</w:t>
      </w:r>
      <w:r w:rsidRPr="440E8A66">
        <w:rPr>
          <w:rFonts w:ascii="Calibri" w:eastAsia="Calibri" w:hAnsi="Calibri" w:cs="Calibri"/>
        </w:rPr>
        <w:t>ms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cr</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c</w:t>
      </w:r>
      <w:r w:rsidRPr="440E8A66">
        <w:rPr>
          <w:rFonts w:ascii="Calibri" w:eastAsia="Calibri" w:hAnsi="Calibri" w:cs="Calibri"/>
          <w:spacing w:val="4"/>
        </w:rPr>
        <w:t>h</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om</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b</w:t>
      </w:r>
      <w:r w:rsidRPr="440E8A66">
        <w:rPr>
          <w:rFonts w:ascii="Calibri" w:eastAsia="Calibri" w:hAnsi="Calibri" w:cs="Calibri"/>
          <w:spacing w:val="1"/>
        </w:rPr>
        <w:t>li</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 xml:space="preserve">In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rPr>
        <w:t>non</w:t>
      </w:r>
      <w:r w:rsidRPr="440E8A66">
        <w:rPr>
          <w:rFonts w:ascii="Calibri" w:eastAsia="Calibri" w:hAnsi="Calibri" w:cs="Calibri"/>
          <w:spacing w:val="1"/>
        </w:rPr>
        <w:t>-</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u</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s p</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1"/>
        </w:rPr>
        <w:t>a</w:t>
      </w:r>
      <w:r w:rsidRPr="440E8A66">
        <w:rPr>
          <w:rFonts w:ascii="Calibri" w:eastAsia="Calibri" w:hAnsi="Calibri" w:cs="Calibri"/>
        </w:rPr>
        <w:t xml:space="preserve">, </w:t>
      </w:r>
      <w:r w:rsidRPr="440E8A66">
        <w:rPr>
          <w:rFonts w:ascii="Calibri" w:eastAsia="Calibri" w:hAnsi="Calibri" w:cs="Calibri"/>
          <w:spacing w:val="-1"/>
        </w:rPr>
        <w:t>a</w:t>
      </w:r>
      <w:r w:rsidRPr="440E8A66">
        <w:rPr>
          <w:rFonts w:ascii="Calibri" w:eastAsia="Calibri" w:hAnsi="Calibri" w:cs="Calibri"/>
          <w:spacing w:val="4"/>
        </w:rPr>
        <w:t>n</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1"/>
        </w:rPr>
        <w:t xml:space="preserve"> a</w:t>
      </w:r>
      <w:r w:rsidRPr="440E8A66">
        <w:rPr>
          <w:rFonts w:ascii="Calibri" w:eastAsia="Calibri" w:hAnsi="Calibri" w:cs="Calibri"/>
        </w:rPr>
        <w:t xml:space="preserve">s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u</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fli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1"/>
        </w:rPr>
        <w:t xml:space="preserve"> 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3"/>
        </w:rPr>
        <w:t>w</w:t>
      </w:r>
      <w:r w:rsidRPr="440E8A66">
        <w:rPr>
          <w:rFonts w:ascii="Calibri" w:eastAsia="Calibri" w:hAnsi="Calibri" w:cs="Calibri"/>
          <w:spacing w:val="-1"/>
        </w:rPr>
        <w:t>ee</w:t>
      </w:r>
      <w:r w:rsidRPr="440E8A66">
        <w:rPr>
          <w:rFonts w:ascii="Calibri" w:eastAsia="Calibri" w:hAnsi="Calibri" w:cs="Calibri"/>
        </w:rPr>
        <w:t>v</w:t>
      </w:r>
      <w:r w:rsidRPr="440E8A66">
        <w:rPr>
          <w:rFonts w:ascii="Calibri" w:eastAsia="Calibri" w:hAnsi="Calibri" w:cs="Calibri"/>
          <w:spacing w:val="2"/>
        </w:rPr>
        <w:t>i</w:t>
      </w:r>
      <w:r w:rsidRPr="440E8A66">
        <w:rPr>
          <w:rFonts w:ascii="Calibri" w:eastAsia="Calibri" w:hAnsi="Calibri" w:cs="Calibri"/>
          <w:spacing w:val="1"/>
        </w:rPr>
        <w:t>l</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c</w:t>
      </w:r>
      <w:r w:rsidRPr="440E8A66">
        <w:rPr>
          <w:rFonts w:ascii="Calibri" w:eastAsia="Calibri" w:hAnsi="Calibri" w:cs="Calibri"/>
        </w:rPr>
        <w:t>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 xml:space="preserve">be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ce</w:t>
      </w:r>
      <w:r w:rsidRPr="440E8A66">
        <w:rPr>
          <w:rFonts w:ascii="Calibri" w:eastAsia="Calibri" w:hAnsi="Calibri" w:cs="Calibri"/>
        </w:rPr>
        <w:t>d.</w:t>
      </w:r>
      <w:r w:rsidRPr="440E8A66">
        <w:rPr>
          <w:rFonts w:ascii="Calibri" w:eastAsia="Calibri" w:hAnsi="Calibri" w:cs="Calibri"/>
          <w:spacing w:val="-3"/>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1"/>
        </w:rPr>
        <w:t xml:space="preserve"> rea</w:t>
      </w:r>
      <w:r w:rsidRPr="440E8A66">
        <w:rPr>
          <w:rFonts w:ascii="Calibri" w:eastAsia="Calibri" w:hAnsi="Calibri" w:cs="Calibri"/>
          <w:spacing w:val="2"/>
        </w:rPr>
        <w:t>s</w:t>
      </w:r>
      <w:r w:rsidRPr="440E8A66">
        <w:rPr>
          <w:rFonts w:ascii="Calibri" w:eastAsia="Calibri" w:hAnsi="Calibri" w:cs="Calibri"/>
        </w:rPr>
        <w:t>on,</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3"/>
        </w:rPr>
        <w:t>w</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spacing w:val="4"/>
        </w:rPr>
        <w:t>n</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c</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mu</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1"/>
        </w:rPr>
        <w:t xml:space="preserve"> </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g</w:t>
      </w:r>
      <w:r w:rsidRPr="440E8A66">
        <w:rPr>
          <w:rFonts w:ascii="Calibri" w:eastAsia="Calibri" w:hAnsi="Calibri" w:cs="Calibri"/>
          <w:spacing w:val="-1"/>
        </w:rPr>
        <w:t>ar</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spacing w:val="4"/>
        </w:rPr>
        <w:t>g</w:t>
      </w:r>
      <w:r w:rsidRPr="440E8A66">
        <w:rPr>
          <w:rFonts w:ascii="Calibri" w:eastAsia="Calibri" w:hAnsi="Calibri" w:cs="Calibri"/>
        </w:rPr>
        <w:t>e</w:t>
      </w:r>
      <w:r w:rsidRPr="440E8A66">
        <w:rPr>
          <w:rFonts w:ascii="Calibri" w:eastAsia="Calibri" w:hAnsi="Calibri" w:cs="Calibri"/>
          <w:spacing w:val="-8"/>
        </w:rPr>
        <w:t xml:space="preserve"> </w:t>
      </w:r>
      <w:r w:rsidRPr="440E8A66">
        <w:rPr>
          <w:rFonts w:ascii="Calibri" w:eastAsia="Calibri" w:hAnsi="Calibri" w:cs="Calibri"/>
        </w:rPr>
        <w:t>b</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re</w:t>
      </w:r>
      <w:r w:rsidRPr="440E8A66">
        <w:rPr>
          <w:rFonts w:ascii="Calibri" w:eastAsia="Calibri" w:hAnsi="Calibri" w:cs="Calibri"/>
        </w:rPr>
        <w:t>mo</w:t>
      </w:r>
      <w:r w:rsidRPr="440E8A66">
        <w:rPr>
          <w:rFonts w:ascii="Calibri" w:eastAsia="Calibri" w:hAnsi="Calibri" w:cs="Calibri"/>
          <w:spacing w:val="5"/>
        </w:rPr>
        <w:t>v</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ca</w:t>
      </w:r>
      <w:r w:rsidRPr="440E8A66">
        <w:rPr>
          <w:rFonts w:ascii="Calibri" w:eastAsia="Calibri" w:hAnsi="Calibri" w:cs="Calibri"/>
        </w:rPr>
        <w:t>mp</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spacing w:val="-1"/>
        </w:rPr>
        <w:t>area</w:t>
      </w:r>
      <w:r w:rsidRPr="440E8A66">
        <w:rPr>
          <w:rFonts w:ascii="Calibri" w:eastAsia="Calibri" w:hAnsi="Calibri" w:cs="Calibri"/>
        </w:rPr>
        <w:t>,</w:t>
      </w:r>
      <w:r w:rsidRPr="440E8A66">
        <w:rPr>
          <w:rFonts w:ascii="Calibri" w:eastAsia="Calibri" w:hAnsi="Calibri" w:cs="Calibri"/>
          <w:spacing w:val="1"/>
        </w:rPr>
        <w:t xml:space="preserve"> </w:t>
      </w:r>
      <w:r w:rsidRPr="440E8A66">
        <w:rPr>
          <w:rFonts w:ascii="Calibri" w:eastAsia="Calibri" w:hAnsi="Calibri" w:cs="Calibri"/>
        </w:rPr>
        <w:t>mu</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6"/>
        </w:rPr>
        <w:t xml:space="preserve"> </w:t>
      </w:r>
      <w:r w:rsidRPr="440E8A66">
        <w:rPr>
          <w:rFonts w:ascii="Calibri" w:eastAsia="Calibri" w:hAnsi="Calibri" w:cs="Calibri"/>
        </w:rPr>
        <w:t>be k</w:t>
      </w:r>
      <w:r w:rsidRPr="440E8A66">
        <w:rPr>
          <w:rFonts w:ascii="Calibri" w:eastAsia="Calibri" w:hAnsi="Calibri" w:cs="Calibri"/>
          <w:spacing w:val="-1"/>
        </w:rPr>
        <w:t>e</w:t>
      </w:r>
      <w:r w:rsidRPr="440E8A66">
        <w:rPr>
          <w:rFonts w:ascii="Calibri" w:eastAsia="Calibri" w:hAnsi="Calibri" w:cs="Calibri"/>
        </w:rPr>
        <w:t>pt</w:t>
      </w:r>
      <w:r w:rsidRPr="440E8A66">
        <w:rPr>
          <w:rFonts w:ascii="Calibri" w:eastAsia="Calibri" w:hAnsi="Calibri" w:cs="Calibri"/>
          <w:spacing w:val="-6"/>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spacing w:val="1"/>
        </w:rPr>
        <w:t>l</w:t>
      </w:r>
      <w:r w:rsidRPr="440E8A66">
        <w:rPr>
          <w:rFonts w:ascii="Calibri" w:eastAsia="Calibri" w:hAnsi="Calibri" w:cs="Calibri"/>
        </w:rPr>
        <w:t xml:space="preserve">l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cra</w:t>
      </w:r>
      <w:r w:rsidRPr="440E8A66">
        <w:rPr>
          <w:rFonts w:ascii="Calibri" w:eastAsia="Calibri" w:hAnsi="Calibri" w:cs="Calibri"/>
        </w:rPr>
        <w:t>ps</w:t>
      </w:r>
      <w:r w:rsidRPr="440E8A66">
        <w:rPr>
          <w:rFonts w:ascii="Calibri" w:eastAsia="Calibri" w:hAnsi="Calibri" w:cs="Calibri"/>
          <w:spacing w:val="-2"/>
        </w:rPr>
        <w:t xml:space="preserve"> </w:t>
      </w:r>
      <w:r w:rsidRPr="440E8A66">
        <w:rPr>
          <w:rFonts w:ascii="Calibri" w:eastAsia="Calibri" w:hAnsi="Calibri" w:cs="Calibri"/>
          <w:spacing w:val="-1"/>
        </w:rPr>
        <w:t>re</w:t>
      </w:r>
      <w:r w:rsidRPr="440E8A66">
        <w:rPr>
          <w:rFonts w:ascii="Calibri" w:eastAsia="Calibri" w:hAnsi="Calibri" w:cs="Calibri"/>
        </w:rPr>
        <w:t>mo</w:t>
      </w:r>
      <w:r w:rsidRPr="440E8A66">
        <w:rPr>
          <w:rFonts w:ascii="Calibri" w:eastAsia="Calibri" w:hAnsi="Calibri" w:cs="Calibri"/>
          <w:spacing w:val="5"/>
        </w:rPr>
        <w:t>v</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 xml:space="preserve">ound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spacing w:val="4"/>
        </w:rPr>
        <w:t>h</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ov</w:t>
      </w:r>
      <w:r w:rsidRPr="440E8A66">
        <w:rPr>
          <w:rFonts w:ascii="Calibri" w:eastAsia="Calibri" w:hAnsi="Calibri" w:cs="Calibri"/>
          <w:spacing w:val="-1"/>
        </w:rPr>
        <w:t>e</w:t>
      </w:r>
      <w:r w:rsidRPr="440E8A66">
        <w:rPr>
          <w:rFonts w:ascii="Calibri" w:eastAsia="Calibri" w:hAnsi="Calibri" w:cs="Calibri"/>
        </w:rPr>
        <w:t>.</w:t>
      </w:r>
    </w:p>
    <w:p w14:paraId="72580B00" w14:textId="645DCB48" w:rsidR="00890DCA" w:rsidRPr="00537BDD" w:rsidRDefault="00890DCA" w:rsidP="00890DCA">
      <w:pPr>
        <w:numPr>
          <w:ilvl w:val="1"/>
          <w:numId w:val="19"/>
        </w:numPr>
        <w:tabs>
          <w:tab w:val="clear" w:pos="1440"/>
          <w:tab w:val="num" w:pos="1080"/>
        </w:tabs>
        <w:spacing w:after="0" w:line="240" w:lineRule="auto"/>
        <w:ind w:hanging="720"/>
        <w:textAlignment w:val="center"/>
        <w:rPr>
          <w:rFonts w:eastAsiaTheme="minorEastAsia"/>
        </w:rPr>
      </w:pPr>
      <w:r w:rsidRPr="692E53A7">
        <w:rPr>
          <w:rFonts w:eastAsiaTheme="minorEastAsia"/>
        </w:rPr>
        <w:t>All garbage including waste/unused perishable food MUST be removed from the island.</w:t>
      </w:r>
    </w:p>
    <w:p w14:paraId="36AAF7DC"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 xml:space="preserve">All garbage and waste perishable food must be collected on-island in sealed garbage bags, inside </w:t>
      </w:r>
      <w:r>
        <w:rPr>
          <w:rFonts w:eastAsiaTheme="minorEastAsia"/>
        </w:rPr>
        <w:t xml:space="preserve">rodent proof containers (i.e. </w:t>
      </w:r>
      <w:r w:rsidRPr="692E53A7">
        <w:rPr>
          <w:rFonts w:eastAsiaTheme="minorEastAsia"/>
        </w:rPr>
        <w:t>sealed garbage bins</w:t>
      </w:r>
      <w:r>
        <w:rPr>
          <w:rFonts w:eastAsiaTheme="minorEastAsia"/>
        </w:rPr>
        <w:t>)</w:t>
      </w:r>
      <w:r w:rsidRPr="692E53A7">
        <w:rPr>
          <w:rFonts w:eastAsiaTheme="minorEastAsia"/>
        </w:rPr>
        <w:t>.</w:t>
      </w:r>
    </w:p>
    <w:p w14:paraId="57F38C4F"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 xml:space="preserve">Ensure that all totes/Action Packers containing food are sealed </w:t>
      </w:r>
      <w:r>
        <w:rPr>
          <w:rFonts w:eastAsiaTheme="minorEastAsia"/>
        </w:rPr>
        <w:t>tightly</w:t>
      </w:r>
      <w:r w:rsidRPr="692E53A7">
        <w:rPr>
          <w:rFonts w:eastAsiaTheme="minorEastAsia"/>
        </w:rPr>
        <w:t xml:space="preserve"> with lids in place; tinned food is the only packaging that rats </w:t>
      </w:r>
      <w:r w:rsidRPr="692E53A7">
        <w:rPr>
          <w:rFonts w:eastAsiaTheme="minorEastAsia"/>
          <w:i/>
        </w:rPr>
        <w:t>cannot</w:t>
      </w:r>
      <w:r w:rsidRPr="692E53A7">
        <w:rPr>
          <w:rFonts w:eastAsiaTheme="minorEastAsia"/>
        </w:rPr>
        <w:t xml:space="preserve"> chew into.</w:t>
      </w:r>
    </w:p>
    <w:p w14:paraId="355AA74A"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Pr>
          <w:rFonts w:eastAsiaTheme="minorEastAsia"/>
        </w:rPr>
        <w:t>Routine inspections will occur daily to assess if all rodent proofing barriers remain intact and in functional condition; signs of rodent activity will result in additional baiting actions (hand-spread or bait stations, depending on type and location of sign) in the vicinity.</w:t>
      </w:r>
    </w:p>
    <w:p w14:paraId="71D08DA2"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Ensure that no food items or food wrappers remain in your backpack at night, remove to a sealed tote.</w:t>
      </w:r>
    </w:p>
    <w:p w14:paraId="68D67231" w14:textId="77777777" w:rsidR="00890DCA" w:rsidRPr="00537BDD" w:rsidRDefault="00890DCA" w:rsidP="00890DCA">
      <w:pPr>
        <w:numPr>
          <w:ilvl w:val="1"/>
          <w:numId w:val="19"/>
        </w:numPr>
        <w:tabs>
          <w:tab w:val="clear" w:pos="1440"/>
          <w:tab w:val="left" w:pos="1080"/>
        </w:tabs>
        <w:spacing w:after="0" w:line="240" w:lineRule="auto"/>
        <w:ind w:left="1080"/>
        <w:textAlignment w:val="center"/>
        <w:rPr>
          <w:rFonts w:eastAsiaTheme="minorEastAsia"/>
        </w:rPr>
      </w:pPr>
      <w:r w:rsidRPr="692E53A7">
        <w:rPr>
          <w:rFonts w:eastAsiaTheme="minorEastAsia"/>
        </w:rPr>
        <w:t>Do not discard any foodstuffs, empty food containers/tins/packaging into vegetation or into the sea on Desecheo (e.g. do not throw your banana skin into the bush after eating)</w:t>
      </w:r>
      <w:r>
        <w:rPr>
          <w:rFonts w:eastAsiaTheme="minorEastAsia"/>
        </w:rPr>
        <w:t>; portable sealed rodent-resistant containers will be provided to all staff on island as a receptacle for these items.</w:t>
      </w:r>
    </w:p>
    <w:p w14:paraId="05E7A2D6"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For used dishes and kitchen utensils, scrape all remaining food into garbage bags and/or wipe with kitchen paper then wash.</w:t>
      </w:r>
    </w:p>
    <w:p w14:paraId="225EA7D6"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 xml:space="preserve">After use, pour washing water through a colander/sieve to collect all food scraps before disposing of the water; dispose of food scraps in garbage bag. </w:t>
      </w:r>
    </w:p>
    <w:p w14:paraId="24598A25"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Ensure that all kitchen utensils, pots, pans etc. are cleaned after each meal and packed in totes.</w:t>
      </w:r>
    </w:p>
    <w:p w14:paraId="1A157945"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Clean-up and dispose of food scraps on the ground and keep the stove clean.</w:t>
      </w:r>
    </w:p>
    <w:p w14:paraId="44DA1F03"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sidRPr="692E53A7">
        <w:rPr>
          <w:rFonts w:eastAsiaTheme="minorEastAsia"/>
        </w:rPr>
        <w:t>Maintain a clean and hygienic camp.</w:t>
      </w:r>
    </w:p>
    <w:p w14:paraId="7EE492D9" w14:textId="77777777" w:rsidR="00890DCA" w:rsidRPr="00537BDD" w:rsidRDefault="00890DCA" w:rsidP="00890DCA">
      <w:pPr>
        <w:numPr>
          <w:ilvl w:val="1"/>
          <w:numId w:val="19"/>
        </w:numPr>
        <w:tabs>
          <w:tab w:val="clear" w:pos="1440"/>
          <w:tab w:val="num" w:pos="1080"/>
        </w:tabs>
        <w:spacing w:after="0" w:line="240" w:lineRule="auto"/>
        <w:ind w:left="1080"/>
        <w:textAlignment w:val="center"/>
        <w:rPr>
          <w:rFonts w:eastAsiaTheme="minorEastAsia"/>
        </w:rPr>
      </w:pPr>
      <w:r>
        <w:rPr>
          <w:rFonts w:eastAsiaTheme="minorEastAsia"/>
        </w:rPr>
        <w:t xml:space="preserve">All staff are to remain vigilant and take action to identify waste disposal risks and remove food sources where identified.  </w:t>
      </w:r>
    </w:p>
    <w:p w14:paraId="77D42E4E" w14:textId="77777777" w:rsidR="00D54376" w:rsidRPr="00CD2698" w:rsidRDefault="00D54376" w:rsidP="00D54376">
      <w:pPr>
        <w:spacing w:before="9" w:after="0" w:line="260" w:lineRule="exact"/>
      </w:pPr>
    </w:p>
    <w:p w14:paraId="77D42E4F" w14:textId="77777777" w:rsidR="00D54376" w:rsidRDefault="00D54376" w:rsidP="00D54376">
      <w:pPr>
        <w:tabs>
          <w:tab w:val="left" w:pos="600"/>
        </w:tabs>
        <w:spacing w:after="0" w:line="240" w:lineRule="auto"/>
        <w:ind w:left="160" w:right="-20"/>
        <w:rPr>
          <w:rFonts w:eastAsia="Calibri" w:cs="Calibri"/>
          <w:b/>
          <w:bCs/>
          <w:position w:val="1"/>
        </w:rPr>
      </w:pPr>
      <w:r w:rsidRPr="440E8A66">
        <w:rPr>
          <w:rFonts w:ascii="Times New Roman" w:eastAsia="Times New Roman" w:hAnsi="Times New Roman" w:cs="Times New Roman"/>
          <w:w w:val="131"/>
        </w:rPr>
        <w:t>•</w:t>
      </w:r>
      <w:r w:rsidRPr="00CD2698">
        <w:rPr>
          <w:rFonts w:eastAsia="Times New Roman" w:cs="Times New Roman"/>
        </w:rPr>
        <w:tab/>
      </w:r>
      <w:r w:rsidRPr="440E8A66">
        <w:rPr>
          <w:rFonts w:ascii="Calibri" w:eastAsia="Calibri" w:hAnsi="Calibri" w:cs="Calibri"/>
          <w:b/>
          <w:bCs/>
          <w:spacing w:val="-1"/>
          <w:position w:val="1"/>
        </w:rPr>
        <w:t>Ca</w:t>
      </w:r>
      <w:r w:rsidRPr="440E8A66">
        <w:rPr>
          <w:rFonts w:ascii="Calibri" w:eastAsia="Calibri" w:hAnsi="Calibri" w:cs="Calibri"/>
          <w:b/>
          <w:bCs/>
          <w:spacing w:val="1"/>
          <w:position w:val="1"/>
        </w:rPr>
        <w:t>m</w:t>
      </w:r>
      <w:r w:rsidRPr="440E8A66">
        <w:rPr>
          <w:rFonts w:ascii="Calibri" w:eastAsia="Calibri" w:hAnsi="Calibri" w:cs="Calibri"/>
          <w:b/>
          <w:bCs/>
          <w:position w:val="1"/>
        </w:rPr>
        <w:t>p</w:t>
      </w:r>
      <w:r w:rsidRPr="440E8A66">
        <w:rPr>
          <w:rFonts w:ascii="Calibri" w:eastAsia="Calibri" w:hAnsi="Calibri" w:cs="Calibri"/>
          <w:b/>
          <w:bCs/>
          <w:spacing w:val="-1"/>
          <w:position w:val="1"/>
        </w:rPr>
        <w:t xml:space="preserve"> </w:t>
      </w:r>
      <w:r w:rsidRPr="440E8A66">
        <w:rPr>
          <w:rFonts w:ascii="Calibri" w:eastAsia="Calibri" w:hAnsi="Calibri" w:cs="Calibri"/>
          <w:b/>
          <w:bCs/>
          <w:spacing w:val="2"/>
          <w:position w:val="1"/>
        </w:rPr>
        <w:t>b</w:t>
      </w:r>
      <w:r w:rsidRPr="440E8A66">
        <w:rPr>
          <w:rFonts w:ascii="Calibri" w:eastAsia="Calibri" w:hAnsi="Calibri" w:cs="Calibri"/>
          <w:b/>
          <w:bCs/>
          <w:spacing w:val="-1"/>
          <w:position w:val="1"/>
        </w:rPr>
        <w:t>a</w:t>
      </w:r>
      <w:r w:rsidRPr="440E8A66">
        <w:rPr>
          <w:rFonts w:ascii="Calibri" w:eastAsia="Calibri" w:hAnsi="Calibri" w:cs="Calibri"/>
          <w:b/>
          <w:bCs/>
          <w:position w:val="1"/>
        </w:rPr>
        <w:t>t</w:t>
      </w:r>
      <w:r w:rsidRPr="440E8A66">
        <w:rPr>
          <w:rFonts w:ascii="Calibri" w:eastAsia="Calibri" w:hAnsi="Calibri" w:cs="Calibri"/>
          <w:b/>
          <w:bCs/>
          <w:spacing w:val="2"/>
          <w:position w:val="1"/>
        </w:rPr>
        <w:t>h</w:t>
      </w:r>
      <w:r w:rsidRPr="440E8A66">
        <w:rPr>
          <w:rFonts w:ascii="Calibri" w:eastAsia="Calibri" w:hAnsi="Calibri" w:cs="Calibri"/>
          <w:b/>
          <w:bCs/>
          <w:spacing w:val="-2"/>
          <w:position w:val="1"/>
        </w:rPr>
        <w:t>r</w:t>
      </w:r>
      <w:r w:rsidRPr="440E8A66">
        <w:rPr>
          <w:rFonts w:ascii="Calibri" w:eastAsia="Calibri" w:hAnsi="Calibri" w:cs="Calibri"/>
          <w:b/>
          <w:bCs/>
          <w:spacing w:val="2"/>
          <w:position w:val="1"/>
        </w:rPr>
        <w:t>oo</w:t>
      </w:r>
      <w:r w:rsidRPr="440E8A66">
        <w:rPr>
          <w:rFonts w:ascii="Calibri" w:eastAsia="Calibri" w:hAnsi="Calibri" w:cs="Calibri"/>
          <w:b/>
          <w:bCs/>
          <w:position w:val="1"/>
        </w:rPr>
        <w:t>m</w:t>
      </w:r>
      <w:r w:rsidRPr="440E8A66">
        <w:rPr>
          <w:rFonts w:ascii="Calibri" w:eastAsia="Calibri" w:hAnsi="Calibri" w:cs="Calibri"/>
          <w:b/>
          <w:bCs/>
          <w:spacing w:val="-8"/>
          <w:position w:val="1"/>
        </w:rPr>
        <w:t xml:space="preserve"> </w:t>
      </w:r>
      <w:r w:rsidRPr="440E8A66">
        <w:rPr>
          <w:rFonts w:ascii="Calibri" w:eastAsia="Calibri" w:hAnsi="Calibri" w:cs="Calibri"/>
          <w:b/>
          <w:bCs/>
          <w:spacing w:val="-2"/>
          <w:position w:val="1"/>
        </w:rPr>
        <w:t>f</w:t>
      </w:r>
      <w:r w:rsidRPr="440E8A66">
        <w:rPr>
          <w:rFonts w:ascii="Calibri" w:eastAsia="Calibri" w:hAnsi="Calibri" w:cs="Calibri"/>
          <w:b/>
          <w:bCs/>
          <w:spacing w:val="-1"/>
          <w:position w:val="1"/>
        </w:rPr>
        <w:t>a</w:t>
      </w:r>
      <w:r w:rsidRPr="440E8A66">
        <w:rPr>
          <w:rFonts w:ascii="Calibri" w:eastAsia="Calibri" w:hAnsi="Calibri" w:cs="Calibri"/>
          <w:b/>
          <w:bCs/>
          <w:position w:val="1"/>
        </w:rPr>
        <w:t>c</w:t>
      </w:r>
      <w:r w:rsidRPr="440E8A66">
        <w:rPr>
          <w:rFonts w:ascii="Calibri" w:eastAsia="Calibri" w:hAnsi="Calibri" w:cs="Calibri"/>
          <w:b/>
          <w:bCs/>
          <w:spacing w:val="2"/>
          <w:position w:val="1"/>
        </w:rPr>
        <w:t>i</w:t>
      </w:r>
      <w:r w:rsidRPr="440E8A66">
        <w:rPr>
          <w:rFonts w:ascii="Calibri" w:eastAsia="Calibri" w:hAnsi="Calibri" w:cs="Calibri"/>
          <w:b/>
          <w:bCs/>
          <w:spacing w:val="-2"/>
          <w:position w:val="1"/>
        </w:rPr>
        <w:t>l</w:t>
      </w:r>
      <w:r w:rsidRPr="440E8A66">
        <w:rPr>
          <w:rFonts w:ascii="Calibri" w:eastAsia="Calibri" w:hAnsi="Calibri" w:cs="Calibri"/>
          <w:b/>
          <w:bCs/>
          <w:spacing w:val="2"/>
          <w:position w:val="1"/>
        </w:rPr>
        <w:t>i</w:t>
      </w:r>
      <w:r w:rsidRPr="440E8A66">
        <w:rPr>
          <w:rFonts w:ascii="Calibri" w:eastAsia="Calibri" w:hAnsi="Calibri" w:cs="Calibri"/>
          <w:b/>
          <w:bCs/>
          <w:position w:val="1"/>
        </w:rPr>
        <w:t>t</w:t>
      </w:r>
      <w:r w:rsidRPr="440E8A66">
        <w:rPr>
          <w:rFonts w:ascii="Calibri" w:eastAsia="Calibri" w:hAnsi="Calibri" w:cs="Calibri"/>
          <w:b/>
          <w:bCs/>
          <w:spacing w:val="-2"/>
          <w:position w:val="1"/>
        </w:rPr>
        <w:t>i</w:t>
      </w:r>
      <w:r w:rsidRPr="440E8A66">
        <w:rPr>
          <w:rFonts w:ascii="Calibri" w:eastAsia="Calibri" w:hAnsi="Calibri" w:cs="Calibri"/>
          <w:b/>
          <w:bCs/>
          <w:spacing w:val="1"/>
          <w:position w:val="1"/>
        </w:rPr>
        <w:t>e</w:t>
      </w:r>
      <w:r w:rsidRPr="440E8A66">
        <w:rPr>
          <w:rFonts w:ascii="Calibri" w:eastAsia="Calibri" w:hAnsi="Calibri" w:cs="Calibri"/>
          <w:b/>
          <w:bCs/>
          <w:position w:val="1"/>
        </w:rPr>
        <w:t>s</w:t>
      </w:r>
    </w:p>
    <w:p w14:paraId="77D42E50" w14:textId="77777777" w:rsidR="006501D8" w:rsidRPr="00CD2698" w:rsidRDefault="006501D8" w:rsidP="00D54376">
      <w:pPr>
        <w:tabs>
          <w:tab w:val="left" w:pos="600"/>
        </w:tabs>
        <w:spacing w:after="0" w:line="240" w:lineRule="auto"/>
        <w:ind w:left="160" w:right="-20"/>
        <w:rPr>
          <w:rFonts w:eastAsia="Calibri" w:cs="Calibri"/>
        </w:rPr>
      </w:pPr>
    </w:p>
    <w:p w14:paraId="77D42E51" w14:textId="77777777" w:rsidR="00D54376" w:rsidRPr="00CD2698" w:rsidRDefault="00D54376" w:rsidP="006501D8">
      <w:pPr>
        <w:tabs>
          <w:tab w:val="left" w:pos="6750"/>
        </w:tabs>
        <w:spacing w:after="0"/>
        <w:ind w:left="880" w:right="-20"/>
        <w:rPr>
          <w:rFonts w:eastAsia="Calibri" w:cs="Calibri"/>
        </w:rPr>
      </w:pPr>
      <w:r w:rsidRPr="440E8A66">
        <w:rPr>
          <w:rFonts w:ascii="Calibri" w:eastAsia="Calibri" w:hAnsi="Calibri" w:cs="Calibri"/>
          <w:position w:val="1"/>
        </w:rPr>
        <w:t>R</w:t>
      </w:r>
      <w:r w:rsidRPr="440E8A66">
        <w:rPr>
          <w:rFonts w:ascii="Calibri" w:eastAsia="Calibri" w:hAnsi="Calibri" w:cs="Calibri"/>
          <w:spacing w:val="-1"/>
          <w:position w:val="1"/>
        </w:rPr>
        <w:t>a</w:t>
      </w:r>
      <w:r w:rsidRPr="440E8A66">
        <w:rPr>
          <w:rFonts w:ascii="Calibri" w:eastAsia="Calibri" w:hAnsi="Calibri" w:cs="Calibri"/>
          <w:spacing w:val="-2"/>
          <w:position w:val="1"/>
        </w:rPr>
        <w:t>t</w:t>
      </w:r>
      <w:r w:rsidRPr="440E8A66">
        <w:rPr>
          <w:rFonts w:ascii="Calibri" w:eastAsia="Calibri" w:hAnsi="Calibri" w:cs="Calibri"/>
          <w:position w:val="1"/>
        </w:rPr>
        <w:t>s</w:t>
      </w:r>
      <w:r w:rsidRPr="440E8A66">
        <w:rPr>
          <w:rFonts w:ascii="Calibri" w:eastAsia="Calibri" w:hAnsi="Calibri" w:cs="Calibri"/>
          <w:spacing w:val="-1"/>
          <w:position w:val="1"/>
        </w:rPr>
        <w:t xml:space="preserve"> w</w:t>
      </w:r>
      <w:r w:rsidRPr="440E8A66">
        <w:rPr>
          <w:rFonts w:ascii="Calibri" w:eastAsia="Calibri" w:hAnsi="Calibri" w:cs="Calibri"/>
          <w:spacing w:val="1"/>
          <w:position w:val="1"/>
        </w:rPr>
        <w:t>il</w:t>
      </w:r>
      <w:r w:rsidRPr="440E8A66">
        <w:rPr>
          <w:rFonts w:ascii="Calibri" w:eastAsia="Calibri" w:hAnsi="Calibri" w:cs="Calibri"/>
          <w:position w:val="1"/>
        </w:rPr>
        <w:t>l</w:t>
      </w:r>
      <w:r w:rsidRPr="440E8A66">
        <w:rPr>
          <w:rFonts w:ascii="Calibri" w:eastAsia="Calibri" w:hAnsi="Calibri" w:cs="Calibri"/>
          <w:spacing w:val="-2"/>
          <w:position w:val="1"/>
        </w:rPr>
        <w:t xml:space="preserve"> </w:t>
      </w:r>
      <w:r w:rsidRPr="440E8A66">
        <w:rPr>
          <w:rFonts w:ascii="Calibri" w:eastAsia="Calibri" w:hAnsi="Calibri" w:cs="Calibri"/>
          <w:position w:val="1"/>
        </w:rPr>
        <w:t>u</w:t>
      </w:r>
      <w:r w:rsidRPr="440E8A66">
        <w:rPr>
          <w:rFonts w:ascii="Calibri" w:eastAsia="Calibri" w:hAnsi="Calibri" w:cs="Calibri"/>
          <w:spacing w:val="2"/>
          <w:position w:val="1"/>
        </w:rPr>
        <w:t>s</w:t>
      </w:r>
      <w:r w:rsidRPr="440E8A66">
        <w:rPr>
          <w:rFonts w:ascii="Calibri" w:eastAsia="Calibri" w:hAnsi="Calibri" w:cs="Calibri"/>
          <w:position w:val="1"/>
        </w:rPr>
        <w:t>e</w:t>
      </w:r>
      <w:r w:rsidRPr="440E8A66">
        <w:rPr>
          <w:rFonts w:ascii="Calibri" w:eastAsia="Calibri" w:hAnsi="Calibri" w:cs="Calibri"/>
          <w:spacing w:val="-4"/>
          <w:position w:val="1"/>
        </w:rPr>
        <w:t xml:space="preserve"> </w:t>
      </w:r>
      <w:r w:rsidRPr="440E8A66">
        <w:rPr>
          <w:rFonts w:ascii="Calibri" w:eastAsia="Calibri" w:hAnsi="Calibri" w:cs="Calibri"/>
          <w:position w:val="1"/>
        </w:rPr>
        <w:t>hum</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1"/>
          <w:position w:val="1"/>
        </w:rPr>
        <w:t xml:space="preserve"> e</w:t>
      </w:r>
      <w:r w:rsidRPr="440E8A66">
        <w:rPr>
          <w:rFonts w:ascii="Calibri" w:eastAsia="Calibri" w:hAnsi="Calibri" w:cs="Calibri"/>
          <w:spacing w:val="1"/>
          <w:position w:val="1"/>
        </w:rPr>
        <w:t>x</w:t>
      </w:r>
      <w:r w:rsidRPr="440E8A66">
        <w:rPr>
          <w:rFonts w:ascii="Calibri" w:eastAsia="Calibri" w:hAnsi="Calibri" w:cs="Calibri"/>
          <w:spacing w:val="-1"/>
          <w:position w:val="1"/>
        </w:rPr>
        <w:t>c</w:t>
      </w:r>
      <w:r w:rsidRPr="440E8A66">
        <w:rPr>
          <w:rFonts w:ascii="Calibri" w:eastAsia="Calibri" w:hAnsi="Calibri" w:cs="Calibri"/>
          <w:spacing w:val="3"/>
          <w:position w:val="1"/>
        </w:rPr>
        <w:t>r</w:t>
      </w:r>
      <w:r w:rsidRPr="440E8A66">
        <w:rPr>
          <w:rFonts w:ascii="Calibri" w:eastAsia="Calibri" w:hAnsi="Calibri" w:cs="Calibri"/>
          <w:spacing w:val="-1"/>
          <w:position w:val="1"/>
        </w:rPr>
        <w:t>e</w:t>
      </w:r>
      <w:r w:rsidRPr="440E8A66">
        <w:rPr>
          <w:rFonts w:ascii="Calibri" w:eastAsia="Calibri" w:hAnsi="Calibri" w:cs="Calibri"/>
          <w:position w:val="1"/>
        </w:rPr>
        <w:t>m</w:t>
      </w:r>
      <w:r w:rsidRPr="440E8A66">
        <w:rPr>
          <w:rFonts w:ascii="Calibri" w:eastAsia="Calibri" w:hAnsi="Calibri" w:cs="Calibri"/>
          <w:spacing w:val="-1"/>
          <w:position w:val="1"/>
        </w:rPr>
        <w:t>e</w:t>
      </w:r>
      <w:r w:rsidRPr="440E8A66">
        <w:rPr>
          <w:rFonts w:ascii="Calibri" w:eastAsia="Calibri" w:hAnsi="Calibri" w:cs="Calibri"/>
          <w:position w:val="1"/>
        </w:rPr>
        <w:t>nt</w:t>
      </w:r>
      <w:r w:rsidRPr="440E8A66">
        <w:rPr>
          <w:rFonts w:ascii="Calibri" w:eastAsia="Calibri" w:hAnsi="Calibri" w:cs="Calibri"/>
          <w:spacing w:val="-7"/>
          <w:position w:val="1"/>
        </w:rPr>
        <w:t xml:space="preserve"> </w:t>
      </w:r>
      <w:r w:rsidRPr="440E8A66">
        <w:rPr>
          <w:rFonts w:ascii="Calibri" w:eastAsia="Calibri" w:hAnsi="Calibri" w:cs="Calibri"/>
          <w:spacing w:val="-1"/>
          <w:position w:val="1"/>
        </w:rPr>
        <w:t>a</w:t>
      </w:r>
      <w:r w:rsidRPr="440E8A66">
        <w:rPr>
          <w:rFonts w:ascii="Calibri" w:eastAsia="Calibri" w:hAnsi="Calibri" w:cs="Calibri"/>
          <w:position w:val="1"/>
        </w:rPr>
        <w:t>s a</w:t>
      </w:r>
      <w:r w:rsidRPr="440E8A66">
        <w:rPr>
          <w:rFonts w:ascii="Calibri" w:eastAsia="Calibri" w:hAnsi="Calibri" w:cs="Calibri"/>
          <w:spacing w:val="1"/>
          <w:position w:val="1"/>
        </w:rPr>
        <w:t xml:space="preserve"> f</w:t>
      </w:r>
      <w:r w:rsidRPr="440E8A66">
        <w:rPr>
          <w:rFonts w:ascii="Calibri" w:eastAsia="Calibri" w:hAnsi="Calibri" w:cs="Calibri"/>
          <w:position w:val="1"/>
        </w:rPr>
        <w:t>ood</w:t>
      </w:r>
      <w:r w:rsidRPr="440E8A66">
        <w:rPr>
          <w:rFonts w:ascii="Calibri" w:eastAsia="Calibri" w:hAnsi="Calibri" w:cs="Calibri"/>
          <w:spacing w:val="-1"/>
          <w:position w:val="1"/>
        </w:rPr>
        <w:t xml:space="preserve"> </w:t>
      </w:r>
      <w:r w:rsidRPr="440E8A66">
        <w:rPr>
          <w:rFonts w:ascii="Calibri" w:eastAsia="Calibri" w:hAnsi="Calibri" w:cs="Calibri"/>
          <w:spacing w:val="3"/>
          <w:position w:val="1"/>
        </w:rPr>
        <w:t>r</w:t>
      </w:r>
      <w:r w:rsidRPr="440E8A66">
        <w:rPr>
          <w:rFonts w:ascii="Calibri" w:eastAsia="Calibri" w:hAnsi="Calibri" w:cs="Calibri"/>
          <w:spacing w:val="-1"/>
          <w:position w:val="1"/>
        </w:rPr>
        <w:t>e</w:t>
      </w:r>
      <w:r w:rsidRPr="440E8A66">
        <w:rPr>
          <w:rFonts w:ascii="Calibri" w:eastAsia="Calibri" w:hAnsi="Calibri" w:cs="Calibri"/>
          <w:spacing w:val="2"/>
          <w:position w:val="1"/>
        </w:rPr>
        <w:t>s</w:t>
      </w:r>
      <w:r w:rsidRPr="440E8A66">
        <w:rPr>
          <w:rFonts w:ascii="Calibri" w:eastAsia="Calibri" w:hAnsi="Calibri" w:cs="Calibri"/>
          <w:position w:val="1"/>
        </w:rPr>
        <w:t>ou</w:t>
      </w:r>
      <w:r w:rsidRPr="440E8A66">
        <w:rPr>
          <w:rFonts w:ascii="Calibri" w:eastAsia="Calibri" w:hAnsi="Calibri" w:cs="Calibri"/>
          <w:spacing w:val="-1"/>
          <w:position w:val="1"/>
        </w:rPr>
        <w:t>rce</w:t>
      </w:r>
      <w:r w:rsidRPr="440E8A66">
        <w:rPr>
          <w:rFonts w:ascii="Calibri" w:eastAsia="Calibri" w:hAnsi="Calibri" w:cs="Calibri"/>
          <w:position w:val="1"/>
        </w:rPr>
        <w:t>.</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F</w:t>
      </w:r>
      <w:r w:rsidRPr="440E8A66">
        <w:rPr>
          <w:rFonts w:ascii="Calibri" w:eastAsia="Calibri" w:hAnsi="Calibri" w:cs="Calibri"/>
          <w:position w:val="1"/>
        </w:rPr>
        <w:t>or</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w:t>
      </w:r>
      <w:r w:rsidRPr="440E8A66">
        <w:rPr>
          <w:rFonts w:ascii="Calibri" w:eastAsia="Calibri" w:hAnsi="Calibri" w:cs="Calibri"/>
          <w:spacing w:val="1"/>
          <w:position w:val="1"/>
        </w:rPr>
        <w:t>i</w:t>
      </w:r>
      <w:r w:rsidRPr="440E8A66">
        <w:rPr>
          <w:rFonts w:ascii="Calibri" w:eastAsia="Calibri" w:hAnsi="Calibri" w:cs="Calibri"/>
          <w:position w:val="1"/>
        </w:rPr>
        <w:t>s</w:t>
      </w:r>
      <w:r w:rsidRPr="440E8A66">
        <w:rPr>
          <w:rFonts w:ascii="Calibri" w:eastAsia="Calibri" w:hAnsi="Calibri" w:cs="Calibri"/>
          <w:spacing w:val="-1"/>
          <w:position w:val="1"/>
        </w:rPr>
        <w:t xml:space="preserve"> r</w:t>
      </w:r>
      <w:r w:rsidRPr="440E8A66">
        <w:rPr>
          <w:rFonts w:ascii="Calibri" w:eastAsia="Calibri" w:hAnsi="Calibri" w:cs="Calibri"/>
          <w:spacing w:val="3"/>
          <w:position w:val="1"/>
        </w:rPr>
        <w:t>e</w:t>
      </w:r>
      <w:r w:rsidRPr="440E8A66">
        <w:rPr>
          <w:rFonts w:ascii="Calibri" w:eastAsia="Calibri" w:hAnsi="Calibri" w:cs="Calibri"/>
          <w:spacing w:val="-1"/>
          <w:position w:val="1"/>
        </w:rPr>
        <w:t>a</w:t>
      </w:r>
      <w:r w:rsidRPr="440E8A66">
        <w:rPr>
          <w:rFonts w:ascii="Calibri" w:eastAsia="Calibri" w:hAnsi="Calibri" w:cs="Calibri"/>
          <w:spacing w:val="2"/>
          <w:position w:val="1"/>
        </w:rPr>
        <w:t>s</w:t>
      </w:r>
      <w:r w:rsidRPr="440E8A66">
        <w:rPr>
          <w:rFonts w:ascii="Calibri" w:eastAsia="Calibri" w:hAnsi="Calibri" w:cs="Calibri"/>
          <w:position w:val="1"/>
        </w:rPr>
        <w:t>on,</w:t>
      </w:r>
      <w:r w:rsidRPr="440E8A66">
        <w:rPr>
          <w:rFonts w:ascii="Calibri" w:eastAsia="Calibri" w:hAnsi="Calibri" w:cs="Calibri"/>
          <w:spacing w:val="-5"/>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o</w:t>
      </w:r>
      <w:r w:rsidRPr="440E8A66">
        <w:rPr>
          <w:rFonts w:ascii="Calibri" w:eastAsia="Calibri" w:hAnsi="Calibri" w:cs="Calibri"/>
          <w:spacing w:val="1"/>
          <w:position w:val="1"/>
        </w:rPr>
        <w:t>il</w:t>
      </w:r>
      <w:r w:rsidRPr="440E8A66">
        <w:rPr>
          <w:rFonts w:ascii="Calibri" w:eastAsia="Calibri" w:hAnsi="Calibri" w:cs="Calibri"/>
          <w:spacing w:val="-1"/>
          <w:position w:val="1"/>
        </w:rPr>
        <w:t>e</w:t>
      </w:r>
      <w:r w:rsidRPr="440E8A66">
        <w:rPr>
          <w:rFonts w:ascii="Calibri" w:eastAsia="Calibri" w:hAnsi="Calibri" w:cs="Calibri"/>
          <w:position w:val="1"/>
        </w:rPr>
        <w:t>t</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f</w:t>
      </w:r>
      <w:r w:rsidRPr="440E8A66">
        <w:rPr>
          <w:rFonts w:ascii="Calibri" w:eastAsia="Calibri" w:hAnsi="Calibri" w:cs="Calibri"/>
          <w:spacing w:val="-1"/>
          <w:position w:val="1"/>
        </w:rPr>
        <w:t>ac</w:t>
      </w:r>
      <w:r w:rsidRPr="440E8A66">
        <w:rPr>
          <w:rFonts w:ascii="Calibri" w:eastAsia="Calibri" w:hAnsi="Calibri" w:cs="Calibri"/>
          <w:spacing w:val="1"/>
          <w:position w:val="1"/>
        </w:rPr>
        <w:t>ili</w:t>
      </w:r>
      <w:r w:rsidRPr="440E8A66">
        <w:rPr>
          <w:rFonts w:ascii="Calibri" w:eastAsia="Calibri" w:hAnsi="Calibri" w:cs="Calibri"/>
          <w:spacing w:val="-2"/>
          <w:position w:val="1"/>
        </w:rPr>
        <w:t>t</w:t>
      </w:r>
      <w:r w:rsidRPr="440E8A66">
        <w:rPr>
          <w:rFonts w:ascii="Calibri" w:eastAsia="Calibri" w:hAnsi="Calibri" w:cs="Calibri"/>
          <w:spacing w:val="1"/>
          <w:position w:val="1"/>
        </w:rPr>
        <w:t>i</w:t>
      </w:r>
      <w:r w:rsidRPr="440E8A66">
        <w:rPr>
          <w:rFonts w:ascii="Calibri" w:eastAsia="Calibri" w:hAnsi="Calibri" w:cs="Calibri"/>
          <w:spacing w:val="-1"/>
          <w:position w:val="1"/>
        </w:rPr>
        <w:t>e</w:t>
      </w:r>
      <w:r w:rsidRPr="440E8A66">
        <w:rPr>
          <w:rFonts w:ascii="Calibri" w:eastAsia="Calibri" w:hAnsi="Calibri" w:cs="Calibri"/>
          <w:position w:val="1"/>
        </w:rPr>
        <w:t>s</w:t>
      </w:r>
      <w:r w:rsidRPr="440E8A66">
        <w:rPr>
          <w:rFonts w:ascii="Calibri" w:eastAsia="Calibri" w:hAnsi="Calibri" w:cs="Calibri"/>
          <w:spacing w:val="-3"/>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w:t>
      </w:r>
      <w:r w:rsidRPr="440E8A66">
        <w:rPr>
          <w:rFonts w:ascii="Calibri" w:eastAsia="Calibri" w:hAnsi="Calibri" w:cs="Calibri"/>
          <w:spacing w:val="3"/>
          <w:position w:val="1"/>
        </w:rPr>
        <w:t>a</w:t>
      </w:r>
      <w:r w:rsidRPr="440E8A66">
        <w:rPr>
          <w:rFonts w:ascii="Calibri" w:eastAsia="Calibri" w:hAnsi="Calibri" w:cs="Calibri"/>
          <w:position w:val="1"/>
        </w:rPr>
        <w:t>t</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e</w:t>
      </w:r>
      <w:r w:rsidRPr="440E8A66">
        <w:rPr>
          <w:rFonts w:ascii="Calibri" w:eastAsia="Calibri" w:hAnsi="Calibri" w:cs="Calibri"/>
          <w:position w:val="1"/>
        </w:rPr>
        <w:t>n</w:t>
      </w:r>
      <w:r w:rsidRPr="440E8A66">
        <w:rPr>
          <w:rFonts w:ascii="Calibri" w:eastAsia="Calibri" w:hAnsi="Calibri" w:cs="Calibri"/>
          <w:spacing w:val="2"/>
          <w:position w:val="1"/>
        </w:rPr>
        <w:t>s</w:t>
      </w:r>
      <w:r w:rsidRPr="440E8A66">
        <w:rPr>
          <w:rFonts w:ascii="Calibri" w:eastAsia="Calibri" w:hAnsi="Calibri" w:cs="Calibri"/>
          <w:position w:val="1"/>
        </w:rPr>
        <w:t>u</w:t>
      </w:r>
      <w:r w:rsidRPr="440E8A66">
        <w:rPr>
          <w:rFonts w:ascii="Calibri" w:eastAsia="Calibri" w:hAnsi="Calibri" w:cs="Calibri"/>
          <w:spacing w:val="-1"/>
          <w:position w:val="1"/>
        </w:rPr>
        <w:t>r</w:t>
      </w:r>
      <w:r w:rsidRPr="440E8A66">
        <w:rPr>
          <w:rFonts w:ascii="Calibri" w:eastAsia="Calibri" w:hAnsi="Calibri" w:cs="Calibri"/>
          <w:position w:val="1"/>
        </w:rPr>
        <w:t>e</w:t>
      </w:r>
      <w:r w:rsidRPr="440E8A66">
        <w:rPr>
          <w:rFonts w:ascii="Calibri" w:eastAsia="Calibri" w:hAnsi="Calibri" w:cs="Calibri"/>
          <w:spacing w:val="-1"/>
          <w:position w:val="1"/>
        </w:rPr>
        <w:t xml:space="preserve"> </w:t>
      </w:r>
      <w:r w:rsidRPr="440E8A66">
        <w:rPr>
          <w:rFonts w:ascii="Calibri" w:eastAsia="Calibri" w:hAnsi="Calibri" w:cs="Calibri"/>
          <w:spacing w:val="-2"/>
          <w:position w:val="1"/>
        </w:rPr>
        <w:t>t</w:t>
      </w:r>
      <w:r w:rsidRPr="440E8A66">
        <w:rPr>
          <w:rFonts w:ascii="Calibri" w:eastAsia="Calibri" w:hAnsi="Calibri" w:cs="Calibri"/>
          <w:position w:val="1"/>
        </w:rPr>
        <w:t>h</w:t>
      </w:r>
      <w:r w:rsidRPr="440E8A66">
        <w:rPr>
          <w:rFonts w:ascii="Calibri" w:eastAsia="Calibri" w:hAnsi="Calibri" w:cs="Calibri"/>
          <w:spacing w:val="3"/>
          <w:position w:val="1"/>
        </w:rPr>
        <w:t>a</w:t>
      </w:r>
      <w:r w:rsidRPr="440E8A66">
        <w:rPr>
          <w:rFonts w:ascii="Calibri" w:eastAsia="Calibri" w:hAnsi="Calibri" w:cs="Calibri"/>
          <w:position w:val="1"/>
        </w:rPr>
        <w:t>t</w:t>
      </w:r>
      <w:r w:rsidRPr="440E8A66">
        <w:rPr>
          <w:rFonts w:ascii="Calibri" w:eastAsia="Calibri" w:hAnsi="Calibri" w:cs="Calibri"/>
          <w:spacing w:val="-1"/>
          <w:position w:val="1"/>
        </w:rPr>
        <w:t xml:space="preserve"> a</w:t>
      </w:r>
      <w:r w:rsidRPr="440E8A66">
        <w:rPr>
          <w:rFonts w:ascii="Calibri" w:eastAsia="Calibri" w:hAnsi="Calibri" w:cs="Calibri"/>
          <w:spacing w:val="1"/>
          <w:position w:val="1"/>
        </w:rPr>
        <w:t>l</w:t>
      </w:r>
      <w:r w:rsidRPr="440E8A66">
        <w:rPr>
          <w:rFonts w:ascii="Calibri" w:eastAsia="Calibri" w:hAnsi="Calibri" w:cs="Calibri"/>
          <w:position w:val="1"/>
        </w:rPr>
        <w:t>l hum</w:t>
      </w:r>
      <w:r w:rsidRPr="440E8A66">
        <w:rPr>
          <w:rFonts w:ascii="Calibri" w:eastAsia="Calibri" w:hAnsi="Calibri" w:cs="Calibri"/>
          <w:spacing w:val="-1"/>
          <w:position w:val="1"/>
        </w:rPr>
        <w:t>a</w:t>
      </w:r>
      <w:r w:rsidRPr="440E8A66">
        <w:rPr>
          <w:rFonts w:ascii="Calibri" w:eastAsia="Calibri" w:hAnsi="Calibri" w:cs="Calibri"/>
          <w:position w:val="1"/>
        </w:rPr>
        <w:t>n</w:t>
      </w:r>
      <w:r w:rsidRPr="440E8A66">
        <w:rPr>
          <w:rFonts w:ascii="Calibri" w:eastAsia="Calibri" w:hAnsi="Calibri" w:cs="Calibri"/>
          <w:spacing w:val="-1"/>
          <w:position w:val="1"/>
        </w:rPr>
        <w:t xml:space="preserve"> wa</w:t>
      </w:r>
      <w:r w:rsidRPr="440E8A66">
        <w:rPr>
          <w:rFonts w:ascii="Calibri" w:eastAsia="Calibri" w:hAnsi="Calibri" w:cs="Calibri"/>
          <w:spacing w:val="6"/>
          <w:position w:val="1"/>
        </w:rPr>
        <w:t>s</w:t>
      </w:r>
      <w:r w:rsidRPr="440E8A66">
        <w:rPr>
          <w:rFonts w:ascii="Calibri" w:eastAsia="Calibri" w:hAnsi="Calibri" w:cs="Calibri"/>
          <w:spacing w:val="-2"/>
          <w:position w:val="1"/>
        </w:rPr>
        <w:t>t</w:t>
      </w:r>
      <w:r w:rsidRPr="440E8A66">
        <w:rPr>
          <w:rFonts w:ascii="Calibri" w:eastAsia="Calibri" w:hAnsi="Calibri" w:cs="Calibri"/>
          <w:position w:val="1"/>
        </w:rPr>
        <w:t>e</w:t>
      </w:r>
      <w:r w:rsidRPr="440E8A66">
        <w:rPr>
          <w:rFonts w:ascii="Calibri" w:eastAsia="Calibri" w:hAnsi="Calibri" w:cs="Calibri"/>
          <w:spacing w:val="-6"/>
          <w:position w:val="1"/>
        </w:rPr>
        <w:t xml:space="preserve"> </w:t>
      </w:r>
      <w:r w:rsidRPr="440E8A66">
        <w:rPr>
          <w:rFonts w:ascii="Calibri" w:eastAsia="Calibri" w:hAnsi="Calibri" w:cs="Calibri"/>
          <w:spacing w:val="1"/>
          <w:position w:val="1"/>
        </w:rPr>
        <w:t>i</w:t>
      </w:r>
      <w:r w:rsidRPr="440E8A66">
        <w:rPr>
          <w:rFonts w:ascii="Calibri" w:eastAsia="Calibri" w:hAnsi="Calibri" w:cs="Calibri"/>
          <w:position w:val="1"/>
        </w:rPr>
        <w:t xml:space="preserve">s </w:t>
      </w:r>
      <w:r w:rsidRPr="440E8A66">
        <w:rPr>
          <w:rFonts w:ascii="Calibri" w:eastAsia="Calibri" w:hAnsi="Calibri" w:cs="Calibri"/>
          <w:spacing w:val="-1"/>
          <w:position w:val="1"/>
        </w:rPr>
        <w:t>c</w:t>
      </w:r>
      <w:r w:rsidRPr="440E8A66">
        <w:rPr>
          <w:rFonts w:ascii="Calibri" w:eastAsia="Calibri" w:hAnsi="Calibri" w:cs="Calibri"/>
          <w:position w:val="1"/>
        </w:rPr>
        <w:t>o</w:t>
      </w:r>
      <w:r w:rsidRPr="440E8A66">
        <w:rPr>
          <w:rFonts w:ascii="Calibri" w:eastAsia="Calibri" w:hAnsi="Calibri" w:cs="Calibri"/>
          <w:spacing w:val="1"/>
          <w:position w:val="1"/>
        </w:rPr>
        <w:t>ll</w:t>
      </w:r>
      <w:r w:rsidRPr="440E8A66">
        <w:rPr>
          <w:rFonts w:ascii="Calibri" w:eastAsia="Calibri" w:hAnsi="Calibri" w:cs="Calibri"/>
          <w:spacing w:val="-1"/>
          <w:position w:val="1"/>
        </w:rPr>
        <w:t>ec</w:t>
      </w:r>
      <w:r w:rsidRPr="440E8A66">
        <w:rPr>
          <w:rFonts w:ascii="Calibri" w:eastAsia="Calibri" w:hAnsi="Calibri" w:cs="Calibri"/>
          <w:spacing w:val="2"/>
          <w:position w:val="1"/>
        </w:rPr>
        <w:t>t</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6"/>
          <w:position w:val="1"/>
        </w:rPr>
        <w:t xml:space="preserve"> </w:t>
      </w:r>
      <w:r w:rsidRPr="440E8A66">
        <w:rPr>
          <w:rFonts w:ascii="Calibri" w:eastAsia="Calibri" w:hAnsi="Calibri" w:cs="Calibri"/>
          <w:spacing w:val="-1"/>
          <w:position w:val="1"/>
        </w:rPr>
        <w:t>a</w:t>
      </w:r>
      <w:r w:rsidRPr="440E8A66">
        <w:rPr>
          <w:rFonts w:ascii="Calibri" w:eastAsia="Calibri" w:hAnsi="Calibri" w:cs="Calibri"/>
          <w:position w:val="1"/>
        </w:rPr>
        <w:t>nd</w:t>
      </w:r>
      <w:r w:rsidRPr="440E8A66">
        <w:rPr>
          <w:rFonts w:ascii="Calibri" w:eastAsia="Calibri" w:hAnsi="Calibri" w:cs="Calibri"/>
          <w:spacing w:val="2"/>
          <w:position w:val="1"/>
        </w:rPr>
        <w:t xml:space="preserve"> </w:t>
      </w:r>
      <w:r w:rsidRPr="440E8A66">
        <w:rPr>
          <w:rFonts w:ascii="Calibri" w:eastAsia="Calibri" w:hAnsi="Calibri" w:cs="Calibri"/>
          <w:spacing w:val="-1"/>
          <w:position w:val="1"/>
        </w:rPr>
        <w:t>re</w:t>
      </w:r>
      <w:r w:rsidRPr="440E8A66">
        <w:rPr>
          <w:rFonts w:ascii="Calibri" w:eastAsia="Calibri" w:hAnsi="Calibri" w:cs="Calibri"/>
          <w:position w:val="1"/>
        </w:rPr>
        <w:t>mov</w:t>
      </w:r>
      <w:r w:rsidRPr="440E8A66">
        <w:rPr>
          <w:rFonts w:ascii="Calibri" w:eastAsia="Calibri" w:hAnsi="Calibri" w:cs="Calibri"/>
          <w:spacing w:val="-1"/>
          <w:position w:val="1"/>
        </w:rPr>
        <w:t>e</w:t>
      </w:r>
      <w:r w:rsidRPr="440E8A66">
        <w:rPr>
          <w:rFonts w:ascii="Calibri" w:eastAsia="Calibri" w:hAnsi="Calibri" w:cs="Calibri"/>
          <w:position w:val="1"/>
        </w:rPr>
        <w:t>d</w:t>
      </w:r>
      <w:r w:rsidRPr="440E8A66">
        <w:rPr>
          <w:rFonts w:ascii="Calibri" w:eastAsia="Calibri" w:hAnsi="Calibri" w:cs="Calibri"/>
          <w:spacing w:val="-3"/>
          <w:position w:val="1"/>
        </w:rPr>
        <w:t xml:space="preserve"> </w:t>
      </w:r>
      <w:r w:rsidRPr="440E8A66">
        <w:rPr>
          <w:rFonts w:ascii="Calibri" w:eastAsia="Calibri" w:hAnsi="Calibri" w:cs="Calibri"/>
          <w:spacing w:val="1"/>
          <w:position w:val="1"/>
        </w:rPr>
        <w:t>f</w:t>
      </w:r>
      <w:r w:rsidRPr="440E8A66">
        <w:rPr>
          <w:rFonts w:ascii="Calibri" w:eastAsia="Calibri" w:hAnsi="Calibri" w:cs="Calibri"/>
          <w:spacing w:val="-1"/>
          <w:position w:val="1"/>
        </w:rPr>
        <w:t>r</w:t>
      </w:r>
      <w:r w:rsidRPr="440E8A66">
        <w:rPr>
          <w:rFonts w:ascii="Calibri" w:eastAsia="Calibri" w:hAnsi="Calibri" w:cs="Calibri"/>
          <w:position w:val="1"/>
        </w:rPr>
        <w:t>om</w:t>
      </w:r>
      <w:r w:rsidRPr="440E8A66">
        <w:rPr>
          <w:rFonts w:ascii="Calibri" w:eastAsia="Calibri" w:hAnsi="Calibri" w:cs="Calibri"/>
          <w:spacing w:val="-5"/>
          <w:position w:val="1"/>
        </w:rPr>
        <w:t xml:space="preserve"> </w:t>
      </w:r>
      <w:r w:rsidRPr="440E8A66">
        <w:rPr>
          <w:rFonts w:ascii="Calibri" w:eastAsia="Calibri" w:hAnsi="Calibri" w:cs="Calibri"/>
          <w:spacing w:val="-2"/>
          <w:position w:val="1"/>
        </w:rPr>
        <w:t>t</w:t>
      </w:r>
      <w:r w:rsidRPr="440E8A66">
        <w:rPr>
          <w:rFonts w:ascii="Calibri" w:eastAsia="Calibri" w:hAnsi="Calibri" w:cs="Calibri"/>
          <w:spacing w:val="4"/>
          <w:position w:val="1"/>
        </w:rPr>
        <w:t>h</w:t>
      </w:r>
      <w:r w:rsidRPr="440E8A66">
        <w:rPr>
          <w:rFonts w:ascii="Calibri" w:eastAsia="Calibri" w:hAnsi="Calibri" w:cs="Calibri"/>
          <w:position w:val="1"/>
        </w:rPr>
        <w:t>e</w:t>
      </w:r>
      <w:r w:rsidRPr="440E8A66">
        <w:rPr>
          <w:rFonts w:ascii="Calibri" w:eastAsia="Calibri" w:hAnsi="Calibri" w:cs="Calibri"/>
          <w:spacing w:val="-5"/>
          <w:position w:val="1"/>
        </w:rPr>
        <w:t xml:space="preserve"> </w:t>
      </w:r>
      <w:r w:rsidRPr="440E8A66">
        <w:rPr>
          <w:rFonts w:ascii="Calibri" w:eastAsia="Calibri" w:hAnsi="Calibri" w:cs="Calibri"/>
          <w:spacing w:val="1"/>
          <w:position w:val="1"/>
        </w:rPr>
        <w:t>i</w:t>
      </w:r>
      <w:r w:rsidRPr="440E8A66">
        <w:rPr>
          <w:rFonts w:ascii="Calibri" w:eastAsia="Calibri" w:hAnsi="Calibri" w:cs="Calibri"/>
          <w:spacing w:val="2"/>
          <w:position w:val="1"/>
        </w:rPr>
        <w:t>s</w:t>
      </w:r>
      <w:r w:rsidRPr="440E8A66">
        <w:rPr>
          <w:rFonts w:ascii="Calibri" w:eastAsia="Calibri" w:hAnsi="Calibri" w:cs="Calibri"/>
          <w:spacing w:val="1"/>
          <w:position w:val="1"/>
        </w:rPr>
        <w:t>l</w:t>
      </w:r>
      <w:r w:rsidRPr="440E8A66">
        <w:rPr>
          <w:rFonts w:ascii="Calibri" w:eastAsia="Calibri" w:hAnsi="Calibri" w:cs="Calibri"/>
          <w:spacing w:val="-1"/>
          <w:position w:val="1"/>
        </w:rPr>
        <w:t>a</w:t>
      </w:r>
      <w:r w:rsidRPr="440E8A66">
        <w:rPr>
          <w:rFonts w:ascii="Calibri" w:eastAsia="Calibri" w:hAnsi="Calibri" w:cs="Calibri"/>
          <w:position w:val="1"/>
        </w:rPr>
        <w:t>nd should be utilized.</w:t>
      </w:r>
      <w:r w:rsidRPr="440E8A66">
        <w:rPr>
          <w:rFonts w:ascii="Calibri" w:eastAsia="Calibri" w:hAnsi="Calibri" w:cs="Calibri"/>
          <w:spacing w:val="-2"/>
          <w:position w:val="1"/>
        </w:rPr>
        <w:t xml:space="preserve"> </w:t>
      </w:r>
      <w:r w:rsidRPr="440E8A66">
        <w:rPr>
          <w:rFonts w:ascii="Calibri" w:eastAsia="Calibri" w:hAnsi="Calibri" w:cs="Calibri"/>
          <w:position w:val="1"/>
        </w:rPr>
        <w:t xml:space="preserve">In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3"/>
        </w:rPr>
        <w:t xml:space="preserve"> </w:t>
      </w:r>
      <w:r w:rsidRPr="440E8A66">
        <w:rPr>
          <w:rFonts w:ascii="Calibri" w:eastAsia="Calibri" w:hAnsi="Calibri" w:cs="Calibri"/>
          <w:spacing w:val="1"/>
        </w:rPr>
        <w:t>fi</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f</w:t>
      </w:r>
      <w:r w:rsidRPr="440E8A66">
        <w:rPr>
          <w:rFonts w:ascii="Calibri" w:eastAsia="Calibri" w:hAnsi="Calibri" w:cs="Calibri"/>
        </w:rPr>
        <w:t>f</w:t>
      </w:r>
      <w:r w:rsidRPr="440E8A66">
        <w:rPr>
          <w:rFonts w:ascii="Calibri" w:eastAsia="Calibri" w:hAnsi="Calibri" w:cs="Calibri"/>
          <w:spacing w:val="-2"/>
        </w:rPr>
        <w:t xml:space="preserve"> should be encouraged 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4"/>
        </w:rPr>
        <w:t>u</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il</w:t>
      </w:r>
      <w:r w:rsidRPr="440E8A66">
        <w:rPr>
          <w:rFonts w:ascii="Calibri" w:eastAsia="Calibri" w:hAnsi="Calibri" w:cs="Calibri"/>
          <w:spacing w:val="-1"/>
        </w:rPr>
        <w:t>e</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3"/>
        </w:rPr>
        <w:t>a</w:t>
      </w:r>
      <w:r w:rsidRPr="440E8A66">
        <w:rPr>
          <w:rFonts w:ascii="Calibri" w:eastAsia="Calibri" w:hAnsi="Calibri" w:cs="Calibri"/>
          <w:spacing w:val="-1"/>
        </w:rPr>
        <w:t>c</w:t>
      </w:r>
      <w:r w:rsidRPr="440E8A66">
        <w:rPr>
          <w:rFonts w:ascii="Calibri" w:eastAsia="Calibri" w:hAnsi="Calibri" w:cs="Calibri"/>
          <w:spacing w:val="2"/>
        </w:rPr>
        <w:t>ili</w:t>
      </w:r>
      <w:r w:rsidRPr="440E8A66">
        <w:rPr>
          <w:rFonts w:ascii="Calibri" w:eastAsia="Calibri" w:hAnsi="Calibri" w:cs="Calibri"/>
          <w:spacing w:val="-2"/>
        </w:rPr>
        <w:t>t</w:t>
      </w:r>
      <w:r w:rsidRPr="440E8A66">
        <w:rPr>
          <w:rFonts w:ascii="Calibri" w:eastAsia="Calibri" w:hAnsi="Calibri" w:cs="Calibri"/>
          <w:spacing w:val="2"/>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1"/>
        </w:rPr>
        <w:t xml:space="preserve"> 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2"/>
        </w:rPr>
        <w:t>i</w:t>
      </w:r>
      <w:r w:rsidRPr="440E8A66">
        <w:rPr>
          <w:rFonts w:ascii="Calibri" w:eastAsia="Calibri" w:hAnsi="Calibri" w:cs="Calibri"/>
          <w:spacing w:val="-2"/>
        </w:rPr>
        <w:t>e</w:t>
      </w:r>
      <w:r w:rsidRPr="440E8A66">
        <w:rPr>
          <w:rFonts w:ascii="Calibri" w:eastAsia="Calibri" w:hAnsi="Calibri" w:cs="Calibri"/>
          <w:spacing w:val="2"/>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rPr>
        <w:t>mps</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 b</w:t>
      </w:r>
      <w:r w:rsidRPr="440E8A66">
        <w:rPr>
          <w:rFonts w:ascii="Calibri" w:eastAsia="Calibri" w:hAnsi="Calibri" w:cs="Calibri"/>
          <w:spacing w:val="-2"/>
        </w:rPr>
        <w:t>e</w:t>
      </w:r>
      <w:r w:rsidRPr="440E8A66">
        <w:rPr>
          <w:rFonts w:ascii="Calibri" w:eastAsia="Calibri" w:hAnsi="Calibri" w:cs="Calibri"/>
        </w:rPr>
        <w:t>g</w:t>
      </w:r>
      <w:r w:rsidRPr="440E8A66">
        <w:rPr>
          <w:rFonts w:ascii="Calibri" w:eastAsia="Calibri" w:hAnsi="Calibri" w:cs="Calibri"/>
          <w:spacing w:val="1"/>
        </w:rPr>
        <w:t>i</w:t>
      </w:r>
      <w:r w:rsidRPr="440E8A66">
        <w:rPr>
          <w:rFonts w:ascii="Calibri" w:eastAsia="Calibri" w:hAnsi="Calibri" w:cs="Calibri"/>
        </w:rPr>
        <w:t>nn</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of</w:t>
      </w:r>
      <w:r w:rsidRPr="440E8A66">
        <w:rPr>
          <w:rFonts w:ascii="Calibri" w:eastAsia="Calibri" w:hAnsi="Calibri" w:cs="Calibri"/>
          <w:spacing w:val="-1"/>
        </w:rPr>
        <w:t xml:space="preserve"> eac</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rPr>
        <w:t>d</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4"/>
        </w:rPr>
        <w:t>b</w:t>
      </w:r>
      <w:r w:rsidRPr="440E8A66">
        <w:rPr>
          <w:rFonts w:ascii="Calibri" w:eastAsia="Calibri" w:hAnsi="Calibri" w:cs="Calibri"/>
          <w:spacing w:val="-1"/>
        </w:rPr>
        <w:t>e</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1"/>
        </w:rPr>
        <w:t>i</w:t>
      </w:r>
      <w:r w:rsidRPr="440E8A66">
        <w:rPr>
          <w:rFonts w:ascii="Calibri" w:eastAsia="Calibri" w:hAnsi="Calibri" w:cs="Calibri"/>
        </w:rPr>
        <w:t>k</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out</w:t>
      </w:r>
      <w:r w:rsidRPr="440E8A66">
        <w:rPr>
          <w:rFonts w:ascii="Calibri" w:eastAsia="Calibri" w:hAnsi="Calibri" w:cs="Calibri"/>
          <w:spacing w:val="-4"/>
        </w:rPr>
        <w:t xml:space="preserve"> </w:t>
      </w:r>
      <w:r w:rsidRPr="440E8A66">
        <w:rPr>
          <w:rFonts w:ascii="Calibri" w:eastAsia="Calibri" w:hAnsi="Calibri" w:cs="Calibri"/>
        </w:rPr>
        <w:t>on</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2"/>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H</w:t>
      </w:r>
      <w:r w:rsidRPr="440E8A66">
        <w:rPr>
          <w:rFonts w:ascii="Calibri" w:eastAsia="Calibri" w:hAnsi="Calibri" w:cs="Calibri"/>
        </w:rPr>
        <w:t>um</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3"/>
        </w:rPr>
        <w:t>w</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5"/>
        </w:rPr>
        <w:t xml:space="preserve"> </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spacing w:val="2"/>
        </w:rPr>
        <w:t>s</w:t>
      </w:r>
      <w:r w:rsidRPr="440E8A66">
        <w:rPr>
          <w:rFonts w:ascii="Calibri" w:eastAsia="Calibri" w:hAnsi="Calibri" w:cs="Calibri"/>
          <w:spacing w:val="-1"/>
        </w:rPr>
        <w:t>ew</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11"/>
        </w:rPr>
        <w:t xml:space="preserve"> </w:t>
      </w:r>
      <w:r w:rsidRPr="440E8A66">
        <w:rPr>
          <w:rFonts w:ascii="Calibri" w:eastAsia="Calibri" w:hAnsi="Calibri" w:cs="Calibri"/>
        </w:rPr>
        <w:t xml:space="preserve">on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w:t>
      </w:r>
      <w:r w:rsidRPr="440E8A66">
        <w:rPr>
          <w:rFonts w:ascii="Calibri" w:eastAsia="Calibri" w:hAnsi="Calibri" w:cs="Calibri"/>
          <w:spacing w:val="1"/>
        </w:rPr>
        <w:t>il</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rPr>
        <w:t>be</w:t>
      </w:r>
      <w:r w:rsidRPr="440E8A66">
        <w:rPr>
          <w:rFonts w:ascii="Calibri" w:eastAsia="Calibri" w:hAnsi="Calibri" w:cs="Calibri"/>
          <w:spacing w:val="-5"/>
        </w:rPr>
        <w:t xml:space="preserve"> </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dd</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ood</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ou</w:t>
      </w:r>
      <w:r w:rsidRPr="440E8A66">
        <w:rPr>
          <w:rFonts w:ascii="Calibri" w:eastAsia="Calibri" w:hAnsi="Calibri" w:cs="Calibri"/>
          <w:spacing w:val="-1"/>
        </w:rPr>
        <w:t>rc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4"/>
        </w:rPr>
        <w:t xml:space="preserve"> </w:t>
      </w:r>
      <w:r w:rsidRPr="440E8A66">
        <w:rPr>
          <w:rFonts w:ascii="Calibri" w:eastAsia="Calibri" w:hAnsi="Calibri" w:cs="Calibri"/>
          <w:spacing w:val="-1"/>
        </w:rPr>
        <w:t>r</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f</w:t>
      </w:r>
      <w:r w:rsidRPr="440E8A66">
        <w:rPr>
          <w:rFonts w:ascii="Calibri" w:eastAsia="Calibri" w:hAnsi="Calibri" w:cs="Calibri"/>
          <w:spacing w:val="-2"/>
        </w:rPr>
        <w:t xml:space="preserve"> </w:t>
      </w:r>
      <w:r w:rsidRPr="440E8A66">
        <w:rPr>
          <w:rFonts w:ascii="Calibri" w:eastAsia="Calibri" w:hAnsi="Calibri" w:cs="Calibri"/>
          <w:spacing w:val="1"/>
        </w:rPr>
        <w:t xml:space="preserve">it is necessary to </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bu</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w:t>
      </w:r>
      <w:r w:rsidRPr="440E8A66">
        <w:rPr>
          <w:rFonts w:ascii="Calibri" w:eastAsia="Calibri" w:hAnsi="Calibri" w:cs="Calibri"/>
        </w:rPr>
        <w:t>v</w:t>
      </w:r>
      <w:r w:rsidRPr="440E8A66">
        <w:rPr>
          <w:rFonts w:ascii="Calibri" w:eastAsia="Calibri" w:hAnsi="Calibri" w:cs="Calibri"/>
          <w:spacing w:val="-1"/>
        </w:rPr>
        <w:t>e</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9"/>
        </w:rPr>
        <w:t xml:space="preserve"> </w:t>
      </w:r>
      <w:r w:rsidRPr="440E8A66">
        <w:rPr>
          <w:rFonts w:ascii="Calibri" w:eastAsia="Calibri" w:hAnsi="Calibri" w:cs="Calibri"/>
        </w:rPr>
        <w:t>on your</w:t>
      </w:r>
      <w:r w:rsidRPr="440E8A66">
        <w:rPr>
          <w:rFonts w:ascii="Calibri" w:eastAsia="Calibri" w:hAnsi="Calibri" w:cs="Calibri"/>
          <w:spacing w:val="-4"/>
        </w:rPr>
        <w:t xml:space="preserve">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op,</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v</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c</w:t>
      </w:r>
      <w:r w:rsidRPr="440E8A66">
        <w:rPr>
          <w:rFonts w:ascii="Calibri" w:eastAsia="Calibri" w:hAnsi="Calibri" w:cs="Calibri"/>
          <w:spacing w:val="4"/>
        </w:rPr>
        <w:t>o</w:t>
      </w:r>
      <w:r w:rsidRPr="440E8A66">
        <w:rPr>
          <w:rFonts w:ascii="Calibri" w:eastAsia="Calibri" w:hAnsi="Calibri" w:cs="Calibri"/>
        </w:rPr>
        <w:t>mp</w:t>
      </w:r>
      <w:r w:rsidRPr="440E8A66">
        <w:rPr>
          <w:rFonts w:ascii="Calibri" w:eastAsia="Calibri" w:hAnsi="Calibri" w:cs="Calibri"/>
          <w:spacing w:val="1"/>
        </w:rPr>
        <w:t>l</w:t>
      </w:r>
      <w:r w:rsidRPr="440E8A66">
        <w:rPr>
          <w:rFonts w:ascii="Calibri" w:eastAsia="Calibri" w:hAnsi="Calibri" w:cs="Calibri"/>
          <w:spacing w:val="-1"/>
        </w:rPr>
        <w:t>e</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8"/>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e</w:t>
      </w:r>
      <w:r w:rsidRPr="440E8A66">
        <w:rPr>
          <w:rFonts w:ascii="Calibri" w:eastAsia="Calibri" w:hAnsi="Calibri" w:cs="Calibri"/>
          <w:spacing w:val="5"/>
        </w:rPr>
        <w:t>x</w:t>
      </w:r>
      <w:r w:rsidRPr="440E8A66">
        <w:rPr>
          <w:rFonts w:ascii="Calibri" w:eastAsia="Calibri" w:hAnsi="Calibri" w:cs="Calibri"/>
          <w:spacing w:val="-1"/>
        </w:rPr>
        <w:t>cre</w:t>
      </w:r>
      <w:r w:rsidRPr="440E8A66">
        <w:rPr>
          <w:rFonts w:ascii="Calibri" w:eastAsia="Calibri" w:hAnsi="Calibri" w:cs="Calibri"/>
        </w:rPr>
        <w:t>m</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rPr>
        <w:t>t</w:t>
      </w:r>
      <w:r w:rsidRPr="440E8A66">
        <w:rPr>
          <w:rFonts w:ascii="Calibri" w:eastAsia="Calibri" w:hAnsi="Calibri" w:cs="Calibri"/>
          <w:spacing w:val="-11"/>
        </w:rPr>
        <w:t xml:space="preserve"> </w:t>
      </w:r>
      <w:r w:rsidRPr="440E8A66">
        <w:rPr>
          <w:rFonts w:ascii="Calibri" w:eastAsia="Calibri" w:hAnsi="Calibri" w:cs="Calibri"/>
          <w:spacing w:val="-1"/>
        </w:rPr>
        <w:t>w</w:t>
      </w:r>
      <w:r w:rsidRPr="440E8A66">
        <w:rPr>
          <w:rFonts w:ascii="Calibri" w:eastAsia="Calibri" w:hAnsi="Calibri" w:cs="Calibri"/>
          <w:spacing w:val="5"/>
        </w:rPr>
        <w:t>i</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 xml:space="preserve"> </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ks</w:t>
      </w:r>
      <w:r w:rsidRPr="440E8A66">
        <w:rPr>
          <w:rFonts w:ascii="Calibri" w:eastAsia="Calibri" w:hAnsi="Calibri" w:cs="Calibri"/>
          <w:spacing w:val="1"/>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spacing w:val="4"/>
        </w:rPr>
        <w:t>o</w:t>
      </w:r>
      <w:r w:rsidRPr="440E8A66">
        <w:rPr>
          <w:rFonts w:ascii="Calibri" w:eastAsia="Calibri" w:hAnsi="Calibri" w:cs="Calibri"/>
          <w:spacing w:val="1"/>
        </w:rPr>
        <w:t>il</w:t>
      </w:r>
      <w:r w:rsidRPr="440E8A66">
        <w:rPr>
          <w:rFonts w:ascii="Calibri" w:eastAsia="Calibri" w:hAnsi="Calibri" w:cs="Calibri"/>
        </w:rPr>
        <w:t>.</w:t>
      </w:r>
    </w:p>
    <w:p w14:paraId="77D42E52" w14:textId="77777777" w:rsidR="00D54376" w:rsidRPr="00CD2698" w:rsidRDefault="00D54376" w:rsidP="006501D8">
      <w:pPr>
        <w:spacing w:before="11" w:after="0"/>
      </w:pPr>
    </w:p>
    <w:p w14:paraId="77D42E53" w14:textId="77777777" w:rsidR="00D54376" w:rsidRPr="00CD2698" w:rsidRDefault="00D54376" w:rsidP="006501D8">
      <w:pPr>
        <w:spacing w:before="10" w:after="0"/>
        <w:ind w:left="880" w:right="181"/>
        <w:rPr>
          <w:rFonts w:eastAsia="Calibri" w:cs="Calibri"/>
        </w:rPr>
      </w:pPr>
      <w:r w:rsidRPr="440E8A66">
        <w:rPr>
          <w:rFonts w:ascii="Calibri" w:eastAsia="Calibri" w:hAnsi="Calibri" w:cs="Calibri"/>
          <w:spacing w:val="1"/>
        </w:rPr>
        <w:lastRenderedPageBreak/>
        <w:t>Al</w:t>
      </w:r>
      <w:r w:rsidRPr="440E8A66">
        <w:rPr>
          <w:rFonts w:ascii="Calibri" w:eastAsia="Calibri" w:hAnsi="Calibri" w:cs="Calibri"/>
          <w:spacing w:val="2"/>
        </w:rPr>
        <w:t>s</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no</w:t>
      </w:r>
      <w:r w:rsidRPr="440E8A66">
        <w:rPr>
          <w:rFonts w:ascii="Calibri" w:eastAsia="Calibri" w:hAnsi="Calibri" w:cs="Calibri"/>
          <w:spacing w:val="-2"/>
        </w:rPr>
        <w:t>t</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ca</w:t>
      </w:r>
      <w:r w:rsidRPr="440E8A66">
        <w:rPr>
          <w:rFonts w:ascii="Calibri" w:eastAsia="Calibri" w:hAnsi="Calibri" w:cs="Calibri"/>
        </w:rPr>
        <w:t xml:space="preserve">mp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il</w:t>
      </w:r>
      <w:r w:rsidRPr="440E8A66">
        <w:rPr>
          <w:rFonts w:ascii="Calibri" w:eastAsia="Calibri" w:hAnsi="Calibri" w:cs="Calibri"/>
          <w:spacing w:val="-1"/>
        </w:rPr>
        <w:t>e</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du</w:t>
      </w:r>
      <w:r w:rsidRPr="440E8A66">
        <w:rPr>
          <w:rFonts w:ascii="Calibri" w:eastAsia="Calibri" w:hAnsi="Calibri" w:cs="Calibri"/>
          <w:spacing w:val="-1"/>
        </w:rPr>
        <w:t>ce</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rPr>
        <w:t>k</w:t>
      </w:r>
      <w:r w:rsidRPr="440E8A66">
        <w:rPr>
          <w:rFonts w:ascii="Calibri" w:eastAsia="Calibri" w:hAnsi="Calibri" w:cs="Calibri"/>
          <w:spacing w:val="-4"/>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p</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rPr>
        <w:t xml:space="preserve"> </w:t>
      </w:r>
      <w:r w:rsidRPr="440E8A66">
        <w:rPr>
          <w:rFonts w:ascii="Calibri" w:eastAsia="Calibri" w:hAnsi="Calibri" w:cs="Calibri"/>
          <w:spacing w:val="-2"/>
        </w:rPr>
        <w:t>e</w:t>
      </w:r>
      <w:r w:rsidRPr="440E8A66">
        <w:rPr>
          <w:rFonts w:ascii="Calibri" w:eastAsia="Calibri" w:hAnsi="Calibri" w:cs="Calibri"/>
          <w:spacing w:val="1"/>
        </w:rPr>
        <w:t>x</w:t>
      </w:r>
      <w:r w:rsidRPr="440E8A66">
        <w:rPr>
          <w:rFonts w:ascii="Calibri" w:eastAsia="Calibri" w:hAnsi="Calibri" w:cs="Calibri"/>
          <w:spacing w:val="-1"/>
        </w:rPr>
        <w:t>cr</w:t>
      </w:r>
      <w:r w:rsidRPr="440E8A66">
        <w:rPr>
          <w:rFonts w:ascii="Calibri" w:eastAsia="Calibri" w:hAnsi="Calibri" w:cs="Calibri"/>
          <w:spacing w:val="-2"/>
        </w:rPr>
        <w:t>e</w:t>
      </w:r>
      <w:r w:rsidRPr="440E8A66">
        <w:rPr>
          <w:rFonts w:ascii="Calibri" w:eastAsia="Calibri" w:hAnsi="Calibri" w:cs="Calibri"/>
        </w:rPr>
        <w:t>m</w:t>
      </w:r>
      <w:r w:rsidRPr="440E8A66">
        <w:rPr>
          <w:rFonts w:ascii="Calibri" w:eastAsia="Calibri" w:hAnsi="Calibri" w:cs="Calibri"/>
          <w:spacing w:val="-2"/>
        </w:rPr>
        <w:t>e</w:t>
      </w:r>
      <w:r w:rsidRPr="440E8A66">
        <w:rPr>
          <w:rFonts w:ascii="Calibri" w:eastAsia="Calibri" w:hAnsi="Calibri" w:cs="Calibri"/>
          <w:spacing w:val="4"/>
        </w:rPr>
        <w:t>n</w:t>
      </w:r>
      <w:r w:rsidRPr="440E8A66">
        <w:rPr>
          <w:rFonts w:ascii="Calibri" w:eastAsia="Calibri" w:hAnsi="Calibri" w:cs="Calibri"/>
        </w:rPr>
        <w:t>t</w:t>
      </w:r>
      <w:r w:rsidRPr="440E8A66">
        <w:rPr>
          <w:rFonts w:ascii="Calibri" w:eastAsia="Calibri" w:hAnsi="Calibri" w:cs="Calibri"/>
          <w:spacing w:val="-14"/>
        </w:rPr>
        <w:t xml:space="preserve"> </w:t>
      </w:r>
      <w:r w:rsidRPr="440E8A66">
        <w:rPr>
          <w:rFonts w:ascii="Calibri" w:eastAsia="Calibri" w:hAnsi="Calibri" w:cs="Calibri"/>
          <w:spacing w:val="1"/>
        </w:rPr>
        <w:t>i</w:t>
      </w:r>
      <w:r w:rsidRPr="440E8A66">
        <w:rPr>
          <w:rFonts w:ascii="Calibri" w:eastAsia="Calibri" w:hAnsi="Calibri" w:cs="Calibri"/>
        </w:rPr>
        <w:t>s a</w:t>
      </w:r>
      <w:r w:rsidRPr="440E8A66">
        <w:rPr>
          <w:rFonts w:ascii="Calibri" w:eastAsia="Calibri" w:hAnsi="Calibri" w:cs="Calibri"/>
          <w:spacing w:val="-3"/>
        </w:rPr>
        <w:t xml:space="preserve"> </w:t>
      </w:r>
      <w:r w:rsidRPr="440E8A66">
        <w:rPr>
          <w:rFonts w:ascii="Calibri" w:eastAsia="Calibri" w:hAnsi="Calibri" w:cs="Calibri"/>
        </w:rPr>
        <w:t>n</w:t>
      </w:r>
      <w:r w:rsidRPr="440E8A66">
        <w:rPr>
          <w:rFonts w:ascii="Calibri" w:eastAsia="Calibri" w:hAnsi="Calibri" w:cs="Calibri"/>
          <w:spacing w:val="1"/>
        </w:rPr>
        <w:t>i</w:t>
      </w:r>
      <w:r w:rsidRPr="440E8A66">
        <w:rPr>
          <w:rFonts w:ascii="Calibri" w:eastAsia="Calibri" w:hAnsi="Calibri" w:cs="Calibri"/>
          <w:spacing w:val="3"/>
        </w:rPr>
        <w:t>c</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f</w:t>
      </w:r>
      <w:r w:rsidRPr="440E8A66">
        <w:rPr>
          <w:rFonts w:ascii="Calibri" w:eastAsia="Calibri" w:hAnsi="Calibri" w:cs="Calibri"/>
          <w:spacing w:val="-1"/>
        </w:rPr>
        <w:t>e</w:t>
      </w:r>
      <w:r w:rsidRPr="440E8A66">
        <w:rPr>
          <w:rFonts w:ascii="Calibri" w:eastAsia="Calibri" w:hAnsi="Calibri" w:cs="Calibri"/>
          <w:spacing w:val="3"/>
        </w:rPr>
        <w:t>r</w:t>
      </w:r>
      <w:r w:rsidRPr="440E8A66">
        <w:rPr>
          <w:rFonts w:ascii="Calibri" w:eastAsia="Calibri" w:hAnsi="Calibri" w:cs="Calibri"/>
          <w:spacing w:val="-2"/>
        </w:rPr>
        <w:t>t</w:t>
      </w:r>
      <w:r w:rsidRPr="440E8A66">
        <w:rPr>
          <w:rFonts w:ascii="Calibri" w:eastAsia="Calibri" w:hAnsi="Calibri" w:cs="Calibri"/>
          <w:spacing w:val="2"/>
        </w:rPr>
        <w:t>ili</w:t>
      </w:r>
      <w:r w:rsidRPr="440E8A66">
        <w:rPr>
          <w:rFonts w:ascii="Calibri" w:eastAsia="Calibri" w:hAnsi="Calibri" w:cs="Calibri"/>
          <w:spacing w:val="1"/>
        </w:rPr>
        <w:t>z</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5"/>
        </w:rPr>
        <w:t xml:space="preserve"> </w:t>
      </w:r>
      <w:r w:rsidRPr="440E8A66">
        <w:rPr>
          <w:rFonts w:ascii="Calibri" w:eastAsia="Calibri" w:hAnsi="Calibri" w:cs="Calibri"/>
        </w:rPr>
        <w:t>p</w:t>
      </w:r>
      <w:r w:rsidRPr="440E8A66">
        <w:rPr>
          <w:rFonts w:ascii="Calibri" w:eastAsia="Calibri" w:hAnsi="Calibri" w:cs="Calibri"/>
          <w:spacing w:val="-1"/>
        </w:rPr>
        <w:t>ac</w:t>
      </w:r>
      <w:r w:rsidRPr="440E8A66">
        <w:rPr>
          <w:rFonts w:ascii="Calibri" w:eastAsia="Calibri" w:hAnsi="Calibri" w:cs="Calibri"/>
        </w:rPr>
        <w:t>k</w:t>
      </w:r>
      <w:r w:rsidRPr="440E8A66">
        <w:rPr>
          <w:rFonts w:ascii="Calibri" w:eastAsia="Calibri" w:hAnsi="Calibri" w:cs="Calibri"/>
          <w:spacing w:val="-1"/>
        </w:rPr>
        <w:t>a</w:t>
      </w:r>
      <w:r w:rsidRPr="440E8A66">
        <w:rPr>
          <w:rFonts w:ascii="Calibri" w:eastAsia="Calibri" w:hAnsi="Calibri" w:cs="Calibri"/>
        </w:rPr>
        <w:t>ge</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 xml:space="preserve">or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3"/>
        </w:rPr>
        <w:t xml:space="preserve"> </w:t>
      </w:r>
      <w:r w:rsidRPr="440E8A66">
        <w:rPr>
          <w:rFonts w:ascii="Calibri" w:eastAsia="Calibri" w:hAnsi="Calibri" w:cs="Calibri"/>
          <w:spacing w:val="2"/>
        </w:rPr>
        <w:t>s</w:t>
      </w:r>
      <w:r w:rsidRPr="440E8A66">
        <w:rPr>
          <w:rFonts w:ascii="Calibri" w:eastAsia="Calibri" w:hAnsi="Calibri" w:cs="Calibri"/>
          <w:spacing w:val="-1"/>
        </w:rPr>
        <w:t>ee</w:t>
      </w:r>
      <w:r w:rsidRPr="440E8A66">
        <w:rPr>
          <w:rFonts w:ascii="Calibri" w:eastAsia="Calibri" w:hAnsi="Calibri" w:cs="Calibri"/>
        </w:rPr>
        <w:t>ds</w:t>
      </w:r>
      <w:r w:rsidRPr="440E8A66">
        <w:rPr>
          <w:rFonts w:ascii="Calibri" w:eastAsia="Calibri" w:hAnsi="Calibri" w:cs="Calibri"/>
          <w:spacing w:val="-2"/>
        </w:rPr>
        <w:t xml:space="preserve"> </w:t>
      </w:r>
      <w:r w:rsidRPr="440E8A66">
        <w:rPr>
          <w:rFonts w:ascii="Calibri" w:eastAsia="Calibri" w:hAnsi="Calibri" w:cs="Calibri"/>
        </w:rPr>
        <w:t>that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y</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ve</w:t>
      </w:r>
      <w:r w:rsidRPr="440E8A66">
        <w:rPr>
          <w:rFonts w:ascii="Calibri" w:eastAsia="Calibri" w:hAnsi="Calibri" w:cs="Calibri"/>
          <w:spacing w:val="-1"/>
        </w:rPr>
        <w:t xml:space="preserve"> </w:t>
      </w:r>
      <w:r w:rsidRPr="440E8A66">
        <w:rPr>
          <w:rFonts w:ascii="Calibri" w:eastAsia="Calibri" w:hAnsi="Calibri" w:cs="Calibri"/>
          <w:spacing w:val="3"/>
        </w:rPr>
        <w:t>e</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 xml:space="preserve">n </w:t>
      </w:r>
      <w:r w:rsidRPr="440E8A66">
        <w:rPr>
          <w:rFonts w:ascii="Calibri" w:eastAsia="Calibri" w:hAnsi="Calibri" w:cs="Calibri"/>
          <w:spacing w:val="1"/>
        </w:rPr>
        <w:t>(</w:t>
      </w:r>
      <w:r w:rsidRPr="440E8A66">
        <w:rPr>
          <w:rFonts w:ascii="Calibri" w:eastAsia="Calibri" w:hAnsi="Calibri" w:cs="Calibri"/>
          <w:spacing w:val="-2"/>
        </w:rPr>
        <w:t>t</w:t>
      </w:r>
      <w:r w:rsidRPr="440E8A66">
        <w:rPr>
          <w:rFonts w:ascii="Calibri" w:eastAsia="Calibri" w:hAnsi="Calibri" w:cs="Calibri"/>
        </w:rPr>
        <w:t>om</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4"/>
        </w:rPr>
        <w:t>o</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6"/>
        </w:rPr>
        <w:t xml:space="preserve"> </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1"/>
        </w:rPr>
        <w:t>a</w:t>
      </w:r>
      <w:r w:rsidRPr="440E8A66">
        <w:rPr>
          <w:rFonts w:ascii="Calibri" w:eastAsia="Calibri" w:hAnsi="Calibri" w:cs="Calibri"/>
        </w:rPr>
        <w:t>ya</w:t>
      </w:r>
      <w:r w:rsidRPr="440E8A66">
        <w:rPr>
          <w:rFonts w:ascii="Calibri" w:eastAsia="Calibri" w:hAnsi="Calibri" w:cs="Calibri"/>
          <w:spacing w:val="-1"/>
        </w:rPr>
        <w:t xml:space="preserve"> e</w:t>
      </w:r>
      <w:r w:rsidRPr="440E8A66">
        <w:rPr>
          <w:rFonts w:ascii="Calibri" w:eastAsia="Calibri" w:hAnsi="Calibri" w:cs="Calibri"/>
          <w:spacing w:val="-2"/>
        </w:rPr>
        <w:t>t</w:t>
      </w:r>
      <w:r w:rsidRPr="440E8A66">
        <w:rPr>
          <w:rFonts w:ascii="Calibri" w:eastAsia="Calibri" w:hAnsi="Calibri" w:cs="Calibri"/>
          <w:spacing w:val="-1"/>
        </w:rPr>
        <w:t>c</w:t>
      </w:r>
      <w:r w:rsidRPr="440E8A66">
        <w:rPr>
          <w:rFonts w:ascii="Calibri" w:eastAsia="Calibri" w:hAnsi="Calibri" w:cs="Calibri"/>
          <w:spacing w:val="1"/>
        </w:rPr>
        <w:t>.</w:t>
      </w:r>
      <w:r w:rsidRPr="440E8A66">
        <w:rPr>
          <w:rFonts w:ascii="Calibri" w:eastAsia="Calibri" w:hAnsi="Calibri" w:cs="Calibri"/>
        </w:rPr>
        <w:t>)</w:t>
      </w:r>
    </w:p>
    <w:p w14:paraId="77D42E54" w14:textId="77777777" w:rsidR="00D54376" w:rsidRPr="00CD2698" w:rsidRDefault="00D54376" w:rsidP="006501D8">
      <w:pPr>
        <w:spacing w:before="10" w:after="0"/>
        <w:ind w:right="181"/>
        <w:rPr>
          <w:rFonts w:eastAsia="Calibri" w:cs="Calibri"/>
          <w:b/>
        </w:rPr>
      </w:pPr>
    </w:p>
    <w:p w14:paraId="77D42E55" w14:textId="77777777" w:rsidR="00D54376" w:rsidRPr="00CD2698" w:rsidRDefault="440E8A66" w:rsidP="006501D8">
      <w:pPr>
        <w:spacing w:before="10" w:after="0"/>
        <w:ind w:right="181"/>
        <w:rPr>
          <w:rFonts w:eastAsia="Calibri" w:cs="Calibri"/>
          <w:b/>
        </w:rPr>
      </w:pPr>
      <w:r w:rsidRPr="440E8A66">
        <w:rPr>
          <w:rFonts w:ascii="Calibri" w:eastAsia="Calibri" w:hAnsi="Calibri" w:cs="Calibri"/>
          <w:b/>
          <w:bCs/>
        </w:rPr>
        <w:t>After the trip:</w:t>
      </w:r>
    </w:p>
    <w:p w14:paraId="77D42E56" w14:textId="77777777" w:rsidR="00D54376" w:rsidRPr="00CD2698" w:rsidRDefault="00D54376" w:rsidP="006501D8">
      <w:pPr>
        <w:spacing w:before="10" w:after="0"/>
        <w:ind w:right="181"/>
        <w:rPr>
          <w:rFonts w:eastAsia="Calibri" w:cs="Calibri"/>
          <w:b/>
        </w:rPr>
      </w:pPr>
    </w:p>
    <w:p w14:paraId="77D42E57" w14:textId="77777777" w:rsidR="00D54376" w:rsidRPr="00CD2698" w:rsidRDefault="00D54376" w:rsidP="440E8A66">
      <w:pPr>
        <w:numPr>
          <w:ilvl w:val="0"/>
          <w:numId w:val="5"/>
        </w:numPr>
        <w:tabs>
          <w:tab w:val="left" w:pos="860"/>
        </w:tabs>
        <w:spacing w:after="0"/>
        <w:ind w:right="488"/>
        <w:contextualSpacing/>
        <w:rPr>
          <w:rFonts w:ascii="Calibri" w:eastAsia="Calibri" w:hAnsi="Calibri" w:cs="Calibri"/>
        </w:rPr>
      </w:pP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i</w:t>
      </w:r>
      <w:r w:rsidRPr="440E8A66">
        <w:rPr>
          <w:rFonts w:ascii="Calibri" w:eastAsia="Calibri" w:hAnsi="Calibri" w:cs="Calibri"/>
        </w:rPr>
        <w:t>mpo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bo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spacing w:val="3"/>
        </w:rPr>
        <w:t>r</w:t>
      </w:r>
      <w:r w:rsidRPr="440E8A66">
        <w:rPr>
          <w:rFonts w:ascii="Calibri" w:eastAsia="Calibri" w:hAnsi="Calibri" w:cs="Calibri"/>
          <w:spacing w:val="-1"/>
        </w:rPr>
        <w:t>ec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s</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e nothing is carried from Puerto Rico to Desecheo but also to ensure that</w:t>
      </w:r>
      <w:r w:rsidRPr="440E8A66">
        <w:rPr>
          <w:rFonts w:ascii="Calibri" w:eastAsia="Calibri" w:hAnsi="Calibri" w:cs="Calibri"/>
          <w:spacing w:val="-5"/>
        </w:rPr>
        <w:t xml:space="preserve"> nothing is carried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Puerto Rico or the</w:t>
      </w:r>
      <w:r w:rsidRPr="440E8A66">
        <w:rPr>
          <w:rFonts w:ascii="Calibri" w:eastAsia="Calibri" w:hAnsi="Calibri" w:cs="Calibri"/>
          <w:spacing w:val="-4"/>
        </w:rPr>
        <w:t xml:space="preserve"> </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5"/>
        </w:rPr>
        <w:t>x</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1"/>
        </w:rPr>
        <w:t>fi</w:t>
      </w:r>
      <w:r w:rsidRPr="440E8A66">
        <w:rPr>
          <w:rFonts w:ascii="Calibri" w:eastAsia="Calibri" w:hAnsi="Calibri" w:cs="Calibri"/>
          <w:spacing w:val="-1"/>
        </w:rPr>
        <w:t>e</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2"/>
        </w:rPr>
        <w:t>O</w:t>
      </w:r>
      <w:r w:rsidRPr="440E8A66">
        <w:rPr>
          <w:rFonts w:ascii="Calibri" w:eastAsia="Calibri" w:hAnsi="Calibri" w:cs="Calibri"/>
        </w:rPr>
        <w:t>n</w:t>
      </w:r>
      <w:r w:rsidRPr="440E8A66">
        <w:rPr>
          <w:rFonts w:ascii="Calibri" w:eastAsia="Calibri" w:hAnsi="Calibri" w:cs="Calibri"/>
          <w:spacing w:val="-1"/>
        </w:rPr>
        <w:t xml:space="preserve"> r</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2"/>
        </w:rPr>
        <w:t>al</w:t>
      </w:r>
      <w:r w:rsidRPr="440E8A66">
        <w:rPr>
          <w:rFonts w:ascii="Calibri" w:eastAsia="Calibri" w:hAnsi="Calibri" w:cs="Calibri"/>
        </w:rPr>
        <w:t xml:space="preserve">l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 xml:space="preserve">be </w:t>
      </w:r>
      <w:r w:rsidRPr="440E8A66">
        <w:rPr>
          <w:rFonts w:ascii="Calibri" w:eastAsia="Calibri" w:hAnsi="Calibri" w:cs="Calibri"/>
          <w:spacing w:val="-1"/>
        </w:rPr>
        <w:t>wa</w:t>
      </w:r>
      <w:r w:rsidRPr="440E8A66">
        <w:rPr>
          <w:rFonts w:ascii="Calibri" w:eastAsia="Calibri" w:hAnsi="Calibri" w:cs="Calibri"/>
          <w:spacing w:val="2"/>
        </w:rPr>
        <w:t>s</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boo</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e</w:t>
      </w:r>
      <w:r w:rsidRPr="440E8A66">
        <w:rPr>
          <w:rFonts w:ascii="Calibri" w:eastAsia="Calibri" w:hAnsi="Calibri" w:cs="Calibri"/>
        </w:rPr>
        <w:t>qu</w:t>
      </w:r>
      <w:r w:rsidRPr="440E8A66">
        <w:rPr>
          <w:rFonts w:ascii="Calibri" w:eastAsia="Calibri" w:hAnsi="Calibri" w:cs="Calibri"/>
          <w:spacing w:val="1"/>
        </w:rPr>
        <w:t>i</w:t>
      </w:r>
      <w:r w:rsidRPr="440E8A66">
        <w:rPr>
          <w:rFonts w:ascii="Calibri" w:eastAsia="Calibri" w:hAnsi="Calibri" w:cs="Calibri"/>
        </w:rPr>
        <w:t>pm</w:t>
      </w:r>
      <w:r w:rsidRPr="440E8A66">
        <w:rPr>
          <w:rFonts w:ascii="Calibri" w:eastAsia="Calibri" w:hAnsi="Calibri" w:cs="Calibri"/>
          <w:spacing w:val="-1"/>
        </w:rPr>
        <w:t>e</w:t>
      </w:r>
      <w:r w:rsidRPr="440E8A66">
        <w:rPr>
          <w:rFonts w:ascii="Calibri" w:eastAsia="Calibri" w:hAnsi="Calibri" w:cs="Calibri"/>
        </w:rPr>
        <w:t>nt</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hou</w:t>
      </w:r>
      <w:r w:rsidRPr="440E8A66">
        <w:rPr>
          <w:rFonts w:ascii="Calibri" w:eastAsia="Calibri" w:hAnsi="Calibri" w:cs="Calibri"/>
          <w:spacing w:val="1"/>
        </w:rPr>
        <w:t>l</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 xml:space="preserve">be </w:t>
      </w:r>
      <w:r w:rsidRPr="440E8A66">
        <w:rPr>
          <w:rFonts w:ascii="Calibri" w:eastAsia="Calibri" w:hAnsi="Calibri" w:cs="Calibri"/>
          <w:spacing w:val="-2"/>
        </w:rPr>
        <w:t>t</w:t>
      </w:r>
      <w:r w:rsidRPr="440E8A66">
        <w:rPr>
          <w:rFonts w:ascii="Calibri" w:eastAsia="Calibri" w:hAnsi="Calibri" w:cs="Calibri"/>
        </w:rPr>
        <w:t>ho</w:t>
      </w:r>
      <w:r w:rsidRPr="440E8A66">
        <w:rPr>
          <w:rFonts w:ascii="Calibri" w:eastAsia="Calibri" w:hAnsi="Calibri" w:cs="Calibri"/>
          <w:spacing w:val="-1"/>
        </w:rPr>
        <w:t>r</w:t>
      </w:r>
      <w:r w:rsidRPr="440E8A66">
        <w:rPr>
          <w:rFonts w:ascii="Calibri" w:eastAsia="Calibri" w:hAnsi="Calibri" w:cs="Calibri"/>
        </w:rPr>
        <w:t>ough</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3"/>
        </w:rPr>
        <w:t xml:space="preserve"> </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spacing w:val="-2"/>
        </w:rPr>
        <w:t>e</w:t>
      </w:r>
      <w:r w:rsidRPr="440E8A66">
        <w:rPr>
          <w:rFonts w:ascii="Calibri" w:eastAsia="Calibri" w:hAnsi="Calibri" w:cs="Calibri"/>
          <w:spacing w:val="-1"/>
        </w:rPr>
        <w:t>a</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d</w:t>
      </w:r>
      <w:r w:rsidRPr="440E8A66">
        <w:rPr>
          <w:rFonts w:ascii="Calibri" w:eastAsia="Calibri" w:hAnsi="Calibri" w:cs="Calibri"/>
        </w:rPr>
        <w:t>.</w:t>
      </w:r>
    </w:p>
    <w:p w14:paraId="77D42E58" w14:textId="77777777" w:rsidR="00D54376" w:rsidRPr="00CD2698" w:rsidRDefault="00D54376" w:rsidP="00D54376">
      <w:pPr>
        <w:spacing w:before="13" w:after="0" w:line="260" w:lineRule="exact"/>
      </w:pPr>
    </w:p>
    <w:p w14:paraId="77D42E59" w14:textId="77777777" w:rsidR="00D54376" w:rsidRPr="00CD2698" w:rsidRDefault="00D54376" w:rsidP="00D54376">
      <w:pPr>
        <w:spacing w:after="0" w:line="241" w:lineRule="auto"/>
        <w:ind w:left="160" w:right="145"/>
        <w:jc w:val="both"/>
        <w:rPr>
          <w:rFonts w:eastAsia="Calibri" w:cs="Calibri"/>
        </w:rPr>
      </w:pPr>
      <w:r w:rsidRPr="440E8A66">
        <w:rPr>
          <w:rFonts w:ascii="Calibri" w:eastAsia="Calibri" w:hAnsi="Calibri" w:cs="Calibri"/>
          <w:i/>
          <w:iCs/>
        </w:rPr>
        <w:t>We</w:t>
      </w:r>
      <w:r w:rsidRPr="440E8A66">
        <w:rPr>
          <w:rFonts w:ascii="Calibri" w:eastAsia="Calibri" w:hAnsi="Calibri" w:cs="Calibri"/>
          <w:i/>
          <w:iCs/>
          <w:spacing w:val="-4"/>
        </w:rPr>
        <w:t xml:space="preserve"> </w:t>
      </w:r>
      <w:r w:rsidRPr="440E8A66">
        <w:rPr>
          <w:rFonts w:ascii="Calibri" w:eastAsia="Calibri" w:hAnsi="Calibri" w:cs="Calibri"/>
          <w:i/>
          <w:iCs/>
          <w:spacing w:val="-1"/>
        </w:rPr>
        <w:t>wou</w:t>
      </w:r>
      <w:r w:rsidRPr="440E8A66">
        <w:rPr>
          <w:rFonts w:ascii="Calibri" w:eastAsia="Calibri" w:hAnsi="Calibri" w:cs="Calibri"/>
          <w:i/>
          <w:iCs/>
          <w:spacing w:val="1"/>
        </w:rPr>
        <w:t>l</w:t>
      </w:r>
      <w:r w:rsidRPr="440E8A66">
        <w:rPr>
          <w:rFonts w:ascii="Calibri" w:eastAsia="Calibri" w:hAnsi="Calibri" w:cs="Calibri"/>
          <w:i/>
          <w:iCs/>
        </w:rPr>
        <w:t>d</w:t>
      </w:r>
      <w:r w:rsidRPr="440E8A66">
        <w:rPr>
          <w:rFonts w:ascii="Calibri" w:eastAsia="Calibri" w:hAnsi="Calibri" w:cs="Calibri"/>
          <w:i/>
          <w:iCs/>
          <w:spacing w:val="-1"/>
        </w:rPr>
        <w:t xml:space="preserve"> </w:t>
      </w:r>
      <w:r w:rsidRPr="440E8A66">
        <w:rPr>
          <w:rFonts w:ascii="Calibri" w:eastAsia="Calibri" w:hAnsi="Calibri" w:cs="Calibri"/>
          <w:i/>
          <w:iCs/>
          <w:spacing w:val="1"/>
        </w:rPr>
        <w:t>li</w:t>
      </w:r>
      <w:r w:rsidRPr="440E8A66">
        <w:rPr>
          <w:rFonts w:ascii="Calibri" w:eastAsia="Calibri" w:hAnsi="Calibri" w:cs="Calibri"/>
          <w:i/>
          <w:iCs/>
        </w:rPr>
        <w:t>ke</w:t>
      </w:r>
      <w:r w:rsidRPr="440E8A66">
        <w:rPr>
          <w:rFonts w:ascii="Calibri" w:eastAsia="Calibri" w:hAnsi="Calibri" w:cs="Calibri"/>
          <w:i/>
          <w:iCs/>
          <w:spacing w:val="-5"/>
        </w:rPr>
        <w:t xml:space="preserve"> </w:t>
      </w:r>
      <w:r w:rsidRPr="440E8A66">
        <w:rPr>
          <w:rFonts w:ascii="Calibri" w:eastAsia="Calibri" w:hAnsi="Calibri" w:cs="Calibri"/>
          <w:i/>
          <w:iCs/>
          <w:spacing w:val="-2"/>
        </w:rPr>
        <w:t>t</w:t>
      </w:r>
      <w:r w:rsidRPr="440E8A66">
        <w:rPr>
          <w:rFonts w:ascii="Calibri" w:eastAsia="Calibri" w:hAnsi="Calibri" w:cs="Calibri"/>
          <w:i/>
          <w:iCs/>
        </w:rPr>
        <w:t xml:space="preserve">o </w:t>
      </w:r>
      <w:r w:rsidRPr="440E8A66">
        <w:rPr>
          <w:rFonts w:ascii="Calibri" w:eastAsia="Calibri" w:hAnsi="Calibri" w:cs="Calibri"/>
          <w:i/>
          <w:iCs/>
          <w:spacing w:val="2"/>
        </w:rPr>
        <w:t>t</w:t>
      </w:r>
      <w:r w:rsidRPr="440E8A66">
        <w:rPr>
          <w:rFonts w:ascii="Calibri" w:eastAsia="Calibri" w:hAnsi="Calibri" w:cs="Calibri"/>
          <w:i/>
          <w:iCs/>
          <w:spacing w:val="-1"/>
        </w:rPr>
        <w:t>han</w:t>
      </w:r>
      <w:r w:rsidRPr="440E8A66">
        <w:rPr>
          <w:rFonts w:ascii="Calibri" w:eastAsia="Calibri" w:hAnsi="Calibri" w:cs="Calibri"/>
          <w:i/>
          <w:iCs/>
        </w:rPr>
        <w:t>k</w:t>
      </w:r>
      <w:r w:rsidRPr="440E8A66">
        <w:rPr>
          <w:rFonts w:ascii="Calibri" w:eastAsia="Calibri" w:hAnsi="Calibri" w:cs="Calibri"/>
          <w:i/>
          <w:iCs/>
          <w:spacing w:val="1"/>
        </w:rPr>
        <w:t xml:space="preserve"> y</w:t>
      </w:r>
      <w:r w:rsidRPr="440E8A66">
        <w:rPr>
          <w:rFonts w:ascii="Calibri" w:eastAsia="Calibri" w:hAnsi="Calibri" w:cs="Calibri"/>
          <w:i/>
          <w:iCs/>
          <w:spacing w:val="-1"/>
        </w:rPr>
        <w:t>o</w:t>
      </w:r>
      <w:r w:rsidRPr="440E8A66">
        <w:rPr>
          <w:rFonts w:ascii="Calibri" w:eastAsia="Calibri" w:hAnsi="Calibri" w:cs="Calibri"/>
          <w:i/>
          <w:iCs/>
        </w:rPr>
        <w:t>u</w:t>
      </w:r>
      <w:r w:rsidRPr="440E8A66">
        <w:rPr>
          <w:rFonts w:ascii="Calibri" w:eastAsia="Calibri" w:hAnsi="Calibri" w:cs="Calibri"/>
          <w:i/>
          <w:iCs/>
          <w:spacing w:val="-3"/>
        </w:rPr>
        <w:t xml:space="preserve"> </w:t>
      </w:r>
      <w:r w:rsidRPr="440E8A66">
        <w:rPr>
          <w:rFonts w:ascii="Calibri" w:eastAsia="Calibri" w:hAnsi="Calibri" w:cs="Calibri"/>
          <w:i/>
          <w:iCs/>
          <w:spacing w:val="1"/>
        </w:rPr>
        <w:t>f</w:t>
      </w:r>
      <w:r w:rsidRPr="440E8A66">
        <w:rPr>
          <w:rFonts w:ascii="Calibri" w:eastAsia="Calibri" w:hAnsi="Calibri" w:cs="Calibri"/>
          <w:i/>
          <w:iCs/>
          <w:spacing w:val="-1"/>
        </w:rPr>
        <w:t>o</w:t>
      </w:r>
      <w:r w:rsidRPr="440E8A66">
        <w:rPr>
          <w:rFonts w:ascii="Calibri" w:eastAsia="Calibri" w:hAnsi="Calibri" w:cs="Calibri"/>
          <w:i/>
          <w:iCs/>
        </w:rPr>
        <w:t>r</w:t>
      </w:r>
      <w:r w:rsidRPr="440E8A66">
        <w:rPr>
          <w:rFonts w:ascii="Calibri" w:eastAsia="Calibri" w:hAnsi="Calibri" w:cs="Calibri"/>
          <w:i/>
          <w:iCs/>
          <w:spacing w:val="-2"/>
        </w:rPr>
        <w:t xml:space="preserve"> </w:t>
      </w:r>
      <w:r w:rsidRPr="440E8A66">
        <w:rPr>
          <w:rFonts w:ascii="Calibri" w:eastAsia="Calibri" w:hAnsi="Calibri" w:cs="Calibri"/>
          <w:i/>
          <w:iCs/>
          <w:spacing w:val="1"/>
        </w:rPr>
        <w:t>y</w:t>
      </w:r>
      <w:r w:rsidRPr="440E8A66">
        <w:rPr>
          <w:rFonts w:ascii="Calibri" w:eastAsia="Calibri" w:hAnsi="Calibri" w:cs="Calibri"/>
          <w:i/>
          <w:iCs/>
          <w:spacing w:val="-1"/>
        </w:rPr>
        <w:t>ou</w:t>
      </w:r>
      <w:r w:rsidRPr="440E8A66">
        <w:rPr>
          <w:rFonts w:ascii="Calibri" w:eastAsia="Calibri" w:hAnsi="Calibri" w:cs="Calibri"/>
          <w:i/>
          <w:iCs/>
        </w:rPr>
        <w:t>r</w:t>
      </w:r>
      <w:r w:rsidRPr="440E8A66">
        <w:rPr>
          <w:rFonts w:ascii="Calibri" w:eastAsia="Calibri" w:hAnsi="Calibri" w:cs="Calibri"/>
          <w:i/>
          <w:iCs/>
          <w:spacing w:val="1"/>
        </w:rPr>
        <w:t xml:space="preserve"> </w:t>
      </w:r>
      <w:r w:rsidRPr="440E8A66">
        <w:rPr>
          <w:rFonts w:ascii="Calibri" w:eastAsia="Calibri" w:hAnsi="Calibri" w:cs="Calibri"/>
          <w:i/>
          <w:iCs/>
          <w:spacing w:val="-1"/>
        </w:rPr>
        <w:t>pa</w:t>
      </w:r>
      <w:r w:rsidRPr="440E8A66">
        <w:rPr>
          <w:rFonts w:ascii="Calibri" w:eastAsia="Calibri" w:hAnsi="Calibri" w:cs="Calibri"/>
          <w:i/>
          <w:iCs/>
          <w:spacing w:val="5"/>
        </w:rPr>
        <w:t>r</w:t>
      </w:r>
      <w:r w:rsidRPr="440E8A66">
        <w:rPr>
          <w:rFonts w:ascii="Calibri" w:eastAsia="Calibri" w:hAnsi="Calibri" w:cs="Calibri"/>
          <w:i/>
          <w:iCs/>
          <w:spacing w:val="-2"/>
        </w:rPr>
        <w:t>t</w:t>
      </w:r>
      <w:r w:rsidRPr="440E8A66">
        <w:rPr>
          <w:rFonts w:ascii="Calibri" w:eastAsia="Calibri" w:hAnsi="Calibri" w:cs="Calibri"/>
          <w:i/>
          <w:iCs/>
          <w:spacing w:val="1"/>
        </w:rPr>
        <w:t>i</w:t>
      </w:r>
      <w:r w:rsidRPr="440E8A66">
        <w:rPr>
          <w:rFonts w:ascii="Calibri" w:eastAsia="Calibri" w:hAnsi="Calibri" w:cs="Calibri"/>
          <w:i/>
          <w:iCs/>
        </w:rPr>
        <w:t>c</w:t>
      </w:r>
      <w:r w:rsidRPr="440E8A66">
        <w:rPr>
          <w:rFonts w:ascii="Calibri" w:eastAsia="Calibri" w:hAnsi="Calibri" w:cs="Calibri"/>
          <w:i/>
          <w:iCs/>
          <w:spacing w:val="1"/>
        </w:rPr>
        <w:t>i</w:t>
      </w:r>
      <w:r w:rsidRPr="440E8A66">
        <w:rPr>
          <w:rFonts w:ascii="Calibri" w:eastAsia="Calibri" w:hAnsi="Calibri" w:cs="Calibri"/>
          <w:i/>
          <w:iCs/>
          <w:spacing w:val="-1"/>
        </w:rPr>
        <w:t>pa</w:t>
      </w:r>
      <w:r w:rsidRPr="440E8A66">
        <w:rPr>
          <w:rFonts w:ascii="Calibri" w:eastAsia="Calibri" w:hAnsi="Calibri" w:cs="Calibri"/>
          <w:i/>
          <w:iCs/>
          <w:spacing w:val="-2"/>
        </w:rPr>
        <w:t>t</w:t>
      </w:r>
      <w:r w:rsidRPr="440E8A66">
        <w:rPr>
          <w:rFonts w:ascii="Calibri" w:eastAsia="Calibri" w:hAnsi="Calibri" w:cs="Calibri"/>
          <w:i/>
          <w:iCs/>
          <w:spacing w:val="1"/>
        </w:rPr>
        <w:t>i</w:t>
      </w:r>
      <w:r w:rsidRPr="440E8A66">
        <w:rPr>
          <w:rFonts w:ascii="Calibri" w:eastAsia="Calibri" w:hAnsi="Calibri" w:cs="Calibri"/>
          <w:i/>
          <w:iCs/>
          <w:spacing w:val="-1"/>
        </w:rPr>
        <w:t>o</w:t>
      </w:r>
      <w:r w:rsidRPr="440E8A66">
        <w:rPr>
          <w:rFonts w:ascii="Calibri" w:eastAsia="Calibri" w:hAnsi="Calibri" w:cs="Calibri"/>
          <w:i/>
          <w:iCs/>
        </w:rPr>
        <w:t>n</w:t>
      </w:r>
      <w:r w:rsidRPr="440E8A66">
        <w:rPr>
          <w:rFonts w:ascii="Calibri" w:eastAsia="Calibri" w:hAnsi="Calibri" w:cs="Calibri"/>
          <w:i/>
          <w:iCs/>
          <w:spacing w:val="-2"/>
        </w:rPr>
        <w:t xml:space="preserve"> </w:t>
      </w:r>
      <w:r w:rsidRPr="440E8A66">
        <w:rPr>
          <w:rFonts w:ascii="Calibri" w:eastAsia="Calibri" w:hAnsi="Calibri" w:cs="Calibri"/>
          <w:i/>
          <w:iCs/>
          <w:spacing w:val="1"/>
        </w:rPr>
        <w:t>i</w:t>
      </w:r>
      <w:r w:rsidRPr="440E8A66">
        <w:rPr>
          <w:rFonts w:ascii="Calibri" w:eastAsia="Calibri" w:hAnsi="Calibri" w:cs="Calibri"/>
          <w:i/>
          <w:iCs/>
        </w:rPr>
        <w:t>n</w:t>
      </w:r>
      <w:r w:rsidRPr="440E8A66">
        <w:rPr>
          <w:rFonts w:ascii="Calibri" w:eastAsia="Calibri" w:hAnsi="Calibri" w:cs="Calibri"/>
          <w:i/>
          <w:iCs/>
          <w:spacing w:val="1"/>
        </w:rPr>
        <w:t xml:space="preserve"> </w:t>
      </w:r>
      <w:r w:rsidRPr="440E8A66">
        <w:rPr>
          <w:rFonts w:ascii="Calibri" w:eastAsia="Calibri" w:hAnsi="Calibri" w:cs="Calibri"/>
          <w:i/>
          <w:iCs/>
          <w:spacing w:val="-2"/>
        </w:rPr>
        <w:t>t</w:t>
      </w:r>
      <w:r w:rsidRPr="440E8A66">
        <w:rPr>
          <w:rFonts w:ascii="Calibri" w:eastAsia="Calibri" w:hAnsi="Calibri" w:cs="Calibri"/>
          <w:i/>
          <w:iCs/>
          <w:spacing w:val="-1"/>
        </w:rPr>
        <w:t>h</w:t>
      </w:r>
      <w:r w:rsidRPr="440E8A66">
        <w:rPr>
          <w:rFonts w:ascii="Calibri" w:eastAsia="Calibri" w:hAnsi="Calibri" w:cs="Calibri"/>
          <w:i/>
          <w:iCs/>
          <w:spacing w:val="1"/>
        </w:rPr>
        <w:t>i</w:t>
      </w:r>
      <w:r w:rsidRPr="440E8A66">
        <w:rPr>
          <w:rFonts w:ascii="Calibri" w:eastAsia="Calibri" w:hAnsi="Calibri" w:cs="Calibri"/>
          <w:i/>
          <w:iCs/>
        </w:rPr>
        <w:t xml:space="preserve">s </w:t>
      </w:r>
      <w:r w:rsidRPr="440E8A66">
        <w:rPr>
          <w:rFonts w:ascii="Calibri" w:eastAsia="Calibri" w:hAnsi="Calibri" w:cs="Calibri"/>
          <w:i/>
          <w:iCs/>
          <w:spacing w:val="-1"/>
        </w:rPr>
        <w:t>p</w:t>
      </w:r>
      <w:r w:rsidRPr="440E8A66">
        <w:rPr>
          <w:rFonts w:ascii="Calibri" w:eastAsia="Calibri" w:hAnsi="Calibri" w:cs="Calibri"/>
          <w:i/>
          <w:iCs/>
        </w:rPr>
        <w:t>r</w:t>
      </w:r>
      <w:r w:rsidRPr="440E8A66">
        <w:rPr>
          <w:rFonts w:ascii="Calibri" w:eastAsia="Calibri" w:hAnsi="Calibri" w:cs="Calibri"/>
          <w:i/>
          <w:iCs/>
          <w:spacing w:val="-1"/>
        </w:rPr>
        <w:t>og</w:t>
      </w:r>
      <w:r w:rsidRPr="440E8A66">
        <w:rPr>
          <w:rFonts w:ascii="Calibri" w:eastAsia="Calibri" w:hAnsi="Calibri" w:cs="Calibri"/>
          <w:i/>
          <w:iCs/>
        </w:rPr>
        <w:t>r</w:t>
      </w:r>
      <w:r w:rsidRPr="440E8A66">
        <w:rPr>
          <w:rFonts w:ascii="Calibri" w:eastAsia="Calibri" w:hAnsi="Calibri" w:cs="Calibri"/>
          <w:i/>
          <w:iCs/>
          <w:spacing w:val="-1"/>
        </w:rPr>
        <w:t>a</w:t>
      </w:r>
      <w:r w:rsidRPr="440E8A66">
        <w:rPr>
          <w:rFonts w:ascii="Calibri" w:eastAsia="Calibri" w:hAnsi="Calibri" w:cs="Calibri"/>
          <w:i/>
          <w:iCs/>
          <w:spacing w:val="2"/>
        </w:rPr>
        <w:t>m</w:t>
      </w:r>
      <w:r w:rsidRPr="440E8A66">
        <w:rPr>
          <w:rFonts w:ascii="Calibri" w:eastAsia="Calibri" w:hAnsi="Calibri" w:cs="Calibri"/>
          <w:i/>
          <w:iCs/>
        </w:rPr>
        <w:t>;</w:t>
      </w:r>
      <w:r w:rsidRPr="440E8A66">
        <w:rPr>
          <w:rFonts w:ascii="Calibri" w:eastAsia="Calibri" w:hAnsi="Calibri" w:cs="Calibri"/>
          <w:i/>
          <w:iCs/>
          <w:spacing w:val="-5"/>
        </w:rPr>
        <w:t xml:space="preserve"> </w:t>
      </w:r>
      <w:r w:rsidRPr="440E8A66">
        <w:rPr>
          <w:rFonts w:ascii="Calibri" w:eastAsia="Calibri" w:hAnsi="Calibri" w:cs="Calibri"/>
          <w:i/>
          <w:iCs/>
          <w:spacing w:val="2"/>
        </w:rPr>
        <w:t>y</w:t>
      </w:r>
      <w:r w:rsidRPr="440E8A66">
        <w:rPr>
          <w:rFonts w:ascii="Calibri" w:eastAsia="Calibri" w:hAnsi="Calibri" w:cs="Calibri"/>
          <w:i/>
          <w:iCs/>
          <w:spacing w:val="-1"/>
        </w:rPr>
        <w:t>ou</w:t>
      </w:r>
      <w:r w:rsidRPr="440E8A66">
        <w:rPr>
          <w:rFonts w:ascii="Calibri" w:eastAsia="Calibri" w:hAnsi="Calibri" w:cs="Calibri"/>
          <w:i/>
          <w:iCs/>
        </w:rPr>
        <w:t>r</w:t>
      </w:r>
      <w:r w:rsidRPr="440E8A66">
        <w:rPr>
          <w:rFonts w:ascii="Calibri" w:eastAsia="Calibri" w:hAnsi="Calibri" w:cs="Calibri"/>
          <w:i/>
          <w:iCs/>
          <w:spacing w:val="1"/>
        </w:rPr>
        <w:t xml:space="preserve"> </w:t>
      </w:r>
      <w:r w:rsidRPr="440E8A66">
        <w:rPr>
          <w:rFonts w:ascii="Calibri" w:eastAsia="Calibri" w:hAnsi="Calibri" w:cs="Calibri"/>
          <w:i/>
          <w:iCs/>
          <w:spacing w:val="-1"/>
        </w:rPr>
        <w:t>e</w:t>
      </w:r>
      <w:r w:rsidRPr="440E8A66">
        <w:rPr>
          <w:rFonts w:ascii="Calibri" w:eastAsia="Calibri" w:hAnsi="Calibri" w:cs="Calibri"/>
          <w:i/>
          <w:iCs/>
          <w:spacing w:val="1"/>
        </w:rPr>
        <w:t>ff</w:t>
      </w:r>
      <w:r w:rsidRPr="440E8A66">
        <w:rPr>
          <w:rFonts w:ascii="Calibri" w:eastAsia="Calibri" w:hAnsi="Calibri" w:cs="Calibri"/>
          <w:i/>
          <w:iCs/>
          <w:spacing w:val="-1"/>
        </w:rPr>
        <w:t>o</w:t>
      </w:r>
      <w:r w:rsidRPr="440E8A66">
        <w:rPr>
          <w:rFonts w:ascii="Calibri" w:eastAsia="Calibri" w:hAnsi="Calibri" w:cs="Calibri"/>
          <w:i/>
          <w:iCs/>
        </w:rPr>
        <w:t>r</w:t>
      </w:r>
      <w:r w:rsidRPr="440E8A66">
        <w:rPr>
          <w:rFonts w:ascii="Calibri" w:eastAsia="Calibri" w:hAnsi="Calibri" w:cs="Calibri"/>
          <w:i/>
          <w:iCs/>
          <w:spacing w:val="-2"/>
        </w:rPr>
        <w:t>t</w:t>
      </w:r>
      <w:r w:rsidRPr="440E8A66">
        <w:rPr>
          <w:rFonts w:ascii="Calibri" w:eastAsia="Calibri" w:hAnsi="Calibri" w:cs="Calibri"/>
          <w:i/>
          <w:iCs/>
        </w:rPr>
        <w:t>s</w:t>
      </w:r>
      <w:r w:rsidRPr="440E8A66">
        <w:rPr>
          <w:rFonts w:ascii="Calibri" w:eastAsia="Calibri" w:hAnsi="Calibri" w:cs="Calibri"/>
          <w:i/>
          <w:iCs/>
          <w:spacing w:val="-2"/>
        </w:rPr>
        <w:t xml:space="preserve"> </w:t>
      </w:r>
      <w:r w:rsidRPr="440E8A66">
        <w:rPr>
          <w:rFonts w:ascii="Calibri" w:eastAsia="Calibri" w:hAnsi="Calibri" w:cs="Calibri"/>
          <w:i/>
          <w:iCs/>
          <w:spacing w:val="-1"/>
        </w:rPr>
        <w:t>w</w:t>
      </w:r>
      <w:r w:rsidRPr="440E8A66">
        <w:rPr>
          <w:rFonts w:ascii="Calibri" w:eastAsia="Calibri" w:hAnsi="Calibri" w:cs="Calibri"/>
          <w:i/>
          <w:iCs/>
          <w:spacing w:val="1"/>
        </w:rPr>
        <w:t>il</w:t>
      </w:r>
      <w:r w:rsidRPr="440E8A66">
        <w:rPr>
          <w:rFonts w:ascii="Calibri" w:eastAsia="Calibri" w:hAnsi="Calibri" w:cs="Calibri"/>
          <w:i/>
          <w:iCs/>
        </w:rPr>
        <w:t>l</w:t>
      </w:r>
      <w:r w:rsidRPr="440E8A66">
        <w:rPr>
          <w:rFonts w:ascii="Calibri" w:eastAsia="Calibri" w:hAnsi="Calibri" w:cs="Calibri"/>
          <w:i/>
          <w:iCs/>
          <w:spacing w:val="-2"/>
        </w:rPr>
        <w:t xml:space="preserve"> </w:t>
      </w:r>
      <w:r w:rsidRPr="440E8A66">
        <w:rPr>
          <w:rFonts w:ascii="Calibri" w:eastAsia="Calibri" w:hAnsi="Calibri" w:cs="Calibri"/>
          <w:i/>
          <w:iCs/>
          <w:spacing w:val="-1"/>
        </w:rPr>
        <w:t>en</w:t>
      </w:r>
      <w:r w:rsidRPr="440E8A66">
        <w:rPr>
          <w:rFonts w:ascii="Calibri" w:eastAsia="Calibri" w:hAnsi="Calibri" w:cs="Calibri"/>
          <w:i/>
          <w:iCs/>
          <w:spacing w:val="-2"/>
        </w:rPr>
        <w:t>s</w:t>
      </w:r>
      <w:r w:rsidRPr="440E8A66">
        <w:rPr>
          <w:rFonts w:ascii="Calibri" w:eastAsia="Calibri" w:hAnsi="Calibri" w:cs="Calibri"/>
          <w:i/>
          <w:iCs/>
          <w:spacing w:val="-1"/>
        </w:rPr>
        <w:t>u</w:t>
      </w:r>
      <w:r w:rsidRPr="440E8A66">
        <w:rPr>
          <w:rFonts w:ascii="Calibri" w:eastAsia="Calibri" w:hAnsi="Calibri" w:cs="Calibri"/>
          <w:i/>
          <w:iCs/>
        </w:rPr>
        <w:t>re</w:t>
      </w:r>
      <w:r w:rsidRPr="440E8A66">
        <w:rPr>
          <w:rFonts w:ascii="Calibri" w:eastAsia="Calibri" w:hAnsi="Calibri" w:cs="Calibri"/>
          <w:i/>
          <w:iCs/>
          <w:spacing w:val="-5"/>
        </w:rPr>
        <w:t xml:space="preserve"> </w:t>
      </w:r>
      <w:r w:rsidRPr="440E8A66">
        <w:rPr>
          <w:rFonts w:ascii="Calibri" w:eastAsia="Calibri" w:hAnsi="Calibri" w:cs="Calibri"/>
          <w:i/>
          <w:iCs/>
          <w:spacing w:val="2"/>
        </w:rPr>
        <w:t>t</w:t>
      </w:r>
      <w:r w:rsidRPr="440E8A66">
        <w:rPr>
          <w:rFonts w:ascii="Calibri" w:eastAsia="Calibri" w:hAnsi="Calibri" w:cs="Calibri"/>
          <w:i/>
          <w:iCs/>
          <w:spacing w:val="-1"/>
        </w:rPr>
        <w:t>ha</w:t>
      </w:r>
      <w:r w:rsidRPr="440E8A66">
        <w:rPr>
          <w:rFonts w:ascii="Calibri" w:eastAsia="Calibri" w:hAnsi="Calibri" w:cs="Calibri"/>
          <w:i/>
          <w:iCs/>
        </w:rPr>
        <w:t>t</w:t>
      </w:r>
      <w:r w:rsidRPr="440E8A66">
        <w:rPr>
          <w:rFonts w:ascii="Calibri" w:eastAsia="Calibri" w:hAnsi="Calibri" w:cs="Calibri"/>
          <w:i/>
          <w:iCs/>
          <w:spacing w:val="-3"/>
        </w:rPr>
        <w:t xml:space="preserve"> </w:t>
      </w:r>
      <w:r w:rsidRPr="440E8A66">
        <w:rPr>
          <w:rFonts w:ascii="Calibri" w:eastAsia="Calibri" w:hAnsi="Calibri" w:cs="Calibri"/>
          <w:i/>
          <w:iCs/>
          <w:spacing w:val="5"/>
        </w:rPr>
        <w:t>D</w:t>
      </w:r>
      <w:r w:rsidRPr="440E8A66">
        <w:rPr>
          <w:rFonts w:ascii="Calibri" w:eastAsia="Calibri" w:hAnsi="Calibri" w:cs="Calibri"/>
          <w:i/>
          <w:iCs/>
          <w:spacing w:val="-1"/>
        </w:rPr>
        <w:t>ese</w:t>
      </w:r>
      <w:r w:rsidRPr="440E8A66">
        <w:rPr>
          <w:rFonts w:ascii="Calibri" w:eastAsia="Calibri" w:hAnsi="Calibri" w:cs="Calibri"/>
          <w:i/>
          <w:iCs/>
          <w:spacing w:val="1"/>
        </w:rPr>
        <w:t>c</w:t>
      </w:r>
      <w:r w:rsidRPr="440E8A66">
        <w:rPr>
          <w:rFonts w:ascii="Calibri" w:eastAsia="Calibri" w:hAnsi="Calibri" w:cs="Calibri"/>
          <w:i/>
          <w:iCs/>
          <w:spacing w:val="3"/>
        </w:rPr>
        <w:t>h</w:t>
      </w:r>
      <w:r w:rsidRPr="440E8A66">
        <w:rPr>
          <w:rFonts w:ascii="Calibri" w:eastAsia="Calibri" w:hAnsi="Calibri" w:cs="Calibri"/>
          <w:i/>
          <w:iCs/>
          <w:spacing w:val="-1"/>
        </w:rPr>
        <w:t xml:space="preserve">eo </w:t>
      </w:r>
      <w:r w:rsidRPr="440E8A66">
        <w:rPr>
          <w:rFonts w:ascii="Calibri" w:eastAsia="Calibri" w:hAnsi="Calibri" w:cs="Calibri"/>
          <w:i/>
          <w:iCs/>
          <w:spacing w:val="-2"/>
        </w:rPr>
        <w:t>N</w:t>
      </w:r>
      <w:r w:rsidRPr="440E8A66">
        <w:rPr>
          <w:rFonts w:ascii="Calibri" w:eastAsia="Calibri" w:hAnsi="Calibri" w:cs="Calibri"/>
          <w:i/>
          <w:iCs/>
        </w:rPr>
        <w:t>WR</w:t>
      </w:r>
      <w:r w:rsidRPr="440E8A66">
        <w:rPr>
          <w:rFonts w:ascii="Calibri" w:eastAsia="Calibri" w:hAnsi="Calibri" w:cs="Calibri"/>
          <w:i/>
          <w:iCs/>
          <w:spacing w:val="-4"/>
        </w:rPr>
        <w:t xml:space="preserve"> </w:t>
      </w:r>
      <w:r w:rsidRPr="440E8A66">
        <w:rPr>
          <w:rFonts w:ascii="Calibri" w:eastAsia="Calibri" w:hAnsi="Calibri" w:cs="Calibri"/>
          <w:i/>
          <w:iCs/>
        </w:rPr>
        <w:t>r</w:t>
      </w:r>
      <w:r w:rsidRPr="440E8A66">
        <w:rPr>
          <w:rFonts w:ascii="Calibri" w:eastAsia="Calibri" w:hAnsi="Calibri" w:cs="Calibri"/>
          <w:i/>
          <w:iCs/>
          <w:spacing w:val="-1"/>
        </w:rPr>
        <w:t>e</w:t>
      </w:r>
      <w:r w:rsidRPr="440E8A66">
        <w:rPr>
          <w:rFonts w:ascii="Calibri" w:eastAsia="Calibri" w:hAnsi="Calibri" w:cs="Calibri"/>
          <w:i/>
          <w:iCs/>
          <w:spacing w:val="2"/>
        </w:rPr>
        <w:t>m</w:t>
      </w:r>
      <w:r w:rsidRPr="440E8A66">
        <w:rPr>
          <w:rFonts w:ascii="Calibri" w:eastAsia="Calibri" w:hAnsi="Calibri" w:cs="Calibri"/>
          <w:i/>
          <w:iCs/>
          <w:spacing w:val="-1"/>
        </w:rPr>
        <w:t>a</w:t>
      </w:r>
      <w:r w:rsidRPr="440E8A66">
        <w:rPr>
          <w:rFonts w:ascii="Calibri" w:eastAsia="Calibri" w:hAnsi="Calibri" w:cs="Calibri"/>
          <w:i/>
          <w:iCs/>
          <w:spacing w:val="1"/>
        </w:rPr>
        <w:t>i</w:t>
      </w:r>
      <w:r w:rsidRPr="440E8A66">
        <w:rPr>
          <w:rFonts w:ascii="Calibri" w:eastAsia="Calibri" w:hAnsi="Calibri" w:cs="Calibri"/>
          <w:i/>
          <w:iCs/>
          <w:spacing w:val="-1"/>
        </w:rPr>
        <w:t>n</w:t>
      </w:r>
      <w:r w:rsidRPr="440E8A66">
        <w:rPr>
          <w:rFonts w:ascii="Calibri" w:eastAsia="Calibri" w:hAnsi="Calibri" w:cs="Calibri"/>
          <w:i/>
          <w:iCs/>
        </w:rPr>
        <w:t>s</w:t>
      </w:r>
      <w:r w:rsidRPr="440E8A66">
        <w:rPr>
          <w:rFonts w:ascii="Calibri" w:eastAsia="Calibri" w:hAnsi="Calibri" w:cs="Calibri"/>
          <w:i/>
          <w:iCs/>
          <w:spacing w:val="-3"/>
        </w:rPr>
        <w:t xml:space="preserve"> </w:t>
      </w:r>
      <w:r w:rsidRPr="440E8A66">
        <w:rPr>
          <w:rFonts w:ascii="Calibri" w:eastAsia="Calibri" w:hAnsi="Calibri" w:cs="Calibri"/>
          <w:i/>
          <w:iCs/>
          <w:spacing w:val="-1"/>
        </w:rPr>
        <w:t>a</w:t>
      </w:r>
      <w:r w:rsidRPr="440E8A66">
        <w:rPr>
          <w:rFonts w:ascii="Calibri" w:eastAsia="Calibri" w:hAnsi="Calibri" w:cs="Calibri"/>
          <w:i/>
          <w:iCs/>
        </w:rPr>
        <w:t>n</w:t>
      </w:r>
      <w:r w:rsidRPr="440E8A66">
        <w:rPr>
          <w:rFonts w:ascii="Calibri" w:eastAsia="Calibri" w:hAnsi="Calibri" w:cs="Calibri"/>
          <w:i/>
          <w:iCs/>
          <w:spacing w:val="-3"/>
        </w:rPr>
        <w:t xml:space="preserve"> </w:t>
      </w:r>
      <w:r w:rsidRPr="440E8A66">
        <w:rPr>
          <w:rFonts w:ascii="Calibri" w:eastAsia="Calibri" w:hAnsi="Calibri" w:cs="Calibri"/>
          <w:i/>
          <w:iCs/>
          <w:spacing w:val="1"/>
        </w:rPr>
        <w:t>i</w:t>
      </w:r>
      <w:r w:rsidRPr="440E8A66">
        <w:rPr>
          <w:rFonts w:ascii="Calibri" w:eastAsia="Calibri" w:hAnsi="Calibri" w:cs="Calibri"/>
          <w:i/>
          <w:iCs/>
          <w:spacing w:val="2"/>
        </w:rPr>
        <w:t>m</w:t>
      </w:r>
      <w:r w:rsidRPr="440E8A66">
        <w:rPr>
          <w:rFonts w:ascii="Calibri" w:eastAsia="Calibri" w:hAnsi="Calibri" w:cs="Calibri"/>
          <w:i/>
          <w:iCs/>
          <w:spacing w:val="-1"/>
        </w:rPr>
        <w:t>po</w:t>
      </w:r>
      <w:r w:rsidRPr="440E8A66">
        <w:rPr>
          <w:rFonts w:ascii="Calibri" w:eastAsia="Calibri" w:hAnsi="Calibri" w:cs="Calibri"/>
          <w:i/>
          <w:iCs/>
        </w:rPr>
        <w:t>r</w:t>
      </w:r>
      <w:r w:rsidRPr="440E8A66">
        <w:rPr>
          <w:rFonts w:ascii="Calibri" w:eastAsia="Calibri" w:hAnsi="Calibri" w:cs="Calibri"/>
          <w:i/>
          <w:iCs/>
          <w:spacing w:val="2"/>
        </w:rPr>
        <w:t>t</w:t>
      </w:r>
      <w:r w:rsidRPr="440E8A66">
        <w:rPr>
          <w:rFonts w:ascii="Calibri" w:eastAsia="Calibri" w:hAnsi="Calibri" w:cs="Calibri"/>
          <w:i/>
          <w:iCs/>
          <w:spacing w:val="-1"/>
        </w:rPr>
        <w:t>an</w:t>
      </w:r>
      <w:r w:rsidRPr="440E8A66">
        <w:rPr>
          <w:rFonts w:ascii="Calibri" w:eastAsia="Calibri" w:hAnsi="Calibri" w:cs="Calibri"/>
          <w:i/>
          <w:iCs/>
        </w:rPr>
        <w:t>t</w:t>
      </w:r>
      <w:r w:rsidRPr="440E8A66">
        <w:rPr>
          <w:rFonts w:ascii="Calibri" w:eastAsia="Calibri" w:hAnsi="Calibri" w:cs="Calibri"/>
          <w:i/>
          <w:iCs/>
          <w:spacing w:val="-1"/>
        </w:rPr>
        <w:t xml:space="preserve"> s</w:t>
      </w:r>
      <w:r w:rsidRPr="440E8A66">
        <w:rPr>
          <w:rFonts w:ascii="Calibri" w:eastAsia="Calibri" w:hAnsi="Calibri" w:cs="Calibri"/>
          <w:i/>
          <w:iCs/>
          <w:spacing w:val="3"/>
        </w:rPr>
        <w:t>a</w:t>
      </w:r>
      <w:r w:rsidRPr="440E8A66">
        <w:rPr>
          <w:rFonts w:ascii="Calibri" w:eastAsia="Calibri" w:hAnsi="Calibri" w:cs="Calibri"/>
          <w:i/>
          <w:iCs/>
          <w:spacing w:val="-1"/>
        </w:rPr>
        <w:t>n</w:t>
      </w:r>
      <w:r w:rsidRPr="440E8A66">
        <w:rPr>
          <w:rFonts w:ascii="Calibri" w:eastAsia="Calibri" w:hAnsi="Calibri" w:cs="Calibri"/>
          <w:i/>
          <w:iCs/>
        </w:rPr>
        <w:t>c</w:t>
      </w:r>
      <w:r w:rsidRPr="440E8A66">
        <w:rPr>
          <w:rFonts w:ascii="Calibri" w:eastAsia="Calibri" w:hAnsi="Calibri" w:cs="Calibri"/>
          <w:i/>
          <w:iCs/>
          <w:spacing w:val="-2"/>
        </w:rPr>
        <w:t>t</w:t>
      </w:r>
      <w:r w:rsidRPr="440E8A66">
        <w:rPr>
          <w:rFonts w:ascii="Calibri" w:eastAsia="Calibri" w:hAnsi="Calibri" w:cs="Calibri"/>
          <w:i/>
          <w:iCs/>
          <w:spacing w:val="-1"/>
        </w:rPr>
        <w:t>ua</w:t>
      </w:r>
      <w:r w:rsidRPr="440E8A66">
        <w:rPr>
          <w:rFonts w:ascii="Calibri" w:eastAsia="Calibri" w:hAnsi="Calibri" w:cs="Calibri"/>
          <w:i/>
          <w:iCs/>
        </w:rPr>
        <w:t>ry</w:t>
      </w:r>
      <w:r w:rsidRPr="440E8A66">
        <w:rPr>
          <w:rFonts w:ascii="Calibri" w:eastAsia="Calibri" w:hAnsi="Calibri" w:cs="Calibri"/>
          <w:i/>
          <w:iCs/>
          <w:spacing w:val="-1"/>
        </w:rPr>
        <w:t xml:space="preserve"> </w:t>
      </w:r>
      <w:r w:rsidRPr="440E8A66">
        <w:rPr>
          <w:rFonts w:ascii="Calibri" w:eastAsia="Calibri" w:hAnsi="Calibri" w:cs="Calibri"/>
          <w:i/>
          <w:iCs/>
          <w:spacing w:val="1"/>
        </w:rPr>
        <w:t>f</w:t>
      </w:r>
      <w:r w:rsidRPr="440E8A66">
        <w:rPr>
          <w:rFonts w:ascii="Calibri" w:eastAsia="Calibri" w:hAnsi="Calibri" w:cs="Calibri"/>
          <w:i/>
          <w:iCs/>
          <w:spacing w:val="-1"/>
        </w:rPr>
        <w:t>o</w:t>
      </w:r>
      <w:r w:rsidRPr="440E8A66">
        <w:rPr>
          <w:rFonts w:ascii="Calibri" w:eastAsia="Calibri" w:hAnsi="Calibri" w:cs="Calibri"/>
          <w:i/>
          <w:iCs/>
        </w:rPr>
        <w:t>r</w:t>
      </w:r>
      <w:r w:rsidRPr="440E8A66">
        <w:rPr>
          <w:rFonts w:ascii="Calibri" w:eastAsia="Calibri" w:hAnsi="Calibri" w:cs="Calibri"/>
          <w:i/>
          <w:iCs/>
          <w:spacing w:val="2"/>
        </w:rPr>
        <w:t xml:space="preserve"> </w:t>
      </w:r>
      <w:r w:rsidRPr="440E8A66">
        <w:rPr>
          <w:rFonts w:ascii="Calibri" w:eastAsia="Calibri" w:hAnsi="Calibri" w:cs="Calibri"/>
          <w:i/>
          <w:iCs/>
          <w:spacing w:val="1"/>
        </w:rPr>
        <w:t>i</w:t>
      </w:r>
      <w:r w:rsidRPr="440E8A66">
        <w:rPr>
          <w:rFonts w:ascii="Calibri" w:eastAsia="Calibri" w:hAnsi="Calibri" w:cs="Calibri"/>
          <w:i/>
          <w:iCs/>
          <w:spacing w:val="-2"/>
        </w:rPr>
        <w:t>t</w:t>
      </w:r>
      <w:r w:rsidRPr="440E8A66">
        <w:rPr>
          <w:rFonts w:ascii="Calibri" w:eastAsia="Calibri" w:hAnsi="Calibri" w:cs="Calibri"/>
          <w:i/>
          <w:iCs/>
        </w:rPr>
        <w:t>s</w:t>
      </w:r>
      <w:r w:rsidRPr="440E8A66">
        <w:rPr>
          <w:rFonts w:ascii="Calibri" w:eastAsia="Calibri" w:hAnsi="Calibri" w:cs="Calibri"/>
          <w:i/>
          <w:iCs/>
          <w:spacing w:val="4"/>
        </w:rPr>
        <w:t xml:space="preserve"> </w:t>
      </w:r>
      <w:r w:rsidRPr="440E8A66">
        <w:rPr>
          <w:rFonts w:ascii="Calibri" w:eastAsia="Calibri" w:hAnsi="Calibri" w:cs="Calibri"/>
          <w:i/>
          <w:iCs/>
          <w:spacing w:val="-1"/>
        </w:rPr>
        <w:t>na</w:t>
      </w:r>
      <w:r w:rsidRPr="440E8A66">
        <w:rPr>
          <w:rFonts w:ascii="Calibri" w:eastAsia="Calibri" w:hAnsi="Calibri" w:cs="Calibri"/>
          <w:i/>
          <w:iCs/>
          <w:spacing w:val="-2"/>
        </w:rPr>
        <w:t>t</w:t>
      </w:r>
      <w:r w:rsidRPr="440E8A66">
        <w:rPr>
          <w:rFonts w:ascii="Calibri" w:eastAsia="Calibri" w:hAnsi="Calibri" w:cs="Calibri"/>
          <w:i/>
          <w:iCs/>
          <w:spacing w:val="1"/>
        </w:rPr>
        <w:t>i</w:t>
      </w:r>
      <w:r w:rsidRPr="440E8A66">
        <w:rPr>
          <w:rFonts w:ascii="Calibri" w:eastAsia="Calibri" w:hAnsi="Calibri" w:cs="Calibri"/>
          <w:i/>
          <w:iCs/>
          <w:spacing w:val="2"/>
        </w:rPr>
        <w:t>v</w:t>
      </w:r>
      <w:r w:rsidRPr="440E8A66">
        <w:rPr>
          <w:rFonts w:ascii="Calibri" w:eastAsia="Calibri" w:hAnsi="Calibri" w:cs="Calibri"/>
          <w:i/>
          <w:iCs/>
        </w:rPr>
        <w:t>e</w:t>
      </w:r>
      <w:r w:rsidRPr="440E8A66">
        <w:rPr>
          <w:rFonts w:ascii="Calibri" w:eastAsia="Calibri" w:hAnsi="Calibri" w:cs="Calibri"/>
          <w:i/>
          <w:iCs/>
          <w:spacing w:val="-5"/>
        </w:rPr>
        <w:t xml:space="preserve"> </w:t>
      </w:r>
      <w:r w:rsidRPr="440E8A66">
        <w:rPr>
          <w:rFonts w:ascii="Calibri" w:eastAsia="Calibri" w:hAnsi="Calibri" w:cs="Calibri"/>
          <w:i/>
          <w:iCs/>
          <w:spacing w:val="-1"/>
        </w:rPr>
        <w:t>a</w:t>
      </w:r>
      <w:r w:rsidRPr="440E8A66">
        <w:rPr>
          <w:rFonts w:ascii="Calibri" w:eastAsia="Calibri" w:hAnsi="Calibri" w:cs="Calibri"/>
          <w:i/>
          <w:iCs/>
          <w:spacing w:val="3"/>
        </w:rPr>
        <w:t>n</w:t>
      </w:r>
      <w:r w:rsidRPr="440E8A66">
        <w:rPr>
          <w:rFonts w:ascii="Calibri" w:eastAsia="Calibri" w:hAnsi="Calibri" w:cs="Calibri"/>
          <w:i/>
          <w:iCs/>
        </w:rPr>
        <w:t>d</w:t>
      </w:r>
      <w:r w:rsidRPr="440E8A66">
        <w:rPr>
          <w:rFonts w:ascii="Calibri" w:eastAsia="Calibri" w:hAnsi="Calibri" w:cs="Calibri"/>
          <w:i/>
          <w:iCs/>
          <w:spacing w:val="-3"/>
        </w:rPr>
        <w:t xml:space="preserve"> </w:t>
      </w:r>
      <w:r w:rsidRPr="440E8A66">
        <w:rPr>
          <w:rFonts w:ascii="Calibri" w:eastAsia="Calibri" w:hAnsi="Calibri" w:cs="Calibri"/>
          <w:i/>
          <w:iCs/>
          <w:spacing w:val="3"/>
        </w:rPr>
        <w:t>e</w:t>
      </w:r>
      <w:r w:rsidRPr="440E8A66">
        <w:rPr>
          <w:rFonts w:ascii="Calibri" w:eastAsia="Calibri" w:hAnsi="Calibri" w:cs="Calibri"/>
          <w:i/>
          <w:iCs/>
          <w:spacing w:val="-1"/>
        </w:rPr>
        <w:t>nde</w:t>
      </w:r>
      <w:r w:rsidRPr="440E8A66">
        <w:rPr>
          <w:rFonts w:ascii="Calibri" w:eastAsia="Calibri" w:hAnsi="Calibri" w:cs="Calibri"/>
          <w:i/>
          <w:iCs/>
          <w:spacing w:val="2"/>
        </w:rPr>
        <w:t>m</w:t>
      </w:r>
      <w:r w:rsidRPr="440E8A66">
        <w:rPr>
          <w:rFonts w:ascii="Calibri" w:eastAsia="Calibri" w:hAnsi="Calibri" w:cs="Calibri"/>
          <w:i/>
          <w:iCs/>
          <w:spacing w:val="1"/>
        </w:rPr>
        <w:t>i</w:t>
      </w:r>
      <w:r w:rsidRPr="440E8A66">
        <w:rPr>
          <w:rFonts w:ascii="Calibri" w:eastAsia="Calibri" w:hAnsi="Calibri" w:cs="Calibri"/>
          <w:i/>
          <w:iCs/>
        </w:rPr>
        <w:t>c</w:t>
      </w:r>
      <w:r w:rsidRPr="440E8A66">
        <w:rPr>
          <w:rFonts w:ascii="Calibri" w:eastAsia="Calibri" w:hAnsi="Calibri" w:cs="Calibri"/>
          <w:i/>
          <w:iCs/>
          <w:spacing w:val="-7"/>
        </w:rPr>
        <w:t xml:space="preserve"> </w:t>
      </w:r>
      <w:r w:rsidRPr="440E8A66">
        <w:rPr>
          <w:rFonts w:ascii="Calibri" w:eastAsia="Calibri" w:hAnsi="Calibri" w:cs="Calibri"/>
          <w:i/>
          <w:iCs/>
          <w:spacing w:val="-1"/>
        </w:rPr>
        <w:t>b</w:t>
      </w:r>
      <w:r w:rsidRPr="440E8A66">
        <w:rPr>
          <w:rFonts w:ascii="Calibri" w:eastAsia="Calibri" w:hAnsi="Calibri" w:cs="Calibri"/>
          <w:i/>
          <w:iCs/>
          <w:spacing w:val="1"/>
        </w:rPr>
        <w:t>i</w:t>
      </w:r>
      <w:r w:rsidRPr="440E8A66">
        <w:rPr>
          <w:rFonts w:ascii="Calibri" w:eastAsia="Calibri" w:hAnsi="Calibri" w:cs="Calibri"/>
          <w:i/>
          <w:iCs/>
          <w:spacing w:val="-1"/>
        </w:rPr>
        <w:t>od</w:t>
      </w:r>
      <w:r w:rsidRPr="440E8A66">
        <w:rPr>
          <w:rFonts w:ascii="Calibri" w:eastAsia="Calibri" w:hAnsi="Calibri" w:cs="Calibri"/>
          <w:i/>
          <w:iCs/>
          <w:spacing w:val="1"/>
        </w:rPr>
        <w:t>i</w:t>
      </w:r>
      <w:r w:rsidRPr="440E8A66">
        <w:rPr>
          <w:rFonts w:ascii="Calibri" w:eastAsia="Calibri" w:hAnsi="Calibri" w:cs="Calibri"/>
          <w:i/>
          <w:iCs/>
          <w:spacing w:val="2"/>
        </w:rPr>
        <w:t>v</w:t>
      </w:r>
      <w:r w:rsidRPr="440E8A66">
        <w:rPr>
          <w:rFonts w:ascii="Calibri" w:eastAsia="Calibri" w:hAnsi="Calibri" w:cs="Calibri"/>
          <w:i/>
          <w:iCs/>
          <w:spacing w:val="-1"/>
        </w:rPr>
        <w:t>e</w:t>
      </w:r>
      <w:r w:rsidRPr="440E8A66">
        <w:rPr>
          <w:rFonts w:ascii="Calibri" w:eastAsia="Calibri" w:hAnsi="Calibri" w:cs="Calibri"/>
          <w:i/>
          <w:iCs/>
        </w:rPr>
        <w:t>r</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spacing w:val="-2"/>
        </w:rPr>
        <w:t>t</w:t>
      </w:r>
      <w:r w:rsidRPr="440E8A66">
        <w:rPr>
          <w:rFonts w:ascii="Calibri" w:eastAsia="Calibri" w:hAnsi="Calibri" w:cs="Calibri"/>
          <w:i/>
          <w:iCs/>
          <w:spacing w:val="3"/>
        </w:rPr>
        <w:t>y</w:t>
      </w:r>
      <w:r w:rsidRPr="440E8A66">
        <w:rPr>
          <w:rFonts w:ascii="Calibri" w:eastAsia="Calibri" w:hAnsi="Calibri" w:cs="Calibri"/>
          <w:i/>
          <w:iCs/>
        </w:rPr>
        <w:t>,</w:t>
      </w:r>
      <w:r w:rsidRPr="440E8A66">
        <w:rPr>
          <w:rFonts w:ascii="Calibri" w:eastAsia="Calibri" w:hAnsi="Calibri" w:cs="Calibri"/>
          <w:i/>
          <w:iCs/>
          <w:spacing w:val="-4"/>
        </w:rPr>
        <w:t xml:space="preserve"> </w:t>
      </w:r>
      <w:r w:rsidRPr="440E8A66">
        <w:rPr>
          <w:rFonts w:ascii="Calibri" w:eastAsia="Calibri" w:hAnsi="Calibri" w:cs="Calibri"/>
          <w:i/>
          <w:iCs/>
          <w:spacing w:val="-1"/>
        </w:rPr>
        <w:t>an</w:t>
      </w:r>
      <w:r w:rsidRPr="440E8A66">
        <w:rPr>
          <w:rFonts w:ascii="Calibri" w:eastAsia="Calibri" w:hAnsi="Calibri" w:cs="Calibri"/>
          <w:i/>
          <w:iCs/>
        </w:rPr>
        <w:t>d</w:t>
      </w:r>
      <w:r w:rsidRPr="440E8A66">
        <w:rPr>
          <w:rFonts w:ascii="Calibri" w:eastAsia="Calibri" w:hAnsi="Calibri" w:cs="Calibri"/>
          <w:i/>
          <w:iCs/>
          <w:spacing w:val="1"/>
        </w:rPr>
        <w:t xml:space="preserve"> </w:t>
      </w:r>
      <w:r w:rsidRPr="440E8A66">
        <w:rPr>
          <w:rFonts w:ascii="Calibri" w:eastAsia="Calibri" w:hAnsi="Calibri" w:cs="Calibri"/>
          <w:i/>
          <w:iCs/>
        </w:rPr>
        <w:t>a</w:t>
      </w:r>
      <w:r w:rsidRPr="440E8A66">
        <w:rPr>
          <w:rFonts w:ascii="Calibri" w:eastAsia="Calibri" w:hAnsi="Calibri" w:cs="Calibri"/>
          <w:i/>
          <w:iCs/>
          <w:spacing w:val="1"/>
        </w:rPr>
        <w:t xml:space="preserve"> </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spacing w:val="-1"/>
        </w:rPr>
        <w:t>gn</w:t>
      </w:r>
      <w:r w:rsidRPr="440E8A66">
        <w:rPr>
          <w:rFonts w:ascii="Calibri" w:eastAsia="Calibri" w:hAnsi="Calibri" w:cs="Calibri"/>
          <w:i/>
          <w:iCs/>
          <w:spacing w:val="1"/>
        </w:rPr>
        <w:t>ifi</w:t>
      </w:r>
      <w:r w:rsidRPr="440E8A66">
        <w:rPr>
          <w:rFonts w:ascii="Calibri" w:eastAsia="Calibri" w:hAnsi="Calibri" w:cs="Calibri"/>
          <w:i/>
          <w:iCs/>
        </w:rPr>
        <w:t>c</w:t>
      </w:r>
      <w:r w:rsidRPr="440E8A66">
        <w:rPr>
          <w:rFonts w:ascii="Calibri" w:eastAsia="Calibri" w:hAnsi="Calibri" w:cs="Calibri"/>
          <w:i/>
          <w:iCs/>
          <w:spacing w:val="-1"/>
        </w:rPr>
        <w:t>an</w:t>
      </w:r>
      <w:r w:rsidRPr="440E8A66">
        <w:rPr>
          <w:rFonts w:ascii="Calibri" w:eastAsia="Calibri" w:hAnsi="Calibri" w:cs="Calibri"/>
          <w:i/>
          <w:iCs/>
        </w:rPr>
        <w:t>t</w:t>
      </w:r>
      <w:r w:rsidRPr="440E8A66">
        <w:rPr>
          <w:rFonts w:ascii="Calibri" w:eastAsia="Calibri" w:hAnsi="Calibri" w:cs="Calibri"/>
          <w:i/>
          <w:iCs/>
          <w:spacing w:val="-4"/>
        </w:rPr>
        <w:t xml:space="preserve"> </w:t>
      </w:r>
      <w:r w:rsidRPr="440E8A66">
        <w:rPr>
          <w:rFonts w:ascii="Calibri" w:eastAsia="Calibri" w:hAnsi="Calibri" w:cs="Calibri"/>
          <w:i/>
          <w:iCs/>
          <w:spacing w:val="1"/>
        </w:rPr>
        <w:t>l</w:t>
      </w:r>
      <w:r w:rsidRPr="440E8A66">
        <w:rPr>
          <w:rFonts w:ascii="Calibri" w:eastAsia="Calibri" w:hAnsi="Calibri" w:cs="Calibri"/>
          <w:i/>
          <w:iCs/>
          <w:spacing w:val="-1"/>
        </w:rPr>
        <w:t>e</w:t>
      </w:r>
      <w:r w:rsidRPr="440E8A66">
        <w:rPr>
          <w:rFonts w:ascii="Calibri" w:eastAsia="Calibri" w:hAnsi="Calibri" w:cs="Calibri"/>
          <w:i/>
          <w:iCs/>
          <w:spacing w:val="3"/>
        </w:rPr>
        <w:t>g</w:t>
      </w:r>
      <w:r w:rsidRPr="440E8A66">
        <w:rPr>
          <w:rFonts w:ascii="Calibri" w:eastAsia="Calibri" w:hAnsi="Calibri" w:cs="Calibri"/>
          <w:i/>
          <w:iCs/>
          <w:spacing w:val="-1"/>
        </w:rPr>
        <w:t>a</w:t>
      </w:r>
      <w:r w:rsidRPr="440E8A66">
        <w:rPr>
          <w:rFonts w:ascii="Calibri" w:eastAsia="Calibri" w:hAnsi="Calibri" w:cs="Calibri"/>
          <w:i/>
          <w:iCs/>
        </w:rPr>
        <w:t>cy</w:t>
      </w:r>
      <w:r w:rsidRPr="440E8A66">
        <w:rPr>
          <w:rFonts w:ascii="Calibri" w:eastAsia="Calibri" w:hAnsi="Calibri" w:cs="Calibri"/>
          <w:i/>
          <w:iCs/>
          <w:spacing w:val="-2"/>
        </w:rPr>
        <w:t xml:space="preserve"> </w:t>
      </w:r>
      <w:r w:rsidRPr="440E8A66">
        <w:rPr>
          <w:rFonts w:ascii="Calibri" w:eastAsia="Calibri" w:hAnsi="Calibri" w:cs="Calibri"/>
          <w:i/>
          <w:iCs/>
          <w:spacing w:val="1"/>
        </w:rPr>
        <w:t>f</w:t>
      </w:r>
      <w:r w:rsidRPr="440E8A66">
        <w:rPr>
          <w:rFonts w:ascii="Calibri" w:eastAsia="Calibri" w:hAnsi="Calibri" w:cs="Calibri"/>
          <w:i/>
          <w:iCs/>
          <w:spacing w:val="-1"/>
        </w:rPr>
        <w:t>o</w:t>
      </w:r>
      <w:r w:rsidRPr="440E8A66">
        <w:rPr>
          <w:rFonts w:ascii="Calibri" w:eastAsia="Calibri" w:hAnsi="Calibri" w:cs="Calibri"/>
          <w:i/>
          <w:iCs/>
        </w:rPr>
        <w:t xml:space="preserve">r </w:t>
      </w:r>
      <w:r w:rsidRPr="440E8A66">
        <w:rPr>
          <w:rFonts w:ascii="Calibri" w:eastAsia="Calibri" w:hAnsi="Calibri" w:cs="Calibri"/>
          <w:i/>
          <w:iCs/>
          <w:spacing w:val="-2"/>
        </w:rPr>
        <w:t>P</w:t>
      </w:r>
      <w:r w:rsidRPr="440E8A66">
        <w:rPr>
          <w:rFonts w:ascii="Calibri" w:eastAsia="Calibri" w:hAnsi="Calibri" w:cs="Calibri"/>
          <w:i/>
          <w:iCs/>
          <w:spacing w:val="-1"/>
        </w:rPr>
        <w:t>ue</w:t>
      </w:r>
      <w:r w:rsidRPr="440E8A66">
        <w:rPr>
          <w:rFonts w:ascii="Calibri" w:eastAsia="Calibri" w:hAnsi="Calibri" w:cs="Calibri"/>
          <w:i/>
          <w:iCs/>
          <w:spacing w:val="1"/>
        </w:rPr>
        <w:t>r</w:t>
      </w:r>
      <w:r w:rsidRPr="440E8A66">
        <w:rPr>
          <w:rFonts w:ascii="Calibri" w:eastAsia="Calibri" w:hAnsi="Calibri" w:cs="Calibri"/>
          <w:i/>
          <w:iCs/>
          <w:spacing w:val="-2"/>
        </w:rPr>
        <w:t>t</w:t>
      </w:r>
      <w:r w:rsidRPr="440E8A66">
        <w:rPr>
          <w:rFonts w:ascii="Calibri" w:eastAsia="Calibri" w:hAnsi="Calibri" w:cs="Calibri"/>
          <w:i/>
          <w:iCs/>
        </w:rPr>
        <w:t>o</w:t>
      </w:r>
      <w:r w:rsidRPr="440E8A66">
        <w:rPr>
          <w:rFonts w:ascii="Calibri" w:eastAsia="Calibri" w:hAnsi="Calibri" w:cs="Calibri"/>
          <w:i/>
          <w:iCs/>
          <w:spacing w:val="-4"/>
        </w:rPr>
        <w:t xml:space="preserve"> </w:t>
      </w:r>
      <w:r w:rsidRPr="440E8A66">
        <w:rPr>
          <w:rFonts w:ascii="Calibri" w:eastAsia="Calibri" w:hAnsi="Calibri" w:cs="Calibri"/>
          <w:i/>
          <w:iCs/>
        </w:rPr>
        <w:t>R</w:t>
      </w:r>
      <w:r w:rsidRPr="440E8A66">
        <w:rPr>
          <w:rFonts w:ascii="Calibri" w:eastAsia="Calibri" w:hAnsi="Calibri" w:cs="Calibri"/>
          <w:i/>
          <w:iCs/>
          <w:spacing w:val="1"/>
        </w:rPr>
        <w:t>i</w:t>
      </w:r>
      <w:r w:rsidRPr="440E8A66">
        <w:rPr>
          <w:rFonts w:ascii="Calibri" w:eastAsia="Calibri" w:hAnsi="Calibri" w:cs="Calibri"/>
          <w:i/>
          <w:iCs/>
        </w:rPr>
        <w:t>co</w:t>
      </w:r>
      <w:r w:rsidRPr="440E8A66">
        <w:rPr>
          <w:rFonts w:ascii="Calibri" w:eastAsia="Calibri" w:hAnsi="Calibri" w:cs="Calibri"/>
          <w:i/>
          <w:iCs/>
          <w:spacing w:val="-4"/>
        </w:rPr>
        <w:t xml:space="preserve"> </w:t>
      </w:r>
      <w:r w:rsidRPr="440E8A66">
        <w:rPr>
          <w:rFonts w:ascii="Calibri" w:eastAsia="Calibri" w:hAnsi="Calibri" w:cs="Calibri"/>
          <w:i/>
          <w:iCs/>
          <w:spacing w:val="-1"/>
        </w:rPr>
        <w:t>a</w:t>
      </w:r>
      <w:r w:rsidRPr="440E8A66">
        <w:rPr>
          <w:rFonts w:ascii="Calibri" w:eastAsia="Calibri" w:hAnsi="Calibri" w:cs="Calibri"/>
          <w:i/>
          <w:iCs/>
          <w:spacing w:val="3"/>
        </w:rPr>
        <w:t>n</w:t>
      </w:r>
      <w:r w:rsidRPr="440E8A66">
        <w:rPr>
          <w:rFonts w:ascii="Calibri" w:eastAsia="Calibri" w:hAnsi="Calibri" w:cs="Calibri"/>
          <w:i/>
          <w:iCs/>
        </w:rPr>
        <w:t>d</w:t>
      </w:r>
      <w:r w:rsidRPr="440E8A66">
        <w:rPr>
          <w:rFonts w:ascii="Calibri" w:eastAsia="Calibri" w:hAnsi="Calibri" w:cs="Calibri"/>
          <w:i/>
          <w:iCs/>
          <w:spacing w:val="1"/>
        </w:rPr>
        <w:t xml:space="preserve"> </w:t>
      </w:r>
      <w:r w:rsidRPr="440E8A66">
        <w:rPr>
          <w:rFonts w:ascii="Calibri" w:eastAsia="Calibri" w:hAnsi="Calibri" w:cs="Calibri"/>
          <w:i/>
          <w:iCs/>
          <w:spacing w:val="-2"/>
        </w:rPr>
        <w:t>t</w:t>
      </w:r>
      <w:r w:rsidRPr="440E8A66">
        <w:rPr>
          <w:rFonts w:ascii="Calibri" w:eastAsia="Calibri" w:hAnsi="Calibri" w:cs="Calibri"/>
          <w:i/>
          <w:iCs/>
          <w:spacing w:val="-1"/>
        </w:rPr>
        <w:t>h</w:t>
      </w:r>
      <w:r w:rsidRPr="440E8A66">
        <w:rPr>
          <w:rFonts w:ascii="Calibri" w:eastAsia="Calibri" w:hAnsi="Calibri" w:cs="Calibri"/>
          <w:i/>
          <w:iCs/>
        </w:rPr>
        <w:t>e</w:t>
      </w:r>
      <w:r w:rsidRPr="440E8A66">
        <w:rPr>
          <w:rFonts w:ascii="Calibri" w:eastAsia="Calibri" w:hAnsi="Calibri" w:cs="Calibri"/>
          <w:i/>
          <w:iCs/>
          <w:spacing w:val="-2"/>
        </w:rPr>
        <w:t xml:space="preserve"> </w:t>
      </w:r>
      <w:r w:rsidRPr="440E8A66">
        <w:rPr>
          <w:rFonts w:ascii="Calibri" w:eastAsia="Calibri" w:hAnsi="Calibri" w:cs="Calibri"/>
          <w:i/>
          <w:iCs/>
          <w:spacing w:val="1"/>
        </w:rPr>
        <w:t>C</w:t>
      </w:r>
      <w:r w:rsidRPr="440E8A66">
        <w:rPr>
          <w:rFonts w:ascii="Calibri" w:eastAsia="Calibri" w:hAnsi="Calibri" w:cs="Calibri"/>
          <w:i/>
          <w:iCs/>
          <w:spacing w:val="-1"/>
        </w:rPr>
        <w:t>a</w:t>
      </w:r>
      <w:r w:rsidRPr="440E8A66">
        <w:rPr>
          <w:rFonts w:ascii="Calibri" w:eastAsia="Calibri" w:hAnsi="Calibri" w:cs="Calibri"/>
          <w:i/>
          <w:iCs/>
        </w:rPr>
        <w:t>r</w:t>
      </w:r>
      <w:r w:rsidRPr="440E8A66">
        <w:rPr>
          <w:rFonts w:ascii="Calibri" w:eastAsia="Calibri" w:hAnsi="Calibri" w:cs="Calibri"/>
          <w:i/>
          <w:iCs/>
          <w:spacing w:val="1"/>
        </w:rPr>
        <w:t>i</w:t>
      </w:r>
      <w:r w:rsidRPr="440E8A66">
        <w:rPr>
          <w:rFonts w:ascii="Calibri" w:eastAsia="Calibri" w:hAnsi="Calibri" w:cs="Calibri"/>
          <w:i/>
          <w:iCs/>
          <w:spacing w:val="-1"/>
        </w:rPr>
        <w:t>bbean.</w:t>
      </w:r>
    </w:p>
    <w:p w14:paraId="77D42E5A" w14:textId="0A3ABE99" w:rsidR="003D09BB" w:rsidRDefault="003D09BB">
      <w:pPr>
        <w:rPr>
          <w:rFonts w:eastAsia="Calibri" w:cs="Calibri"/>
        </w:rPr>
      </w:pPr>
      <w:r>
        <w:rPr>
          <w:rFonts w:eastAsia="Calibri" w:cs="Calibri"/>
        </w:rPr>
        <w:br w:type="page"/>
      </w:r>
    </w:p>
    <w:p w14:paraId="0AAEAC02" w14:textId="77777777" w:rsidR="00D54376" w:rsidRPr="00CD2698" w:rsidRDefault="00D54376" w:rsidP="00D54376">
      <w:pPr>
        <w:spacing w:after="0" w:line="241" w:lineRule="auto"/>
        <w:ind w:left="160" w:right="145"/>
        <w:jc w:val="both"/>
        <w:rPr>
          <w:rFonts w:eastAsia="Calibri" w:cs="Calibri"/>
        </w:rPr>
      </w:pPr>
    </w:p>
    <w:p w14:paraId="77D42E5B" w14:textId="77777777" w:rsidR="00D54376" w:rsidRPr="00CD2698" w:rsidRDefault="00D54376" w:rsidP="00D54376">
      <w:pPr>
        <w:spacing w:after="0" w:line="200" w:lineRule="exact"/>
        <w:rPr>
          <w:b/>
        </w:rPr>
      </w:pPr>
    </w:p>
    <w:p w14:paraId="77D42E5C" w14:textId="77777777" w:rsidR="00D54376" w:rsidRPr="00CD2698" w:rsidRDefault="440E8A66" w:rsidP="00D54376">
      <w:pPr>
        <w:spacing w:after="0" w:line="200" w:lineRule="exact"/>
        <w:rPr>
          <w:b/>
        </w:rPr>
      </w:pPr>
      <w:r w:rsidRPr="440E8A66">
        <w:rPr>
          <w:b/>
          <w:bCs/>
        </w:rPr>
        <w:t xml:space="preserve">Biosecurity Management Checklist </w:t>
      </w:r>
    </w:p>
    <w:p w14:paraId="77D42E5D" w14:textId="77777777" w:rsidR="00D54376" w:rsidRPr="00CD2698" w:rsidRDefault="00D54376" w:rsidP="00D54376">
      <w:pPr>
        <w:spacing w:after="0" w:line="200" w:lineRule="exact"/>
        <w:rPr>
          <w:b/>
        </w:rPr>
      </w:pPr>
    </w:p>
    <w:p w14:paraId="77D42E5E" w14:textId="77777777" w:rsidR="00D54376" w:rsidRPr="00CD2698" w:rsidRDefault="00D54376" w:rsidP="00D54376">
      <w:pPr>
        <w:spacing w:after="0" w:line="200" w:lineRule="exact"/>
        <w:rPr>
          <w:b/>
        </w:rPr>
      </w:pPr>
    </w:p>
    <w:p w14:paraId="77D42E5F" w14:textId="77777777" w:rsidR="00D54376" w:rsidRPr="00CD2698" w:rsidRDefault="440E8A66" w:rsidP="00D54376">
      <w:pPr>
        <w:spacing w:after="0" w:line="200" w:lineRule="exact"/>
        <w:rPr>
          <w:i/>
        </w:rPr>
      </w:pPr>
      <w:r w:rsidRPr="440E8A66">
        <w:rPr>
          <w:i/>
          <w:iCs/>
        </w:rPr>
        <w:t>Please use the checklist to confirm that you have carried out the requires protocols</w:t>
      </w:r>
    </w:p>
    <w:p w14:paraId="77D42E60" w14:textId="77777777" w:rsidR="00D54376" w:rsidRPr="00CD2698" w:rsidRDefault="00D54376" w:rsidP="00D54376">
      <w:pPr>
        <w:spacing w:after="0" w:line="200" w:lineRule="exact"/>
        <w:rPr>
          <w:b/>
        </w:rPr>
      </w:pPr>
    </w:p>
    <w:tbl>
      <w:tblPr>
        <w:tblW w:w="9383" w:type="dxa"/>
        <w:tblInd w:w="183" w:type="dxa"/>
        <w:tblLayout w:type="fixed"/>
        <w:tblCellMar>
          <w:left w:w="0" w:type="dxa"/>
          <w:right w:w="0" w:type="dxa"/>
        </w:tblCellMar>
        <w:tblLook w:val="01E0" w:firstRow="1" w:lastRow="1" w:firstColumn="1" w:lastColumn="1" w:noHBand="0" w:noVBand="0"/>
      </w:tblPr>
      <w:tblGrid>
        <w:gridCol w:w="2745"/>
        <w:gridCol w:w="5178"/>
        <w:gridCol w:w="1460"/>
      </w:tblGrid>
      <w:tr w:rsidR="00D54376" w:rsidRPr="00CD2698" w14:paraId="77D42E64" w14:textId="77777777" w:rsidTr="440E8A66">
        <w:trPr>
          <w:trHeight w:hRule="exact" w:val="339"/>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1" w14:textId="77777777" w:rsidR="00D54376" w:rsidRPr="00CD2698" w:rsidRDefault="00D54376" w:rsidP="00D54376">
            <w:pPr>
              <w:spacing w:before="11" w:after="0" w:line="314" w:lineRule="exact"/>
              <w:ind w:left="33" w:right="-20"/>
              <w:rPr>
                <w:rFonts w:eastAsia="Calibri" w:cs="Calibri"/>
              </w:rPr>
            </w:pPr>
            <w:r w:rsidRPr="440E8A66">
              <w:rPr>
                <w:rFonts w:ascii="Calibri" w:eastAsia="Calibri" w:hAnsi="Calibri" w:cs="Calibri"/>
                <w:b/>
                <w:bCs/>
                <w:spacing w:val="-1"/>
              </w:rPr>
              <w:t>I</w:t>
            </w:r>
            <w:r w:rsidRPr="440E8A66">
              <w:rPr>
                <w:rFonts w:ascii="Calibri" w:eastAsia="Calibri" w:hAnsi="Calibri" w:cs="Calibri"/>
                <w:b/>
                <w:bCs/>
              </w:rPr>
              <w:t>t</w:t>
            </w:r>
            <w:r w:rsidRPr="440E8A66">
              <w:rPr>
                <w:rFonts w:ascii="Calibri" w:eastAsia="Calibri" w:hAnsi="Calibri" w:cs="Calibri"/>
                <w:b/>
                <w:bCs/>
                <w:spacing w:val="5"/>
              </w:rPr>
              <w:t>e</w:t>
            </w:r>
            <w:r w:rsidRPr="440E8A66">
              <w:rPr>
                <w:rFonts w:ascii="Calibri" w:eastAsia="Calibri" w:hAnsi="Calibri" w:cs="Calibri"/>
                <w:b/>
                <w:bCs/>
                <w:spacing w:val="3"/>
              </w:rPr>
              <w:t>m</w:t>
            </w:r>
            <w:r w:rsidRPr="440E8A66">
              <w:rPr>
                <w:rFonts w:ascii="Calibri" w:eastAsia="Calibri" w:hAnsi="Calibri" w:cs="Calibri"/>
                <w:b/>
                <w:bCs/>
                <w:spacing w:val="-2"/>
              </w:rPr>
              <w:t>s</w:t>
            </w:r>
            <w:r w:rsidRPr="440E8A66">
              <w:rPr>
                <w:rFonts w:ascii="Calibri" w:eastAsia="Calibri" w:hAnsi="Calibri" w:cs="Calibri"/>
                <w:b/>
                <w:bCs/>
                <w:spacing w:val="1"/>
              </w:rPr>
              <w:t>/A</w:t>
            </w:r>
            <w:r w:rsidRPr="440E8A66">
              <w:rPr>
                <w:rFonts w:ascii="Calibri" w:eastAsia="Calibri" w:hAnsi="Calibri" w:cs="Calibri"/>
                <w:b/>
                <w:bCs/>
                <w:spacing w:val="4"/>
              </w:rPr>
              <w:t>c</w:t>
            </w:r>
            <w:r w:rsidRPr="440E8A66">
              <w:rPr>
                <w:rFonts w:ascii="Calibri" w:eastAsia="Calibri" w:hAnsi="Calibri" w:cs="Calibri"/>
                <w:b/>
                <w:bCs/>
              </w:rPr>
              <w:t>t</w:t>
            </w:r>
            <w:r w:rsidRPr="440E8A66">
              <w:rPr>
                <w:rFonts w:ascii="Calibri" w:eastAsia="Calibri" w:hAnsi="Calibri" w:cs="Calibri"/>
                <w:b/>
                <w:bCs/>
                <w:spacing w:val="4"/>
              </w:rPr>
              <w:t>i</w:t>
            </w:r>
            <w:r w:rsidRPr="440E8A66">
              <w:rPr>
                <w:rFonts w:ascii="Calibri" w:eastAsia="Calibri" w:hAnsi="Calibri" w:cs="Calibri"/>
                <w:b/>
                <w:bCs/>
                <w:spacing w:val="-4"/>
              </w:rPr>
              <w:t>on</w:t>
            </w:r>
            <w:r w:rsidRPr="440E8A66">
              <w:rPr>
                <w:rFonts w:ascii="Calibri" w:eastAsia="Calibri" w:hAnsi="Calibri" w:cs="Calibri"/>
                <w:b/>
                <w:bCs/>
              </w:rPr>
              <w:t>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2" w14:textId="77777777" w:rsidR="00D54376" w:rsidRPr="00CD2698" w:rsidRDefault="00D54376" w:rsidP="00D54376">
            <w:pPr>
              <w:spacing w:before="11" w:after="0" w:line="314" w:lineRule="exact"/>
              <w:ind w:left="33" w:right="-20"/>
              <w:rPr>
                <w:rFonts w:eastAsia="Calibri" w:cs="Calibri"/>
              </w:rPr>
            </w:pPr>
            <w:r w:rsidRPr="440E8A66">
              <w:rPr>
                <w:rFonts w:ascii="Calibri" w:eastAsia="Calibri" w:hAnsi="Calibri" w:cs="Calibri"/>
                <w:b/>
                <w:bCs/>
                <w:spacing w:val="1"/>
              </w:rPr>
              <w:t>R</w:t>
            </w:r>
            <w:r w:rsidRPr="440E8A66">
              <w:rPr>
                <w:rFonts w:ascii="Calibri" w:eastAsia="Calibri" w:hAnsi="Calibri" w:cs="Calibri"/>
                <w:b/>
                <w:bCs/>
                <w:spacing w:val="5"/>
              </w:rPr>
              <w:t>e</w:t>
            </w:r>
            <w:r w:rsidRPr="440E8A66">
              <w:rPr>
                <w:rFonts w:ascii="Calibri" w:eastAsia="Calibri" w:hAnsi="Calibri" w:cs="Calibri"/>
                <w:b/>
                <w:bCs/>
                <w:spacing w:val="-4"/>
              </w:rPr>
              <w:t>qu</w:t>
            </w:r>
            <w:r w:rsidRPr="440E8A66">
              <w:rPr>
                <w:rFonts w:ascii="Calibri" w:eastAsia="Calibri" w:hAnsi="Calibri" w:cs="Calibri"/>
                <w:b/>
                <w:bCs/>
                <w:spacing w:val="4"/>
              </w:rPr>
              <w:t>i</w:t>
            </w:r>
            <w:r w:rsidRPr="440E8A66">
              <w:rPr>
                <w:rFonts w:ascii="Calibri" w:eastAsia="Calibri" w:hAnsi="Calibri" w:cs="Calibri"/>
                <w:b/>
                <w:bCs/>
                <w:spacing w:val="-2"/>
              </w:rPr>
              <w:t>r</w:t>
            </w:r>
            <w:r w:rsidRPr="440E8A66">
              <w:rPr>
                <w:rFonts w:ascii="Calibri" w:eastAsia="Calibri" w:hAnsi="Calibri" w:cs="Calibri"/>
                <w:b/>
                <w:bCs/>
                <w:spacing w:val="5"/>
              </w:rPr>
              <w:t>e</w:t>
            </w:r>
            <w:r w:rsidRPr="440E8A66">
              <w:rPr>
                <w:rFonts w:ascii="Calibri" w:eastAsia="Calibri" w:hAnsi="Calibri" w:cs="Calibri"/>
                <w:b/>
                <w:bCs/>
              </w:rPr>
              <w:t>d</w:t>
            </w:r>
            <w:r w:rsidRPr="440E8A66">
              <w:rPr>
                <w:rFonts w:ascii="Calibri" w:eastAsia="Calibri" w:hAnsi="Calibri" w:cs="Calibri"/>
                <w:b/>
                <w:bCs/>
                <w:spacing w:val="-11"/>
              </w:rPr>
              <w:t xml:space="preserve"> </w:t>
            </w:r>
            <w:r w:rsidRPr="440E8A66">
              <w:rPr>
                <w:rFonts w:ascii="Calibri" w:eastAsia="Calibri" w:hAnsi="Calibri" w:cs="Calibri"/>
                <w:b/>
                <w:bCs/>
                <w:spacing w:val="-4"/>
              </w:rPr>
              <w:t>a</w:t>
            </w:r>
            <w:r w:rsidRPr="440E8A66">
              <w:rPr>
                <w:rFonts w:ascii="Calibri" w:eastAsia="Calibri" w:hAnsi="Calibri" w:cs="Calibri"/>
                <w:b/>
                <w:bCs/>
                <w:spacing w:val="4"/>
              </w:rPr>
              <w:t>c</w:t>
            </w:r>
            <w:r w:rsidRPr="440E8A66">
              <w:rPr>
                <w:rFonts w:ascii="Calibri" w:eastAsia="Calibri" w:hAnsi="Calibri" w:cs="Calibri"/>
                <w:b/>
                <w:bCs/>
              </w:rPr>
              <w:t>t</w:t>
            </w:r>
            <w:r w:rsidRPr="440E8A66">
              <w:rPr>
                <w:rFonts w:ascii="Calibri" w:eastAsia="Calibri" w:hAnsi="Calibri" w:cs="Calibri"/>
                <w:b/>
                <w:bCs/>
                <w:spacing w:val="4"/>
              </w:rPr>
              <w:t>i</w:t>
            </w:r>
            <w:r w:rsidRPr="440E8A66">
              <w:rPr>
                <w:rFonts w:ascii="Calibri" w:eastAsia="Calibri" w:hAnsi="Calibri" w:cs="Calibri"/>
                <w:b/>
                <w:bCs/>
                <w:spacing w:val="-4"/>
              </w:rPr>
              <w:t>o</w:t>
            </w:r>
            <w:r w:rsidRPr="440E8A66">
              <w:rPr>
                <w:rFonts w:ascii="Calibri" w:eastAsia="Calibri" w:hAnsi="Calibri" w:cs="Calibri"/>
                <w:b/>
                <w:bCs/>
              </w:rPr>
              <w:t>n</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3" w14:textId="77777777" w:rsidR="00D54376" w:rsidRPr="00CD2698" w:rsidRDefault="00D54376" w:rsidP="00D54376">
            <w:pPr>
              <w:spacing w:before="11" w:after="0" w:line="314" w:lineRule="exact"/>
              <w:ind w:left="33" w:right="-20"/>
              <w:rPr>
                <w:rFonts w:eastAsia="Calibri" w:cs="Calibri"/>
              </w:rPr>
            </w:pPr>
            <w:r w:rsidRPr="440E8A66">
              <w:rPr>
                <w:rFonts w:ascii="Calibri" w:eastAsia="Calibri" w:hAnsi="Calibri" w:cs="Calibri"/>
                <w:b/>
                <w:bCs/>
                <w:spacing w:val="-2"/>
              </w:rPr>
              <w:t>C</w:t>
            </w:r>
            <w:r w:rsidRPr="440E8A66">
              <w:rPr>
                <w:rFonts w:ascii="Calibri" w:eastAsia="Calibri" w:hAnsi="Calibri" w:cs="Calibri"/>
                <w:b/>
                <w:bCs/>
                <w:spacing w:val="-4"/>
              </w:rPr>
              <w:t>h</w:t>
            </w:r>
            <w:r w:rsidRPr="440E8A66">
              <w:rPr>
                <w:rFonts w:ascii="Calibri" w:eastAsia="Calibri" w:hAnsi="Calibri" w:cs="Calibri"/>
                <w:b/>
                <w:bCs/>
                <w:spacing w:val="5"/>
              </w:rPr>
              <w:t>e</w:t>
            </w:r>
            <w:r w:rsidRPr="440E8A66">
              <w:rPr>
                <w:rFonts w:ascii="Calibri" w:eastAsia="Calibri" w:hAnsi="Calibri" w:cs="Calibri"/>
                <w:b/>
                <w:bCs/>
                <w:spacing w:val="4"/>
              </w:rPr>
              <w:t>c</w:t>
            </w:r>
            <w:r w:rsidRPr="440E8A66">
              <w:rPr>
                <w:rFonts w:ascii="Calibri" w:eastAsia="Calibri" w:hAnsi="Calibri" w:cs="Calibri"/>
                <w:b/>
                <w:bCs/>
              </w:rPr>
              <w:t>k</w:t>
            </w:r>
          </w:p>
        </w:tc>
      </w:tr>
      <w:tr w:rsidR="00D54376" w:rsidRPr="00CD2698" w14:paraId="77D42E68" w14:textId="77777777" w:rsidTr="440E8A66">
        <w:trPr>
          <w:trHeight w:hRule="exact" w:val="294"/>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5" w14:textId="77777777" w:rsidR="00D54376" w:rsidRPr="00CD2698" w:rsidRDefault="00D54376" w:rsidP="00D54376">
            <w:pPr>
              <w:spacing w:before="15" w:after="0" w:line="265" w:lineRule="exact"/>
              <w:ind w:left="33" w:right="-20"/>
              <w:rPr>
                <w:rFonts w:eastAsia="Calibri" w:cs="Calibri"/>
              </w:rPr>
            </w:pPr>
            <w:r w:rsidRPr="440E8A66">
              <w:rPr>
                <w:rFonts w:ascii="Calibri" w:eastAsia="Calibri" w:hAnsi="Calibri" w:cs="Calibri"/>
                <w:spacing w:val="4"/>
                <w:w w:val="102"/>
              </w:rPr>
              <w:t>C</w:t>
            </w:r>
            <w:r w:rsidRPr="440E8A66">
              <w:rPr>
                <w:rFonts w:ascii="Calibri" w:eastAsia="Calibri" w:hAnsi="Calibri" w:cs="Calibri"/>
                <w:spacing w:val="5"/>
                <w:w w:val="102"/>
              </w:rPr>
              <w:t>o</w:t>
            </w:r>
            <w:r w:rsidRPr="440E8A66">
              <w:rPr>
                <w:rFonts w:ascii="Calibri" w:eastAsia="Calibri" w:hAnsi="Calibri" w:cs="Calibri"/>
                <w:w w:val="102"/>
              </w:rPr>
              <w:t>mm</w:t>
            </w:r>
            <w:r w:rsidRPr="440E8A66">
              <w:rPr>
                <w:rFonts w:ascii="Calibri" w:eastAsia="Calibri" w:hAnsi="Calibri" w:cs="Calibri"/>
                <w:spacing w:val="6"/>
                <w:w w:val="102"/>
              </w:rPr>
              <w:t>un</w:t>
            </w:r>
            <w:r w:rsidRPr="440E8A66">
              <w:rPr>
                <w:rFonts w:ascii="Calibri" w:eastAsia="Calibri" w:hAnsi="Calibri" w:cs="Calibri"/>
                <w:spacing w:val="5"/>
                <w:w w:val="102"/>
              </w:rPr>
              <w:t>i</w:t>
            </w:r>
            <w:r w:rsidRPr="440E8A66">
              <w:rPr>
                <w:rFonts w:ascii="Calibri" w:eastAsia="Calibri" w:hAnsi="Calibri" w:cs="Calibri"/>
                <w:spacing w:val="-5"/>
                <w:w w:val="102"/>
              </w:rPr>
              <w:t>c</w:t>
            </w:r>
            <w:r w:rsidRPr="440E8A66">
              <w:rPr>
                <w:rFonts w:ascii="Calibri" w:eastAsia="Calibri" w:hAnsi="Calibri" w:cs="Calibri"/>
                <w:spacing w:val="5"/>
                <w:w w:val="102"/>
              </w:rPr>
              <w:t>a</w:t>
            </w:r>
            <w:r w:rsidRPr="440E8A66">
              <w:rPr>
                <w:rFonts w:ascii="Calibri" w:eastAsia="Calibri" w:hAnsi="Calibri" w:cs="Calibri"/>
                <w:spacing w:val="3"/>
                <w:w w:val="102"/>
              </w:rPr>
              <w:t>t</w:t>
            </w:r>
            <w:r w:rsidRPr="440E8A66">
              <w:rPr>
                <w:rFonts w:ascii="Calibri" w:eastAsia="Calibri" w:hAnsi="Calibri" w:cs="Calibri"/>
                <w:spacing w:val="5"/>
                <w:w w:val="102"/>
              </w:rPr>
              <w:t>io</w:t>
            </w:r>
            <w:r w:rsidRPr="440E8A66">
              <w:rPr>
                <w:rFonts w:ascii="Calibri" w:eastAsia="Calibri" w:hAnsi="Calibri" w:cs="Calibri"/>
                <w:spacing w:val="6"/>
                <w:w w:val="102"/>
              </w:rPr>
              <w:t>n</w:t>
            </w:r>
            <w:r w:rsidRPr="440E8A66">
              <w:rPr>
                <w:rFonts w:ascii="Calibri" w:eastAsia="Calibri" w:hAnsi="Calibri" w:cs="Calibri"/>
                <w:w w:val="102"/>
              </w:rPr>
              <w:t>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6" w14:textId="77777777" w:rsidR="00D54376" w:rsidRPr="00CD2698" w:rsidRDefault="00D54376" w:rsidP="00D54376">
            <w:pPr>
              <w:spacing w:before="12" w:after="0" w:line="240" w:lineRule="auto"/>
              <w:ind w:left="33" w:right="-20"/>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2"/>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1"/>
              </w:rPr>
              <w:t>O</w:t>
            </w:r>
            <w:r w:rsidRPr="440E8A66">
              <w:rPr>
                <w:rFonts w:ascii="Calibri" w:eastAsia="Calibri" w:hAnsi="Calibri" w:cs="Calibri"/>
                <w:spacing w:val="6"/>
              </w:rPr>
              <w:t>ff</w:t>
            </w:r>
            <w:r w:rsidRPr="440E8A66">
              <w:rPr>
                <w:rFonts w:ascii="Calibri" w:eastAsia="Calibri" w:hAnsi="Calibri" w:cs="Calibri"/>
                <w:spacing w:val="-2"/>
              </w:rPr>
              <w:t>i</w:t>
            </w:r>
            <w:r w:rsidRPr="440E8A66">
              <w:rPr>
                <w:rFonts w:ascii="Calibri" w:eastAsia="Calibri" w:hAnsi="Calibri" w:cs="Calibri"/>
                <w:spacing w:val="4"/>
              </w:rPr>
              <w:t>c</w:t>
            </w:r>
            <w:r w:rsidRPr="440E8A66">
              <w:rPr>
                <w:rFonts w:ascii="Calibri" w:eastAsia="Calibri" w:hAnsi="Calibri" w:cs="Calibri"/>
              </w:rPr>
              <w:t>er</w:t>
            </w:r>
            <w:r w:rsidRPr="440E8A66">
              <w:rPr>
                <w:rFonts w:ascii="Calibri" w:eastAsia="Calibri" w:hAnsi="Calibri" w:cs="Calibri"/>
                <w:spacing w:val="3"/>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rPr>
              <w:t>ss</w:t>
            </w:r>
            <w:r w:rsidRPr="440E8A66">
              <w:rPr>
                <w:rFonts w:ascii="Calibri" w:eastAsia="Calibri" w:hAnsi="Calibri" w:cs="Calibri"/>
                <w:spacing w:val="-2"/>
              </w:rPr>
              <w:t>i</w:t>
            </w:r>
            <w:r w:rsidRPr="440E8A66">
              <w:rPr>
                <w:rFonts w:ascii="Calibri" w:eastAsia="Calibri" w:hAnsi="Calibri" w:cs="Calibri"/>
                <w:spacing w:val="-5"/>
              </w:rPr>
              <w:t>gn</w:t>
            </w:r>
            <w:r w:rsidRPr="440E8A66">
              <w:rPr>
                <w:rFonts w:ascii="Calibri" w:eastAsia="Calibri" w:hAnsi="Calibri" w:cs="Calibri"/>
              </w:rPr>
              <w:t>ed</w:t>
            </w:r>
            <w:r w:rsidRPr="440E8A66">
              <w:rPr>
                <w:rFonts w:ascii="Calibri" w:eastAsia="Calibri" w:hAnsi="Calibri" w:cs="Calibri"/>
                <w:spacing w:val="2"/>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rPr>
              <w:t xml:space="preserve">r </w:t>
            </w:r>
            <w:r w:rsidRPr="440E8A66">
              <w:rPr>
                <w:rFonts w:ascii="Calibri" w:eastAsia="Calibri" w:hAnsi="Calibri" w:cs="Calibri"/>
                <w:w w:val="101"/>
              </w:rPr>
              <w:t>t</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spacing w:val="-5"/>
                <w:w w:val="101"/>
              </w:rPr>
              <w:t>p?</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7" w14:textId="77777777" w:rsidR="00D54376" w:rsidRPr="00CD2698" w:rsidRDefault="00D54376" w:rsidP="00D54376"/>
        </w:tc>
      </w:tr>
      <w:tr w:rsidR="00D54376" w:rsidRPr="00CD2698" w14:paraId="77D42E6C"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9"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4"/>
              </w:rPr>
              <w:t>P</w:t>
            </w:r>
            <w:r w:rsidRPr="440E8A66">
              <w:rPr>
                <w:rFonts w:ascii="Calibri" w:eastAsia="Calibri" w:hAnsi="Calibri" w:cs="Calibri"/>
                <w:spacing w:val="5"/>
              </w:rPr>
              <w:t>a</w:t>
            </w:r>
            <w:r w:rsidRPr="440E8A66">
              <w:rPr>
                <w:rFonts w:ascii="Calibri" w:eastAsia="Calibri" w:hAnsi="Calibri" w:cs="Calibri"/>
                <w:spacing w:val="-5"/>
              </w:rPr>
              <w:t>c</w:t>
            </w:r>
            <w:r w:rsidRPr="440E8A66">
              <w:rPr>
                <w:rFonts w:ascii="Calibri" w:eastAsia="Calibri" w:hAnsi="Calibri" w:cs="Calibri"/>
                <w:spacing w:val="-1"/>
              </w:rPr>
              <w:t>k</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18"/>
              </w:rPr>
              <w:t xml:space="preserve"> </w:t>
            </w:r>
            <w:r w:rsidRPr="440E8A66">
              <w:rPr>
                <w:rFonts w:ascii="Calibri" w:eastAsia="Calibri" w:hAnsi="Calibri" w:cs="Calibri"/>
                <w:spacing w:val="6"/>
              </w:rPr>
              <w:t>b</w:t>
            </w:r>
            <w:r w:rsidRPr="440E8A66">
              <w:rPr>
                <w:rFonts w:ascii="Calibri" w:eastAsia="Calibri" w:hAnsi="Calibri" w:cs="Calibri"/>
                <w:spacing w:val="5"/>
              </w:rPr>
              <w:t>a</w:t>
            </w:r>
            <w:r w:rsidRPr="440E8A66">
              <w:rPr>
                <w:rFonts w:ascii="Calibri" w:eastAsia="Calibri" w:hAnsi="Calibri" w:cs="Calibri"/>
                <w:spacing w:val="-5"/>
              </w:rPr>
              <w:t>g</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16"/>
              </w:rPr>
              <w:t xml:space="preserve"> </w:t>
            </w:r>
            <w:r w:rsidRPr="440E8A66">
              <w:rPr>
                <w:rFonts w:ascii="Calibri" w:eastAsia="Calibri" w:hAnsi="Calibri" w:cs="Calibri"/>
                <w:spacing w:val="5"/>
              </w:rPr>
              <w:t>a</w:t>
            </w:r>
            <w:r w:rsidRPr="440E8A66">
              <w:rPr>
                <w:rFonts w:ascii="Calibri" w:eastAsia="Calibri" w:hAnsi="Calibri" w:cs="Calibri"/>
                <w:spacing w:val="6"/>
              </w:rPr>
              <w:t>n</w:t>
            </w:r>
            <w:r w:rsidRPr="440E8A66">
              <w:rPr>
                <w:rFonts w:ascii="Calibri" w:eastAsia="Calibri" w:hAnsi="Calibri" w:cs="Calibri"/>
              </w:rPr>
              <w:t>d</w:t>
            </w:r>
            <w:r w:rsidRPr="440E8A66">
              <w:rPr>
                <w:rFonts w:ascii="Calibri" w:eastAsia="Calibri" w:hAnsi="Calibri" w:cs="Calibri"/>
                <w:spacing w:val="19"/>
              </w:rPr>
              <w:t xml:space="preserve"> </w:t>
            </w:r>
            <w:r w:rsidRPr="440E8A66">
              <w:rPr>
                <w:rFonts w:ascii="Calibri" w:eastAsia="Calibri" w:hAnsi="Calibri" w:cs="Calibri"/>
                <w:spacing w:val="-5"/>
                <w:w w:val="102"/>
              </w:rPr>
              <w:t>c</w:t>
            </w:r>
            <w:r w:rsidRPr="440E8A66">
              <w:rPr>
                <w:rFonts w:ascii="Calibri" w:eastAsia="Calibri" w:hAnsi="Calibri" w:cs="Calibri"/>
                <w:spacing w:val="5"/>
                <w:w w:val="102"/>
              </w:rPr>
              <w:t>o</w:t>
            </w:r>
            <w:r w:rsidRPr="440E8A66">
              <w:rPr>
                <w:rFonts w:ascii="Calibri" w:eastAsia="Calibri" w:hAnsi="Calibri" w:cs="Calibri"/>
                <w:spacing w:val="6"/>
                <w:w w:val="102"/>
              </w:rPr>
              <w:t>n</w:t>
            </w:r>
            <w:r w:rsidRPr="440E8A66">
              <w:rPr>
                <w:rFonts w:ascii="Calibri" w:eastAsia="Calibri" w:hAnsi="Calibri" w:cs="Calibri"/>
                <w:spacing w:val="3"/>
                <w:w w:val="102"/>
              </w:rPr>
              <w:t>t</w:t>
            </w:r>
            <w:r w:rsidRPr="440E8A66">
              <w:rPr>
                <w:rFonts w:ascii="Calibri" w:eastAsia="Calibri" w:hAnsi="Calibri" w:cs="Calibri"/>
                <w:spacing w:val="5"/>
                <w:w w:val="102"/>
              </w:rPr>
              <w:t>ain</w:t>
            </w:r>
            <w:r w:rsidRPr="440E8A66">
              <w:rPr>
                <w:rFonts w:ascii="Calibri" w:eastAsia="Calibri" w:hAnsi="Calibri" w:cs="Calibri"/>
                <w:spacing w:val="1"/>
                <w:w w:val="102"/>
              </w:rPr>
              <w:t>e</w:t>
            </w:r>
            <w:r w:rsidRPr="440E8A66">
              <w:rPr>
                <w:rFonts w:ascii="Calibri" w:eastAsia="Calibri" w:hAnsi="Calibri" w:cs="Calibri"/>
                <w:w w:val="102"/>
              </w:rPr>
              <w:t>rs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A" w14:textId="77777777" w:rsidR="00D54376" w:rsidRPr="00CD2698" w:rsidRDefault="00D54376" w:rsidP="00D54376">
            <w:pPr>
              <w:spacing w:before="12" w:after="0" w:line="266" w:lineRule="auto"/>
              <w:ind w:left="33" w:right="40"/>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rPr>
              <w:t>e</w:t>
            </w:r>
            <w:r w:rsidRPr="440E8A66">
              <w:rPr>
                <w:rFonts w:ascii="Calibri" w:eastAsia="Calibri" w:hAnsi="Calibri" w:cs="Calibri"/>
                <w:spacing w:val="-4"/>
              </w:rPr>
              <w:t>m</w:t>
            </w:r>
            <w:r w:rsidRPr="440E8A66">
              <w:rPr>
                <w:rFonts w:ascii="Calibri" w:eastAsia="Calibri" w:hAnsi="Calibri" w:cs="Calibri"/>
                <w:spacing w:val="-5"/>
              </w:rPr>
              <w:t>p</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rPr>
              <w:t>ed</w:t>
            </w:r>
            <w:r w:rsidRPr="440E8A66">
              <w:rPr>
                <w:rFonts w:ascii="Calibri" w:eastAsia="Calibri" w:hAnsi="Calibri" w:cs="Calibri"/>
                <w:spacing w:val="2"/>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spacing w:val="4"/>
              </w:rPr>
              <w:t>a</w:t>
            </w:r>
            <w:r w:rsidRPr="440E8A66">
              <w:rPr>
                <w:rFonts w:ascii="Calibri" w:eastAsia="Calibri" w:hAnsi="Calibri" w:cs="Calibri"/>
                <w:spacing w:val="-5"/>
              </w:rPr>
              <w:t>g</w:t>
            </w:r>
            <w:r w:rsidRPr="440E8A66">
              <w:rPr>
                <w:rFonts w:ascii="Calibri" w:eastAsia="Calibri" w:hAnsi="Calibri" w:cs="Calibri"/>
              </w:rPr>
              <w:t>s</w:t>
            </w:r>
            <w:r w:rsidRPr="440E8A66">
              <w:rPr>
                <w:rFonts w:ascii="Calibri" w:eastAsia="Calibri" w:hAnsi="Calibri" w:cs="Calibri"/>
                <w:spacing w:val="4"/>
              </w:rPr>
              <w:t xml:space="preserve"> 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9"/>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2"/>
                <w:w w:val="101"/>
              </w:rPr>
              <w:t>i</w:t>
            </w:r>
            <w:r w:rsidRPr="440E8A66">
              <w:rPr>
                <w:rFonts w:ascii="Calibri" w:eastAsia="Calibri" w:hAnsi="Calibri" w:cs="Calibri"/>
                <w:spacing w:val="-5"/>
                <w:w w:val="101"/>
              </w:rPr>
              <w:t>n</w:t>
            </w:r>
            <w:r w:rsidRPr="440E8A66">
              <w:rPr>
                <w:rFonts w:ascii="Calibri" w:eastAsia="Calibri" w:hAnsi="Calibri" w:cs="Calibri"/>
                <w:spacing w:val="-1"/>
                <w:w w:val="101"/>
              </w:rPr>
              <w:t>s</w:t>
            </w:r>
            <w:r w:rsidRPr="440E8A66">
              <w:rPr>
                <w:rFonts w:ascii="Calibri" w:eastAsia="Calibri" w:hAnsi="Calibri" w:cs="Calibri"/>
                <w:spacing w:val="-5"/>
                <w:w w:val="101"/>
              </w:rPr>
              <w:t>p</w:t>
            </w:r>
            <w:r w:rsidRPr="440E8A66">
              <w:rPr>
                <w:rFonts w:ascii="Calibri" w:eastAsia="Calibri" w:hAnsi="Calibri" w:cs="Calibri"/>
                <w:w w:val="101"/>
              </w:rPr>
              <w:t>e</w:t>
            </w:r>
            <w:r w:rsidRPr="440E8A66">
              <w:rPr>
                <w:rFonts w:ascii="Calibri" w:eastAsia="Calibri" w:hAnsi="Calibri" w:cs="Calibri"/>
                <w:spacing w:val="4"/>
                <w:w w:val="101"/>
              </w:rPr>
              <w:t>c</w:t>
            </w:r>
            <w:r w:rsidRPr="440E8A66">
              <w:rPr>
                <w:rFonts w:ascii="Calibri" w:eastAsia="Calibri" w:hAnsi="Calibri" w:cs="Calibri"/>
                <w:w w:val="101"/>
              </w:rPr>
              <w:t xml:space="preserve">ted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 xml:space="preserve">em </w:t>
            </w:r>
            <w:r w:rsidRPr="440E8A66">
              <w:rPr>
                <w:rFonts w:ascii="Calibri" w:eastAsia="Calibri" w:hAnsi="Calibri" w:cs="Calibri"/>
                <w:spacing w:val="-5"/>
              </w:rPr>
              <w:t>b</w:t>
            </w:r>
            <w:r w:rsidRPr="440E8A66">
              <w:rPr>
                <w:rFonts w:ascii="Calibri" w:eastAsia="Calibri" w:hAnsi="Calibri" w:cs="Calibri"/>
              </w:rPr>
              <w:t>e</w:t>
            </w:r>
            <w:r w:rsidRPr="440E8A66">
              <w:rPr>
                <w:rFonts w:ascii="Calibri" w:eastAsia="Calibri" w:hAnsi="Calibri" w:cs="Calibri"/>
                <w:spacing w:val="6"/>
              </w:rPr>
              <w:t>fo</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ki</w:t>
            </w:r>
            <w:r w:rsidRPr="440E8A66">
              <w:rPr>
                <w:rFonts w:ascii="Calibri" w:eastAsia="Calibri" w:hAnsi="Calibri" w:cs="Calibri"/>
                <w:spacing w:val="-5"/>
              </w:rPr>
              <w:t>n</w:t>
            </w:r>
            <w:r w:rsidRPr="440E8A66">
              <w:rPr>
                <w:rFonts w:ascii="Calibri" w:eastAsia="Calibri" w:hAnsi="Calibri" w:cs="Calibri"/>
              </w:rPr>
              <w:t xml:space="preserve">g </w:t>
            </w:r>
            <w:r w:rsidRPr="440E8A66">
              <w:rPr>
                <w:rFonts w:ascii="Calibri" w:eastAsia="Calibri" w:hAnsi="Calibri" w:cs="Calibri"/>
                <w:spacing w:val="6"/>
              </w:rPr>
              <w:t>o</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er</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rPr>
              <w:t>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w w:val="101"/>
              </w:rPr>
              <w:t>i</w:t>
            </w:r>
            <w:r w:rsidRPr="440E8A66">
              <w:rPr>
                <w:rFonts w:ascii="Calibri" w:eastAsia="Calibri" w:hAnsi="Calibri" w:cs="Calibri"/>
                <w:spacing w:val="-5"/>
                <w:w w:val="101"/>
              </w:rPr>
              <w:t>n</w:t>
            </w:r>
            <w:r w:rsidRPr="440E8A66">
              <w:rPr>
                <w:rFonts w:ascii="Calibri" w:eastAsia="Calibri" w:hAnsi="Calibri" w:cs="Calibri"/>
                <w:spacing w:val="-1"/>
                <w:w w:val="101"/>
              </w:rPr>
              <w:t>s</w:t>
            </w:r>
            <w:r w:rsidRPr="440E8A66">
              <w:rPr>
                <w:rFonts w:ascii="Calibri" w:eastAsia="Calibri" w:hAnsi="Calibri" w:cs="Calibri"/>
                <w:spacing w:val="-2"/>
                <w:w w:val="101"/>
              </w:rPr>
              <w:t>i</w:t>
            </w:r>
            <w:r w:rsidRPr="440E8A66">
              <w:rPr>
                <w:rFonts w:ascii="Calibri" w:eastAsia="Calibri" w:hAnsi="Calibri" w:cs="Calibri"/>
                <w:spacing w:val="-5"/>
                <w:w w:val="101"/>
              </w:rPr>
              <w:t>d</w:t>
            </w:r>
            <w:r w:rsidRPr="440E8A66">
              <w:rPr>
                <w:rFonts w:ascii="Calibri" w:eastAsia="Calibri" w:hAnsi="Calibri" w:cs="Calibri"/>
                <w:w w:val="101"/>
              </w:rPr>
              <w:t>e?</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B" w14:textId="77777777" w:rsidR="00D54376" w:rsidRPr="00CD2698" w:rsidRDefault="00D54376" w:rsidP="00D54376"/>
        </w:tc>
      </w:tr>
      <w:tr w:rsidR="00D54376" w:rsidRPr="00CD2698" w14:paraId="77D42E70" w14:textId="77777777" w:rsidTr="440E8A66">
        <w:trPr>
          <w:trHeight w:hRule="exact" w:val="813"/>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D"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4"/>
              </w:rPr>
              <w:t>C</w:t>
            </w:r>
            <w:r w:rsidRPr="440E8A66">
              <w:rPr>
                <w:rFonts w:ascii="Calibri" w:eastAsia="Calibri" w:hAnsi="Calibri" w:cs="Calibri"/>
                <w:spacing w:val="5"/>
              </w:rPr>
              <w:t>lo</w:t>
            </w:r>
            <w:r w:rsidRPr="440E8A66">
              <w:rPr>
                <w:rFonts w:ascii="Calibri" w:eastAsia="Calibri" w:hAnsi="Calibri" w:cs="Calibri"/>
                <w:spacing w:val="3"/>
              </w:rPr>
              <w:t>t</w:t>
            </w:r>
            <w:r w:rsidRPr="440E8A66">
              <w:rPr>
                <w:rFonts w:ascii="Calibri" w:eastAsia="Calibri" w:hAnsi="Calibri" w:cs="Calibri"/>
                <w:spacing w:val="6"/>
              </w:rPr>
              <w:t>h</w:t>
            </w:r>
            <w:r w:rsidRPr="440E8A66">
              <w:rPr>
                <w:rFonts w:ascii="Calibri" w:eastAsia="Calibri" w:hAnsi="Calibri" w:cs="Calibri"/>
                <w:spacing w:val="5"/>
              </w:rPr>
              <w:t>in</w:t>
            </w:r>
            <w:r w:rsidRPr="440E8A66">
              <w:rPr>
                <w:rFonts w:ascii="Calibri" w:eastAsia="Calibri" w:hAnsi="Calibri" w:cs="Calibri"/>
              </w:rPr>
              <w:t>g</w:t>
            </w:r>
            <w:r w:rsidRPr="440E8A66">
              <w:rPr>
                <w:rFonts w:ascii="Calibri" w:eastAsia="Calibri" w:hAnsi="Calibri" w:cs="Calibri"/>
                <w:spacing w:val="17"/>
              </w:rPr>
              <w:t xml:space="preserve"> </w:t>
            </w:r>
            <w:r w:rsidRPr="440E8A66">
              <w:rPr>
                <w:rFonts w:ascii="Calibri" w:eastAsia="Calibri" w:hAnsi="Calibri" w:cs="Calibri"/>
                <w:spacing w:val="5"/>
              </w:rPr>
              <w:t>a</w:t>
            </w:r>
            <w:r w:rsidRPr="440E8A66">
              <w:rPr>
                <w:rFonts w:ascii="Calibri" w:eastAsia="Calibri" w:hAnsi="Calibri" w:cs="Calibri"/>
                <w:spacing w:val="6"/>
              </w:rPr>
              <w:t>n</w:t>
            </w:r>
            <w:r w:rsidRPr="440E8A66">
              <w:rPr>
                <w:rFonts w:ascii="Calibri" w:eastAsia="Calibri" w:hAnsi="Calibri" w:cs="Calibri"/>
              </w:rPr>
              <w:t>d</w:t>
            </w:r>
            <w:r w:rsidRPr="440E8A66">
              <w:rPr>
                <w:rFonts w:ascii="Calibri" w:eastAsia="Calibri" w:hAnsi="Calibri" w:cs="Calibri"/>
                <w:spacing w:val="19"/>
              </w:rPr>
              <w:t xml:space="preserve"> </w:t>
            </w:r>
            <w:r w:rsidRPr="440E8A66">
              <w:rPr>
                <w:rFonts w:ascii="Calibri" w:eastAsia="Calibri" w:hAnsi="Calibri" w:cs="Calibri"/>
                <w:spacing w:val="-1"/>
                <w:w w:val="102"/>
              </w:rPr>
              <w:t>f</w:t>
            </w:r>
            <w:r w:rsidRPr="440E8A66">
              <w:rPr>
                <w:rFonts w:ascii="Calibri" w:eastAsia="Calibri" w:hAnsi="Calibri" w:cs="Calibri"/>
                <w:spacing w:val="5"/>
                <w:w w:val="102"/>
              </w:rPr>
              <w:t>oo</w:t>
            </w:r>
            <w:r w:rsidRPr="440E8A66">
              <w:rPr>
                <w:rFonts w:ascii="Calibri" w:eastAsia="Calibri" w:hAnsi="Calibri" w:cs="Calibri"/>
                <w:spacing w:val="3"/>
                <w:w w:val="102"/>
              </w:rPr>
              <w:t>t</w:t>
            </w:r>
            <w:r w:rsidRPr="440E8A66">
              <w:rPr>
                <w:rFonts w:ascii="Calibri" w:eastAsia="Calibri" w:hAnsi="Calibri" w:cs="Calibri"/>
                <w:spacing w:val="-3"/>
                <w:w w:val="102"/>
              </w:rPr>
              <w:t>w</w:t>
            </w:r>
            <w:r w:rsidRPr="440E8A66">
              <w:rPr>
                <w:rFonts w:ascii="Calibri" w:eastAsia="Calibri" w:hAnsi="Calibri" w:cs="Calibri"/>
                <w:spacing w:val="1"/>
                <w:w w:val="102"/>
              </w:rPr>
              <w:t>e</w:t>
            </w:r>
            <w:r w:rsidRPr="440E8A66">
              <w:rPr>
                <w:rFonts w:ascii="Calibri" w:eastAsia="Calibri" w:hAnsi="Calibri" w:cs="Calibri"/>
                <w:spacing w:val="5"/>
                <w:w w:val="102"/>
              </w:rPr>
              <w:t>ar</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E" w14:textId="77777777" w:rsidR="00D54376" w:rsidRPr="00CD2698" w:rsidRDefault="00D54376" w:rsidP="00D54376">
            <w:pPr>
              <w:spacing w:before="12" w:after="0" w:line="266" w:lineRule="auto"/>
              <w:ind w:left="33" w:right="192"/>
              <w:jc w:val="both"/>
              <w:rPr>
                <w:rFonts w:eastAsia="Calibri" w:cs="Calibri"/>
              </w:rPr>
            </w:pPr>
            <w:r w:rsidRPr="440E8A66">
              <w:rPr>
                <w:rFonts w:ascii="Calibri" w:eastAsia="Calibri" w:hAnsi="Calibri" w:cs="Calibri"/>
                <w:spacing w:val="-5"/>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spacing w:val="6"/>
              </w:rPr>
              <w:t>o</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es</w:t>
            </w:r>
            <w:r w:rsidRPr="440E8A66">
              <w:rPr>
                <w:rFonts w:ascii="Calibri" w:eastAsia="Calibri" w:hAnsi="Calibri" w:cs="Calibri"/>
                <w:spacing w:val="6"/>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b</w:t>
            </w:r>
            <w:r w:rsidRPr="440E8A66">
              <w:rPr>
                <w:rFonts w:ascii="Calibri" w:eastAsia="Calibri" w:hAnsi="Calibri" w:cs="Calibri"/>
                <w:spacing w:val="6"/>
              </w:rPr>
              <w:t>oo</w:t>
            </w:r>
            <w:r w:rsidRPr="440E8A66">
              <w:rPr>
                <w:rFonts w:ascii="Calibri" w:eastAsia="Calibri" w:hAnsi="Calibri" w:cs="Calibri"/>
              </w:rPr>
              <w:t>ts</w:t>
            </w:r>
            <w:r w:rsidRPr="440E8A66">
              <w:rPr>
                <w:rFonts w:ascii="Calibri" w:eastAsia="Calibri" w:hAnsi="Calibri" w:cs="Calibri"/>
                <w:spacing w:val="5"/>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4"/>
              </w:rPr>
              <w:t>m</w:t>
            </w:r>
            <w:r w:rsidRPr="440E8A66">
              <w:rPr>
                <w:rFonts w:ascii="Calibri" w:eastAsia="Calibri" w:hAnsi="Calibri" w:cs="Calibri"/>
                <w:spacing w:val="-5"/>
              </w:rPr>
              <w:t>p</w:t>
            </w:r>
            <w:r w:rsidRPr="440E8A66">
              <w:rPr>
                <w:rFonts w:ascii="Calibri" w:eastAsia="Calibri" w:hAnsi="Calibri" w:cs="Calibri"/>
                <w:spacing w:val="-2"/>
              </w:rPr>
              <w:t>l</w:t>
            </w:r>
            <w:r w:rsidRPr="440E8A66">
              <w:rPr>
                <w:rFonts w:ascii="Calibri" w:eastAsia="Calibri" w:hAnsi="Calibri" w:cs="Calibri"/>
              </w:rPr>
              <w:t>ete</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6"/>
              </w:rPr>
              <w:t>o</w:t>
            </w:r>
            <w:r w:rsidRPr="440E8A66">
              <w:rPr>
                <w:rFonts w:ascii="Calibri" w:eastAsia="Calibri" w:hAnsi="Calibri" w:cs="Calibri"/>
              </w:rPr>
              <w:t>f</w:t>
            </w:r>
            <w:r w:rsidRPr="440E8A66">
              <w:rPr>
                <w:rFonts w:ascii="Calibri" w:eastAsia="Calibri" w:hAnsi="Calibri" w:cs="Calibri"/>
                <w:spacing w:val="8"/>
              </w:rPr>
              <w:t xml:space="preserve"> </w:t>
            </w:r>
            <w:r w:rsidRPr="440E8A66">
              <w:rPr>
                <w:rFonts w:ascii="Calibri" w:eastAsia="Calibri" w:hAnsi="Calibri" w:cs="Calibri"/>
                <w:spacing w:val="-4"/>
              </w:rPr>
              <w:t>m</w:t>
            </w:r>
            <w:r w:rsidRPr="440E8A66">
              <w:rPr>
                <w:rFonts w:ascii="Calibri" w:eastAsia="Calibri" w:hAnsi="Calibri" w:cs="Calibri"/>
                <w:spacing w:val="-5"/>
              </w:rPr>
              <w:t>ud</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5"/>
                <w:w w:val="101"/>
              </w:rPr>
              <w:t>d</w:t>
            </w:r>
            <w:r w:rsidRPr="440E8A66">
              <w:rPr>
                <w:rFonts w:ascii="Calibri" w:eastAsia="Calibri" w:hAnsi="Calibri" w:cs="Calibri"/>
                <w:w w:val="101"/>
              </w:rPr>
              <w:t>e</w:t>
            </w:r>
            <w:r w:rsidRPr="440E8A66">
              <w:rPr>
                <w:rFonts w:ascii="Calibri" w:eastAsia="Calibri" w:hAnsi="Calibri" w:cs="Calibri"/>
                <w:spacing w:val="-5"/>
                <w:w w:val="101"/>
              </w:rPr>
              <w:t>b</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w w:val="101"/>
              </w:rPr>
              <w:t xml:space="preserve">s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see</w:t>
            </w:r>
            <w:r w:rsidRPr="440E8A66">
              <w:rPr>
                <w:rFonts w:ascii="Calibri" w:eastAsia="Calibri" w:hAnsi="Calibri" w:cs="Calibri"/>
                <w:spacing w:val="-5"/>
              </w:rPr>
              <w:t>d</w:t>
            </w:r>
            <w:r w:rsidRPr="440E8A66">
              <w:rPr>
                <w:rFonts w:ascii="Calibri" w:eastAsia="Calibri" w:hAnsi="Calibri" w:cs="Calibri"/>
              </w:rPr>
              <w:t xml:space="preserve">s? </w:t>
            </w:r>
            <w:r w:rsidRPr="440E8A66">
              <w:rPr>
                <w:rFonts w:ascii="Calibri" w:eastAsia="Calibri" w:hAnsi="Calibri" w:cs="Calibri"/>
                <w:spacing w:val="2"/>
              </w:rPr>
              <w:t xml:space="preserve"> </w:t>
            </w:r>
            <w:r w:rsidRPr="440E8A66">
              <w:rPr>
                <w:rFonts w:ascii="Calibri" w:eastAsia="Calibri" w:hAnsi="Calibri" w:cs="Calibri"/>
                <w:spacing w:val="-3"/>
              </w:rPr>
              <w:t>P</w:t>
            </w:r>
            <w:r w:rsidRPr="440E8A66">
              <w:rPr>
                <w:rFonts w:ascii="Calibri" w:eastAsia="Calibri" w:hAnsi="Calibri" w:cs="Calibri"/>
                <w:spacing w:val="4"/>
              </w:rPr>
              <w:t>a</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e</w:t>
            </w:r>
            <w:r w:rsidRPr="440E8A66">
              <w:rPr>
                <w:rFonts w:ascii="Calibri" w:eastAsia="Calibri" w:hAnsi="Calibri" w:cs="Calibri"/>
                <w:spacing w:val="2"/>
              </w:rPr>
              <w:t>x</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rPr>
              <w:t>a</w:t>
            </w:r>
            <w:r w:rsidRPr="440E8A66">
              <w:rPr>
                <w:rFonts w:ascii="Calibri" w:eastAsia="Calibri" w:hAnsi="Calibri" w:cs="Calibri"/>
                <w:spacing w:val="8"/>
              </w:rPr>
              <w:t xml:space="preserve"> </w:t>
            </w:r>
            <w:r w:rsidRPr="440E8A66">
              <w:rPr>
                <w:rFonts w:ascii="Calibri" w:eastAsia="Calibri" w:hAnsi="Calibri" w:cs="Calibri"/>
                <w:spacing w:val="4"/>
              </w:rPr>
              <w:t>a</w:t>
            </w:r>
            <w:r w:rsidRPr="440E8A66">
              <w:rPr>
                <w:rFonts w:ascii="Calibri" w:eastAsia="Calibri" w:hAnsi="Calibri" w:cs="Calibri"/>
              </w:rPr>
              <w:t>tt</w:t>
            </w:r>
            <w:r w:rsidRPr="440E8A66">
              <w:rPr>
                <w:rFonts w:ascii="Calibri" w:eastAsia="Calibri" w:hAnsi="Calibri" w:cs="Calibri"/>
                <w:spacing w:val="1"/>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rPr>
              <w:t>s</w:t>
            </w:r>
            <w:r w:rsidRPr="440E8A66">
              <w:rPr>
                <w:rFonts w:ascii="Calibri" w:eastAsia="Calibri" w:hAnsi="Calibri" w:cs="Calibri"/>
                <w:spacing w:val="6"/>
              </w:rPr>
              <w:t>o</w:t>
            </w:r>
            <w:r w:rsidRPr="440E8A66">
              <w:rPr>
                <w:rFonts w:ascii="Calibri" w:eastAsia="Calibri" w:hAnsi="Calibri" w:cs="Calibri"/>
                <w:spacing w:val="-2"/>
              </w:rPr>
              <w:t>l</w:t>
            </w:r>
            <w:r w:rsidRPr="440E8A66">
              <w:rPr>
                <w:rFonts w:ascii="Calibri" w:eastAsia="Calibri" w:hAnsi="Calibri" w:cs="Calibri"/>
              </w:rPr>
              <w:t>es,</w:t>
            </w:r>
            <w:r w:rsidRPr="440E8A66">
              <w:rPr>
                <w:rFonts w:ascii="Calibri" w:eastAsia="Calibri" w:hAnsi="Calibri" w:cs="Calibri"/>
                <w:spacing w:val="-1"/>
              </w:rPr>
              <w:t xml:space="preserve"> </w:t>
            </w:r>
            <w:r w:rsidRPr="440E8A66">
              <w:rPr>
                <w:rFonts w:ascii="Calibri" w:eastAsia="Calibri" w:hAnsi="Calibri" w:cs="Calibri"/>
              </w:rPr>
              <w:t>se</w:t>
            </w:r>
            <w:r w:rsidRPr="440E8A66">
              <w:rPr>
                <w:rFonts w:ascii="Calibri" w:eastAsia="Calibri" w:hAnsi="Calibri" w:cs="Calibri"/>
                <w:spacing w:val="4"/>
              </w:rPr>
              <w:t>a</w:t>
            </w:r>
            <w:r w:rsidRPr="440E8A66">
              <w:rPr>
                <w:rFonts w:ascii="Calibri" w:eastAsia="Calibri" w:hAnsi="Calibri" w:cs="Calibri"/>
                <w:spacing w:val="-4"/>
              </w:rPr>
              <w:t>m</w:t>
            </w:r>
            <w:r w:rsidRPr="440E8A66">
              <w:rPr>
                <w:rFonts w:ascii="Calibri" w:eastAsia="Calibri" w:hAnsi="Calibri" w:cs="Calibri"/>
              </w:rPr>
              <w:t xml:space="preserve">s, </w:t>
            </w:r>
            <w:r w:rsidRPr="440E8A66">
              <w:rPr>
                <w:rFonts w:ascii="Calibri" w:eastAsia="Calibri" w:hAnsi="Calibri" w:cs="Calibri"/>
                <w:spacing w:val="-2"/>
                <w:w w:val="101"/>
              </w:rPr>
              <w:t>l</w:t>
            </w:r>
            <w:r w:rsidRPr="440E8A66">
              <w:rPr>
                <w:rFonts w:ascii="Calibri" w:eastAsia="Calibri" w:hAnsi="Calibri" w:cs="Calibri"/>
                <w:spacing w:val="4"/>
                <w:w w:val="101"/>
              </w:rPr>
              <w:t>ac</w:t>
            </w:r>
            <w:r w:rsidRPr="440E8A66">
              <w:rPr>
                <w:rFonts w:ascii="Calibri" w:eastAsia="Calibri" w:hAnsi="Calibri" w:cs="Calibri"/>
                <w:w w:val="101"/>
              </w:rPr>
              <w:t xml:space="preserve">es,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w w:val="101"/>
              </w:rPr>
              <w:t>p</w:t>
            </w:r>
            <w:r w:rsidRPr="440E8A66">
              <w:rPr>
                <w:rFonts w:ascii="Calibri" w:eastAsia="Calibri" w:hAnsi="Calibri" w:cs="Calibri"/>
                <w:spacing w:val="6"/>
                <w:w w:val="101"/>
              </w:rPr>
              <w:t>o</w:t>
            </w:r>
            <w:r w:rsidRPr="440E8A66">
              <w:rPr>
                <w:rFonts w:ascii="Calibri" w:eastAsia="Calibri" w:hAnsi="Calibri" w:cs="Calibri"/>
                <w:spacing w:val="4"/>
                <w:w w:val="101"/>
              </w:rPr>
              <w:t>c</w:t>
            </w:r>
            <w:r w:rsidRPr="440E8A66">
              <w:rPr>
                <w:rFonts w:ascii="Calibri" w:eastAsia="Calibri" w:hAnsi="Calibri" w:cs="Calibri"/>
                <w:spacing w:val="-2"/>
                <w:w w:val="101"/>
              </w:rPr>
              <w:t>k</w:t>
            </w:r>
            <w:r w:rsidRPr="440E8A66">
              <w:rPr>
                <w:rFonts w:ascii="Calibri" w:eastAsia="Calibri" w:hAnsi="Calibri" w:cs="Calibri"/>
                <w:w w:val="101"/>
              </w:rPr>
              <w:t>ets.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6F" w14:textId="77777777" w:rsidR="00D54376" w:rsidRPr="00CD2698" w:rsidRDefault="00D54376" w:rsidP="00D54376"/>
        </w:tc>
      </w:tr>
      <w:tr w:rsidR="00D54376" w:rsidRPr="00CD2698" w14:paraId="77D42E74"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1"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2"/>
                <w:w w:val="102"/>
              </w:rPr>
              <w:t>F</w:t>
            </w:r>
            <w:r w:rsidRPr="440E8A66">
              <w:rPr>
                <w:rFonts w:ascii="Calibri" w:eastAsia="Calibri" w:hAnsi="Calibri" w:cs="Calibri"/>
                <w:spacing w:val="5"/>
                <w:w w:val="102"/>
              </w:rPr>
              <w:t>ood</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2" w14:textId="77777777" w:rsidR="00D54376" w:rsidRPr="00CD2698" w:rsidRDefault="00D54376" w:rsidP="00D54376">
            <w:pPr>
              <w:spacing w:before="12" w:after="0" w:line="266" w:lineRule="auto"/>
              <w:ind w:left="33" w:right="254"/>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6"/>
              </w:rPr>
              <w:t>foo</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ted</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5"/>
                <w:w w:val="101"/>
              </w:rPr>
              <w:t>p</w:t>
            </w:r>
            <w:r w:rsidRPr="440E8A66">
              <w:rPr>
                <w:rFonts w:ascii="Calibri" w:eastAsia="Calibri" w:hAnsi="Calibri" w:cs="Calibri"/>
                <w:spacing w:val="-3"/>
                <w:w w:val="101"/>
              </w:rPr>
              <w:t>r</w:t>
            </w:r>
            <w:r w:rsidRPr="440E8A66">
              <w:rPr>
                <w:rFonts w:ascii="Calibri" w:eastAsia="Calibri" w:hAnsi="Calibri" w:cs="Calibri"/>
                <w:spacing w:val="6"/>
                <w:w w:val="101"/>
              </w:rPr>
              <w:t>oo</w:t>
            </w:r>
            <w:r w:rsidRPr="440E8A66">
              <w:rPr>
                <w:rFonts w:ascii="Calibri" w:eastAsia="Calibri" w:hAnsi="Calibri" w:cs="Calibri"/>
                <w:w w:val="101"/>
              </w:rPr>
              <w:t xml:space="preserve">f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er</w:t>
            </w:r>
            <w:r w:rsidRPr="440E8A66">
              <w:rPr>
                <w:rFonts w:ascii="Calibri" w:eastAsia="Calibri" w:hAnsi="Calibri" w:cs="Calibri"/>
                <w:spacing w:val="5"/>
              </w:rPr>
              <w:t xml:space="preserve"> </w:t>
            </w:r>
            <w:r w:rsidRPr="440E8A66">
              <w:rPr>
                <w:rFonts w:ascii="Calibri" w:eastAsia="Calibri" w:hAnsi="Calibri" w:cs="Calibri"/>
                <w:spacing w:val="-5"/>
              </w:rPr>
              <w:t>(</w:t>
            </w:r>
            <w:r w:rsidRPr="440E8A66">
              <w:rPr>
                <w:rFonts w:ascii="Calibri" w:eastAsia="Calibri" w:hAnsi="Calibri" w:cs="Calibri"/>
              </w:rPr>
              <w:t>e</w:t>
            </w:r>
            <w:r w:rsidRPr="440E8A66">
              <w:rPr>
                <w:rFonts w:ascii="Calibri" w:eastAsia="Calibri" w:hAnsi="Calibri" w:cs="Calibri"/>
                <w:spacing w:val="5"/>
              </w:rPr>
              <w:t>.</w:t>
            </w:r>
            <w:r w:rsidRPr="440E8A66">
              <w:rPr>
                <w:rFonts w:ascii="Calibri" w:eastAsia="Calibri" w:hAnsi="Calibri" w:cs="Calibri"/>
                <w:spacing w:val="-5"/>
              </w:rPr>
              <w:t>g</w:t>
            </w:r>
            <w:r w:rsidRPr="440E8A66">
              <w:rPr>
                <w:rFonts w:ascii="Calibri" w:eastAsia="Calibri" w:hAnsi="Calibri" w:cs="Calibri"/>
              </w:rPr>
              <w:t>.</w:t>
            </w:r>
            <w:r w:rsidRPr="440E8A66">
              <w:rPr>
                <w:rFonts w:ascii="Calibri" w:eastAsia="Calibri" w:hAnsi="Calibri" w:cs="Calibri"/>
                <w:spacing w:val="9"/>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3"/>
              </w:rPr>
              <w:t>r</w:t>
            </w:r>
            <w:r w:rsidRPr="440E8A66">
              <w:rPr>
                <w:rFonts w:ascii="Calibri" w:eastAsia="Calibri" w:hAnsi="Calibri" w:cs="Calibri"/>
              </w:rPr>
              <w:t>d</w:t>
            </w:r>
            <w:r w:rsidRPr="440E8A66">
              <w:rPr>
                <w:rFonts w:ascii="Calibri" w:eastAsia="Calibri" w:hAnsi="Calibri" w:cs="Calibri"/>
                <w:spacing w:val="-1"/>
              </w:rPr>
              <w:t xml:space="preserve"> </w:t>
            </w:r>
            <w:r w:rsidRPr="440E8A66">
              <w:rPr>
                <w:rFonts w:ascii="Calibri" w:eastAsia="Calibri" w:hAnsi="Calibri" w:cs="Calibri"/>
              </w:rPr>
              <w:t>s</w:t>
            </w:r>
            <w:r w:rsidRPr="440E8A66">
              <w:rPr>
                <w:rFonts w:ascii="Calibri" w:eastAsia="Calibri" w:hAnsi="Calibri" w:cs="Calibri"/>
                <w:spacing w:val="-2"/>
              </w:rPr>
              <w:t>i</w:t>
            </w:r>
            <w:r w:rsidRPr="440E8A66">
              <w:rPr>
                <w:rFonts w:ascii="Calibri" w:eastAsia="Calibri" w:hAnsi="Calibri" w:cs="Calibri"/>
                <w:spacing w:val="-5"/>
              </w:rPr>
              <w:t>d</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spacing w:val="6"/>
              </w:rPr>
              <w:t>o</w:t>
            </w:r>
            <w:r w:rsidRPr="440E8A66">
              <w:rPr>
                <w:rFonts w:ascii="Calibri" w:eastAsia="Calibri" w:hAnsi="Calibri" w:cs="Calibri"/>
              </w:rPr>
              <w:t>ses</w:t>
            </w:r>
            <w:r w:rsidRPr="440E8A66">
              <w:rPr>
                <w:rFonts w:ascii="Calibri" w:eastAsia="Calibri" w:hAnsi="Calibri" w:cs="Calibri"/>
                <w:spacing w:val="5"/>
              </w:rPr>
              <w:t xml:space="preserve"> </w:t>
            </w:r>
            <w:r w:rsidRPr="440E8A66">
              <w:rPr>
                <w:rFonts w:ascii="Calibri" w:eastAsia="Calibri" w:hAnsi="Calibri" w:cs="Calibri"/>
                <w:w w:val="101"/>
              </w:rPr>
              <w:t>t</w:t>
            </w:r>
            <w:r w:rsidRPr="440E8A66">
              <w:rPr>
                <w:rFonts w:ascii="Calibri" w:eastAsia="Calibri" w:hAnsi="Calibri" w:cs="Calibri"/>
                <w:spacing w:val="-2"/>
                <w:w w:val="101"/>
              </w:rPr>
              <w:t>i</w:t>
            </w:r>
            <w:r w:rsidRPr="440E8A66">
              <w:rPr>
                <w:rFonts w:ascii="Calibri" w:eastAsia="Calibri" w:hAnsi="Calibri" w:cs="Calibri"/>
                <w:spacing w:val="-5"/>
                <w:w w:val="101"/>
              </w:rPr>
              <w:t>gh</w:t>
            </w:r>
            <w:r w:rsidRPr="440E8A66">
              <w:rPr>
                <w:rFonts w:ascii="Calibri" w:eastAsia="Calibri" w:hAnsi="Calibri" w:cs="Calibri"/>
                <w:w w:val="101"/>
              </w:rPr>
              <w:t>t</w:t>
            </w:r>
            <w:r w:rsidRPr="440E8A66">
              <w:rPr>
                <w:rFonts w:ascii="Calibri" w:eastAsia="Calibri" w:hAnsi="Calibri" w:cs="Calibri"/>
                <w:spacing w:val="-2"/>
                <w:w w:val="101"/>
              </w:rPr>
              <w:t>ly</w:t>
            </w:r>
            <w:r w:rsidRPr="440E8A66">
              <w:rPr>
                <w:rFonts w:ascii="Calibri" w:eastAsia="Calibri" w:hAnsi="Calibri" w:cs="Calibri"/>
                <w:spacing w:val="-5"/>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3" w14:textId="77777777" w:rsidR="00D54376" w:rsidRPr="00CD2698" w:rsidRDefault="00D54376" w:rsidP="00D54376"/>
        </w:tc>
      </w:tr>
      <w:tr w:rsidR="00D54376" w:rsidRPr="00CD2698" w14:paraId="77D42E78" w14:textId="77777777" w:rsidTr="440E8A66">
        <w:trPr>
          <w:trHeight w:hRule="exact" w:val="542"/>
        </w:trPr>
        <w:tc>
          <w:tcPr>
            <w:tcW w:w="2745" w:type="dxa"/>
            <w:vMerge w:val="restart"/>
            <w:tcBorders>
              <w:top w:val="single" w:sz="5" w:space="0" w:color="000000" w:themeColor="text1"/>
              <w:left w:val="single" w:sz="5" w:space="0" w:color="000000" w:themeColor="text1"/>
              <w:right w:val="single" w:sz="5" w:space="0" w:color="000000" w:themeColor="text1"/>
            </w:tcBorders>
          </w:tcPr>
          <w:p w14:paraId="77D42E75"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3"/>
              </w:rPr>
              <w:t>O</w:t>
            </w:r>
            <w:r w:rsidRPr="440E8A66">
              <w:rPr>
                <w:rFonts w:ascii="Calibri" w:eastAsia="Calibri" w:hAnsi="Calibri" w:cs="Calibri"/>
                <w:spacing w:val="3"/>
              </w:rPr>
              <w:t>t</w:t>
            </w:r>
            <w:r w:rsidRPr="440E8A66">
              <w:rPr>
                <w:rFonts w:ascii="Calibri" w:eastAsia="Calibri" w:hAnsi="Calibri" w:cs="Calibri"/>
                <w:spacing w:val="6"/>
              </w:rPr>
              <w:t>h</w:t>
            </w:r>
            <w:r w:rsidRPr="440E8A66">
              <w:rPr>
                <w:rFonts w:ascii="Calibri" w:eastAsia="Calibri" w:hAnsi="Calibri" w:cs="Calibri"/>
              </w:rPr>
              <w:t>er</w:t>
            </w:r>
            <w:r w:rsidRPr="440E8A66">
              <w:rPr>
                <w:rFonts w:ascii="Calibri" w:eastAsia="Calibri" w:hAnsi="Calibri" w:cs="Calibri"/>
                <w:spacing w:val="17"/>
              </w:rPr>
              <w:t xml:space="preserve"> </w:t>
            </w:r>
            <w:r w:rsidRPr="440E8A66">
              <w:rPr>
                <w:rFonts w:ascii="Calibri" w:eastAsia="Calibri" w:hAnsi="Calibri" w:cs="Calibri"/>
                <w:spacing w:val="3"/>
                <w:w w:val="102"/>
              </w:rPr>
              <w:t>E</w:t>
            </w:r>
            <w:r w:rsidRPr="440E8A66">
              <w:rPr>
                <w:rFonts w:ascii="Calibri" w:eastAsia="Calibri" w:hAnsi="Calibri" w:cs="Calibri"/>
                <w:spacing w:val="6"/>
                <w:w w:val="102"/>
              </w:rPr>
              <w:t>qu</w:t>
            </w:r>
            <w:r w:rsidRPr="440E8A66">
              <w:rPr>
                <w:rFonts w:ascii="Calibri" w:eastAsia="Calibri" w:hAnsi="Calibri" w:cs="Calibri"/>
                <w:spacing w:val="4"/>
                <w:w w:val="102"/>
              </w:rPr>
              <w:t>i</w:t>
            </w:r>
            <w:r w:rsidRPr="440E8A66">
              <w:rPr>
                <w:rFonts w:ascii="Calibri" w:eastAsia="Calibri" w:hAnsi="Calibri" w:cs="Calibri"/>
                <w:spacing w:val="6"/>
                <w:w w:val="102"/>
              </w:rPr>
              <w:t>p</w:t>
            </w:r>
            <w:r w:rsidRPr="440E8A66">
              <w:rPr>
                <w:rFonts w:ascii="Calibri" w:eastAsia="Calibri" w:hAnsi="Calibri" w:cs="Calibri"/>
                <w:w w:val="102"/>
              </w:rPr>
              <w:t>m</w:t>
            </w:r>
            <w:r w:rsidRPr="440E8A66">
              <w:rPr>
                <w:rFonts w:ascii="Calibri" w:eastAsia="Calibri" w:hAnsi="Calibri" w:cs="Calibri"/>
                <w:spacing w:val="1"/>
                <w:w w:val="102"/>
              </w:rPr>
              <w:t>e</w:t>
            </w:r>
            <w:r w:rsidRPr="440E8A66">
              <w:rPr>
                <w:rFonts w:ascii="Calibri" w:eastAsia="Calibri" w:hAnsi="Calibri" w:cs="Calibri"/>
                <w:spacing w:val="6"/>
                <w:w w:val="102"/>
              </w:rPr>
              <w:t>nt</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6" w14:textId="77777777" w:rsidR="00D54376" w:rsidRPr="00CD2698" w:rsidRDefault="00D54376" w:rsidP="00D54376">
            <w:pPr>
              <w:spacing w:before="12" w:after="0" w:line="266" w:lineRule="auto"/>
              <w:ind w:left="33" w:right="-11"/>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6"/>
              </w:rPr>
              <w:t>o</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spacing w:val="-6"/>
              </w:rPr>
              <w:t>g</w:t>
            </w:r>
            <w:r w:rsidRPr="440E8A66">
              <w:rPr>
                <w:rFonts w:ascii="Calibri" w:eastAsia="Calibri" w:hAnsi="Calibri" w:cs="Calibri"/>
                <w:spacing w:val="-5"/>
              </w:rPr>
              <w:t>h</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7"/>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ted</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w w:val="101"/>
              </w:rPr>
              <w:t>i</w:t>
            </w:r>
            <w:r w:rsidRPr="440E8A66">
              <w:rPr>
                <w:rFonts w:ascii="Calibri" w:eastAsia="Calibri" w:hAnsi="Calibri" w:cs="Calibri"/>
                <w:w w:val="101"/>
              </w:rPr>
              <w:t xml:space="preserve">t </w:t>
            </w:r>
            <w:r w:rsidRPr="440E8A66">
              <w:rPr>
                <w:rFonts w:ascii="Calibri" w:eastAsia="Calibri" w:hAnsi="Calibri" w:cs="Calibri"/>
                <w:spacing w:val="-2"/>
              </w:rPr>
              <w:t>i</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spacing w:val="6"/>
              </w:rPr>
              <w:t>f</w:t>
            </w:r>
            <w:r w:rsidRPr="440E8A66">
              <w:rPr>
                <w:rFonts w:ascii="Calibri" w:eastAsia="Calibri" w:hAnsi="Calibri" w:cs="Calibri"/>
                <w:spacing w:val="-3"/>
              </w:rPr>
              <w:t>r</w:t>
            </w:r>
            <w:r w:rsidRPr="440E8A66">
              <w:rPr>
                <w:rFonts w:ascii="Calibri" w:eastAsia="Calibri" w:hAnsi="Calibri" w:cs="Calibri"/>
              </w:rPr>
              <w:t>ee</w:t>
            </w:r>
            <w:r w:rsidRPr="440E8A66">
              <w:rPr>
                <w:rFonts w:ascii="Calibri" w:eastAsia="Calibri" w:hAnsi="Calibri" w:cs="Calibri"/>
                <w:spacing w:val="3"/>
              </w:rPr>
              <w:t xml:space="preserve"> </w:t>
            </w:r>
            <w:r w:rsidRPr="440E8A66">
              <w:rPr>
                <w:rFonts w:ascii="Calibri" w:eastAsia="Calibri" w:hAnsi="Calibri" w:cs="Calibri"/>
                <w:spacing w:val="6"/>
              </w:rPr>
              <w:t>o</w:t>
            </w:r>
            <w:r w:rsidRPr="440E8A66">
              <w:rPr>
                <w:rFonts w:ascii="Calibri" w:eastAsia="Calibri" w:hAnsi="Calibri" w:cs="Calibri"/>
              </w:rPr>
              <w:t>f</w:t>
            </w:r>
            <w:r w:rsidRPr="440E8A66">
              <w:rPr>
                <w:rFonts w:ascii="Calibri" w:eastAsia="Calibri" w:hAnsi="Calibri" w:cs="Calibri"/>
                <w:spacing w:val="8"/>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w w:val="101"/>
              </w:rPr>
              <w:t>s</w:t>
            </w:r>
            <w:r w:rsidRPr="440E8A66">
              <w:rPr>
                <w:rFonts w:ascii="Calibri" w:eastAsia="Calibri" w:hAnsi="Calibri" w:cs="Calibri"/>
                <w:spacing w:val="-2"/>
                <w:w w:val="101"/>
              </w:rPr>
              <w:t>k</w:t>
            </w:r>
            <w:r w:rsidRPr="440E8A66">
              <w:rPr>
                <w:rFonts w:ascii="Calibri" w:eastAsia="Calibri" w:hAnsi="Calibri" w:cs="Calibri"/>
                <w:w w:val="101"/>
              </w:rPr>
              <w:t>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7" w14:textId="77777777" w:rsidR="00D54376" w:rsidRPr="00CD2698" w:rsidRDefault="00D54376" w:rsidP="00D54376"/>
        </w:tc>
      </w:tr>
      <w:tr w:rsidR="00D54376" w:rsidRPr="00CD2698" w14:paraId="77D42E7C" w14:textId="77777777" w:rsidTr="440E8A66">
        <w:trPr>
          <w:trHeight w:hRule="exact" w:val="542"/>
        </w:trPr>
        <w:tc>
          <w:tcPr>
            <w:tcW w:w="2745" w:type="dxa"/>
            <w:vMerge/>
            <w:tcBorders>
              <w:left w:val="single" w:sz="5" w:space="0" w:color="000000"/>
              <w:bottom w:val="single" w:sz="5" w:space="0" w:color="000000"/>
              <w:right w:val="single" w:sz="5" w:space="0" w:color="000000"/>
            </w:tcBorders>
          </w:tcPr>
          <w:p w14:paraId="77D42E79" w14:textId="77777777" w:rsidR="00D54376" w:rsidRPr="00CD2698" w:rsidRDefault="00D54376" w:rsidP="00D54376"/>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A" w14:textId="77777777" w:rsidR="00D54376" w:rsidRPr="00CD2698" w:rsidRDefault="00D54376" w:rsidP="00D54376">
            <w:pPr>
              <w:spacing w:before="12" w:after="0" w:line="266" w:lineRule="auto"/>
              <w:ind w:left="33" w:right="215"/>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spacing w:val="-5"/>
              </w:rPr>
              <w:t>p</w:t>
            </w:r>
            <w:r w:rsidRPr="440E8A66">
              <w:rPr>
                <w:rFonts w:ascii="Calibri" w:eastAsia="Calibri" w:hAnsi="Calibri" w:cs="Calibri"/>
                <w:spacing w:val="4"/>
              </w:rPr>
              <w:t>ac</w:t>
            </w:r>
            <w:r w:rsidRPr="440E8A66">
              <w:rPr>
                <w:rFonts w:ascii="Calibri" w:eastAsia="Calibri" w:hAnsi="Calibri" w:cs="Calibri"/>
                <w:spacing w:val="-2"/>
              </w:rPr>
              <w:t>k</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5"/>
              </w:rPr>
              <w:t>p</w:t>
            </w:r>
            <w:r w:rsidRPr="440E8A66">
              <w:rPr>
                <w:rFonts w:ascii="Calibri" w:eastAsia="Calibri" w:hAnsi="Calibri" w:cs="Calibri"/>
                <w:spacing w:val="6"/>
              </w:rPr>
              <w:t>o</w:t>
            </w:r>
            <w:r w:rsidRPr="440E8A66">
              <w:rPr>
                <w:rFonts w:ascii="Calibri" w:eastAsia="Calibri" w:hAnsi="Calibri" w:cs="Calibri"/>
              </w:rPr>
              <w:t>ss</w:t>
            </w:r>
            <w:r w:rsidRPr="440E8A66">
              <w:rPr>
                <w:rFonts w:ascii="Calibri" w:eastAsia="Calibri" w:hAnsi="Calibri" w:cs="Calibri"/>
                <w:spacing w:val="-2"/>
              </w:rPr>
              <w:t>i</w:t>
            </w:r>
            <w:r w:rsidRPr="440E8A66">
              <w:rPr>
                <w:rFonts w:ascii="Calibri" w:eastAsia="Calibri" w:hAnsi="Calibri" w:cs="Calibri"/>
                <w:spacing w:val="-5"/>
              </w:rPr>
              <w:t>b</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to</w:t>
            </w:r>
            <w:r w:rsidRPr="440E8A66">
              <w:rPr>
                <w:rFonts w:ascii="Calibri" w:eastAsia="Calibri" w:hAnsi="Calibri" w:cs="Calibri"/>
                <w:spacing w:val="9"/>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9"/>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spacing w:val="4"/>
                <w:w w:val="101"/>
              </w:rPr>
              <w:t>c</w:t>
            </w:r>
            <w:r w:rsidRPr="440E8A66">
              <w:rPr>
                <w:rFonts w:ascii="Calibri" w:eastAsia="Calibri" w:hAnsi="Calibri" w:cs="Calibri"/>
                <w:spacing w:val="-2"/>
                <w:w w:val="101"/>
              </w:rPr>
              <w:t>l</w:t>
            </w:r>
            <w:r w:rsidRPr="440E8A66">
              <w:rPr>
                <w:rFonts w:ascii="Calibri" w:eastAsia="Calibri" w:hAnsi="Calibri" w:cs="Calibri"/>
                <w:spacing w:val="6"/>
                <w:w w:val="101"/>
              </w:rPr>
              <w:t>o</w:t>
            </w:r>
            <w:r w:rsidRPr="440E8A66">
              <w:rPr>
                <w:rFonts w:ascii="Calibri" w:eastAsia="Calibri" w:hAnsi="Calibri" w:cs="Calibri"/>
                <w:w w:val="101"/>
              </w:rPr>
              <w:t xml:space="preserve">ses </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5"/>
              </w:rPr>
              <w:t>gh</w:t>
            </w:r>
            <w:r w:rsidRPr="440E8A66">
              <w:rPr>
                <w:rFonts w:ascii="Calibri" w:eastAsia="Calibri" w:hAnsi="Calibri" w:cs="Calibri"/>
              </w:rPr>
              <w:t>t</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3"/>
              </w:rPr>
              <w:t xml:space="preserve"> </w:t>
            </w:r>
            <w:r w:rsidRPr="440E8A66">
              <w:rPr>
                <w:rFonts w:ascii="Calibri" w:eastAsia="Calibri" w:hAnsi="Calibri" w:cs="Calibri"/>
                <w:spacing w:val="-5"/>
              </w:rPr>
              <w:t>(</w:t>
            </w:r>
            <w:r w:rsidRPr="440E8A66">
              <w:rPr>
                <w:rFonts w:ascii="Calibri" w:eastAsia="Calibri" w:hAnsi="Calibri" w:cs="Calibri"/>
              </w:rPr>
              <w:t>e</w:t>
            </w:r>
            <w:r w:rsidRPr="440E8A66">
              <w:rPr>
                <w:rFonts w:ascii="Calibri" w:eastAsia="Calibri" w:hAnsi="Calibri" w:cs="Calibri"/>
                <w:spacing w:val="5"/>
              </w:rPr>
              <w:t>.</w:t>
            </w:r>
            <w:r w:rsidRPr="440E8A66">
              <w:rPr>
                <w:rFonts w:ascii="Calibri" w:eastAsia="Calibri" w:hAnsi="Calibri" w:cs="Calibri"/>
                <w:spacing w:val="-5"/>
              </w:rPr>
              <w:t>g</w:t>
            </w:r>
            <w:r w:rsidRPr="440E8A66">
              <w:rPr>
                <w:rFonts w:ascii="Calibri" w:eastAsia="Calibri" w:hAnsi="Calibri" w:cs="Calibri"/>
              </w:rPr>
              <w:t>.</w:t>
            </w:r>
            <w:r w:rsidRPr="440E8A66">
              <w:rPr>
                <w:rFonts w:ascii="Calibri" w:eastAsia="Calibri" w:hAnsi="Calibri" w:cs="Calibri"/>
                <w:spacing w:val="9"/>
              </w:rPr>
              <w:t xml:space="preserve"> </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6"/>
              </w:rPr>
              <w:t>oo</w:t>
            </w:r>
            <w:r w:rsidRPr="440E8A66">
              <w:rPr>
                <w:rFonts w:ascii="Calibri" w:eastAsia="Calibri" w:hAnsi="Calibri" w:cs="Calibri"/>
              </w:rPr>
              <w:t>f</w:t>
            </w:r>
            <w:r w:rsidRPr="440E8A66">
              <w:rPr>
                <w:rFonts w:ascii="Calibri" w:eastAsia="Calibri" w:hAnsi="Calibri" w:cs="Calibri"/>
                <w:spacing w:val="10"/>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4"/>
              </w:rPr>
              <w:t>ac</w:t>
            </w:r>
            <w:r w:rsidRPr="440E8A66">
              <w:rPr>
                <w:rFonts w:ascii="Calibri" w:eastAsia="Calibri" w:hAnsi="Calibri" w:cs="Calibri"/>
              </w:rPr>
              <w:t>t</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spacing w:val="-5"/>
                <w:w w:val="101"/>
              </w:rPr>
              <w:t>b</w:t>
            </w:r>
            <w:r w:rsidRPr="440E8A66">
              <w:rPr>
                <w:rFonts w:ascii="Calibri" w:eastAsia="Calibri" w:hAnsi="Calibri" w:cs="Calibri"/>
                <w:spacing w:val="4"/>
                <w:w w:val="101"/>
              </w:rPr>
              <w:t>a</w:t>
            </w:r>
            <w:r w:rsidRPr="440E8A66">
              <w:rPr>
                <w:rFonts w:ascii="Calibri" w:eastAsia="Calibri" w:hAnsi="Calibri" w:cs="Calibri"/>
                <w:spacing w:val="-5"/>
                <w:w w:val="101"/>
              </w:rPr>
              <w:t>g</w:t>
            </w:r>
            <w:r w:rsidRPr="440E8A66">
              <w:rPr>
                <w:rFonts w:ascii="Calibri" w:eastAsia="Calibri" w:hAnsi="Calibri" w:cs="Calibri"/>
                <w:w w:val="101"/>
              </w:rPr>
              <w:t>s</w:t>
            </w:r>
            <w:r w:rsidRPr="440E8A66">
              <w:rPr>
                <w:rFonts w:ascii="Calibri" w:eastAsia="Calibri" w:hAnsi="Calibri" w:cs="Calibri"/>
                <w:spacing w:val="-5"/>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B" w14:textId="77777777" w:rsidR="00D54376" w:rsidRPr="00CD2698" w:rsidRDefault="00D54376" w:rsidP="00D54376"/>
        </w:tc>
      </w:tr>
      <w:tr w:rsidR="00D54376" w:rsidRPr="00CD2698" w14:paraId="77D42E80" w14:textId="77777777" w:rsidTr="440E8A66">
        <w:trPr>
          <w:trHeight w:hRule="exact" w:val="813"/>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D"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2"/>
                <w:w w:val="102"/>
              </w:rPr>
              <w:t>F</w:t>
            </w:r>
            <w:r w:rsidRPr="440E8A66">
              <w:rPr>
                <w:rFonts w:ascii="Calibri" w:eastAsia="Calibri" w:hAnsi="Calibri" w:cs="Calibri"/>
                <w:w w:val="102"/>
              </w:rPr>
              <w:t>r</w:t>
            </w:r>
            <w:r w:rsidRPr="440E8A66">
              <w:rPr>
                <w:rFonts w:ascii="Calibri" w:eastAsia="Calibri" w:hAnsi="Calibri" w:cs="Calibri"/>
                <w:spacing w:val="1"/>
                <w:w w:val="102"/>
              </w:rPr>
              <w:t>eez</w:t>
            </w:r>
            <w:r w:rsidRPr="440E8A66">
              <w:rPr>
                <w:rFonts w:ascii="Calibri" w:eastAsia="Calibri" w:hAnsi="Calibri" w:cs="Calibri"/>
                <w:spacing w:val="5"/>
                <w:w w:val="102"/>
              </w:rPr>
              <w:t>in</w:t>
            </w:r>
            <w:r w:rsidRPr="440E8A66">
              <w:rPr>
                <w:rFonts w:ascii="Calibri" w:eastAsia="Calibri" w:hAnsi="Calibri" w:cs="Calibri"/>
                <w:spacing w:val="-5"/>
                <w:w w:val="102"/>
              </w:rPr>
              <w:t>g</w:t>
            </w:r>
            <w:r w:rsidRPr="440E8A66">
              <w:rPr>
                <w:rFonts w:ascii="Calibri" w:eastAsia="Calibri" w:hAnsi="Calibri" w:cs="Calibri"/>
                <w:spacing w:val="3"/>
                <w:w w:val="102"/>
              </w:rPr>
              <w:t>/</w:t>
            </w:r>
            <w:r w:rsidRPr="440E8A66">
              <w:rPr>
                <w:rFonts w:ascii="Calibri" w:eastAsia="Calibri" w:hAnsi="Calibri" w:cs="Calibri"/>
                <w:spacing w:val="-2"/>
                <w:w w:val="102"/>
              </w:rPr>
              <w:t>F</w:t>
            </w:r>
            <w:r w:rsidRPr="440E8A66">
              <w:rPr>
                <w:rFonts w:ascii="Calibri" w:eastAsia="Calibri" w:hAnsi="Calibri" w:cs="Calibri"/>
                <w:spacing w:val="6"/>
                <w:w w:val="102"/>
              </w:rPr>
              <w:t>u</w:t>
            </w:r>
            <w:r w:rsidRPr="440E8A66">
              <w:rPr>
                <w:rFonts w:ascii="Calibri" w:eastAsia="Calibri" w:hAnsi="Calibri" w:cs="Calibri"/>
                <w:w w:val="102"/>
              </w:rPr>
              <w:t>m</w:t>
            </w:r>
            <w:r w:rsidRPr="440E8A66">
              <w:rPr>
                <w:rFonts w:ascii="Calibri" w:eastAsia="Calibri" w:hAnsi="Calibri" w:cs="Calibri"/>
                <w:spacing w:val="5"/>
                <w:w w:val="102"/>
              </w:rPr>
              <w:t>i</w:t>
            </w:r>
            <w:r w:rsidRPr="440E8A66">
              <w:rPr>
                <w:rFonts w:ascii="Calibri" w:eastAsia="Calibri" w:hAnsi="Calibri" w:cs="Calibri"/>
                <w:spacing w:val="-5"/>
                <w:w w:val="102"/>
              </w:rPr>
              <w:t>g</w:t>
            </w:r>
            <w:r w:rsidRPr="440E8A66">
              <w:rPr>
                <w:rFonts w:ascii="Calibri" w:eastAsia="Calibri" w:hAnsi="Calibri" w:cs="Calibri"/>
                <w:spacing w:val="5"/>
                <w:w w:val="102"/>
              </w:rPr>
              <w:t>a</w:t>
            </w:r>
            <w:r w:rsidRPr="440E8A66">
              <w:rPr>
                <w:rFonts w:ascii="Calibri" w:eastAsia="Calibri" w:hAnsi="Calibri" w:cs="Calibri"/>
                <w:spacing w:val="3"/>
                <w:w w:val="102"/>
              </w:rPr>
              <w:t>t</w:t>
            </w:r>
            <w:r w:rsidRPr="440E8A66">
              <w:rPr>
                <w:rFonts w:ascii="Calibri" w:eastAsia="Calibri" w:hAnsi="Calibri" w:cs="Calibri"/>
                <w:spacing w:val="5"/>
                <w:w w:val="102"/>
              </w:rPr>
              <w:t>io</w:t>
            </w:r>
            <w:r w:rsidRPr="440E8A66">
              <w:rPr>
                <w:rFonts w:ascii="Calibri" w:eastAsia="Calibri" w:hAnsi="Calibri" w:cs="Calibri"/>
                <w:w w:val="102"/>
              </w:rPr>
              <w:t>n</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E" w14:textId="77777777" w:rsidR="00D54376" w:rsidRPr="00CD2698" w:rsidRDefault="00D54376" w:rsidP="00D54376">
            <w:pPr>
              <w:spacing w:before="12" w:after="0" w:line="266" w:lineRule="auto"/>
              <w:ind w:left="33" w:right="-13"/>
              <w:jc w:val="both"/>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spacing w:val="6"/>
              </w:rPr>
              <w:t>f</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1"/>
              </w:rPr>
              <w:t>z</w:t>
            </w:r>
            <w:r w:rsidRPr="440E8A66">
              <w:rPr>
                <w:rFonts w:ascii="Calibri" w:eastAsia="Calibri" w:hAnsi="Calibri" w:cs="Calibri"/>
              </w:rPr>
              <w:t xml:space="preserve">en </w:t>
            </w:r>
            <w:r w:rsidRPr="440E8A66">
              <w:rPr>
                <w:rFonts w:ascii="Calibri" w:eastAsia="Calibri" w:hAnsi="Calibri" w:cs="Calibri"/>
                <w:spacing w:val="4"/>
              </w:rPr>
              <w:t>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4"/>
              </w:rPr>
              <w:t>a</w:t>
            </w:r>
            <w:r w:rsidRPr="440E8A66">
              <w:rPr>
                <w:rFonts w:ascii="Calibri" w:eastAsia="Calibri" w:hAnsi="Calibri" w:cs="Calibri"/>
                <w:spacing w:val="-5"/>
              </w:rPr>
              <w:t>pp</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spacing w:val="4"/>
              </w:rPr>
              <w:t>a</w:t>
            </w:r>
            <w:r w:rsidRPr="440E8A66">
              <w:rPr>
                <w:rFonts w:ascii="Calibri" w:eastAsia="Calibri" w:hAnsi="Calibri" w:cs="Calibri"/>
              </w:rPr>
              <w:t>te</w:t>
            </w:r>
            <w:r w:rsidRPr="440E8A66">
              <w:rPr>
                <w:rFonts w:ascii="Calibri" w:eastAsia="Calibri" w:hAnsi="Calibri" w:cs="Calibri"/>
                <w:spacing w:val="10"/>
              </w:rPr>
              <w:t xml:space="preserve"> </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4</w:t>
            </w:r>
            <w:r w:rsidRPr="440E8A66">
              <w:rPr>
                <w:rFonts w:ascii="Calibri" w:eastAsia="Calibri" w:hAnsi="Calibri" w:cs="Calibri"/>
              </w:rPr>
              <w:t>8</w:t>
            </w:r>
            <w:r w:rsidRPr="440E8A66">
              <w:rPr>
                <w:rFonts w:ascii="Calibri" w:eastAsia="Calibri" w:hAnsi="Calibri" w:cs="Calibri"/>
                <w:spacing w:val="1"/>
              </w:rPr>
              <w:t xml:space="preserve"> </w:t>
            </w:r>
            <w:r w:rsidRPr="440E8A66">
              <w:rPr>
                <w:rFonts w:ascii="Calibri" w:eastAsia="Calibri" w:hAnsi="Calibri" w:cs="Calibri"/>
                <w:spacing w:val="-5"/>
              </w:rPr>
              <w:t>h</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6"/>
                <w:w w:val="101"/>
              </w:rPr>
              <w:t>f</w:t>
            </w:r>
            <w:r w:rsidRPr="440E8A66">
              <w:rPr>
                <w:rFonts w:ascii="Calibri" w:eastAsia="Calibri" w:hAnsi="Calibri" w:cs="Calibri"/>
                <w:spacing w:val="-5"/>
                <w:w w:val="101"/>
              </w:rPr>
              <w:t>u</w:t>
            </w:r>
            <w:r w:rsidRPr="440E8A66">
              <w:rPr>
                <w:rFonts w:ascii="Calibri" w:eastAsia="Calibri" w:hAnsi="Calibri" w:cs="Calibri"/>
                <w:spacing w:val="-4"/>
                <w:w w:val="101"/>
              </w:rPr>
              <w:t>m</w:t>
            </w:r>
            <w:r w:rsidRPr="440E8A66">
              <w:rPr>
                <w:rFonts w:ascii="Calibri" w:eastAsia="Calibri" w:hAnsi="Calibri" w:cs="Calibri"/>
                <w:spacing w:val="-2"/>
                <w:w w:val="101"/>
              </w:rPr>
              <w:t>i</w:t>
            </w:r>
            <w:r w:rsidRPr="440E8A66">
              <w:rPr>
                <w:rFonts w:ascii="Calibri" w:eastAsia="Calibri" w:hAnsi="Calibri" w:cs="Calibri"/>
                <w:spacing w:val="-5"/>
                <w:w w:val="101"/>
              </w:rPr>
              <w:t>g</w:t>
            </w:r>
            <w:r w:rsidRPr="440E8A66">
              <w:rPr>
                <w:rFonts w:ascii="Calibri" w:eastAsia="Calibri" w:hAnsi="Calibri" w:cs="Calibri"/>
                <w:spacing w:val="4"/>
                <w:w w:val="101"/>
              </w:rPr>
              <w:t>a</w:t>
            </w:r>
            <w:r w:rsidRPr="440E8A66">
              <w:rPr>
                <w:rFonts w:ascii="Calibri" w:eastAsia="Calibri" w:hAnsi="Calibri" w:cs="Calibri"/>
                <w:w w:val="101"/>
              </w:rPr>
              <w:t xml:space="preserve">ted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1"/>
              </w:rPr>
              <w:t>i</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spacing w:val="-5"/>
              </w:rPr>
              <w:t>g</w:t>
            </w:r>
            <w:r w:rsidRPr="440E8A66">
              <w:rPr>
                <w:rFonts w:ascii="Calibri" w:eastAsia="Calibri" w:hAnsi="Calibri" w:cs="Calibri"/>
                <w:spacing w:val="6"/>
              </w:rPr>
              <w:t>o</w:t>
            </w:r>
            <w:r w:rsidRPr="440E8A66">
              <w:rPr>
                <w:rFonts w:ascii="Calibri" w:eastAsia="Calibri" w:hAnsi="Calibri" w:cs="Calibri"/>
                <w:spacing w:val="-1"/>
              </w:rPr>
              <w:t>i</w:t>
            </w:r>
            <w:r w:rsidRPr="440E8A66">
              <w:rPr>
                <w:rFonts w:ascii="Calibri" w:eastAsia="Calibri" w:hAnsi="Calibri" w:cs="Calibri"/>
                <w:spacing w:val="-5"/>
              </w:rPr>
              <w:t>n</w:t>
            </w:r>
            <w:r w:rsidRPr="440E8A66">
              <w:rPr>
                <w:rFonts w:ascii="Calibri" w:eastAsia="Calibri" w:hAnsi="Calibri" w:cs="Calibri"/>
              </w:rPr>
              <w:t>g</w:t>
            </w:r>
            <w:r w:rsidRPr="440E8A66">
              <w:rPr>
                <w:rFonts w:ascii="Calibri" w:eastAsia="Calibri" w:hAnsi="Calibri" w:cs="Calibri"/>
                <w:spacing w:val="-1"/>
              </w:rPr>
              <w:t xml:space="preserve"> </w:t>
            </w:r>
            <w:r w:rsidRPr="440E8A66">
              <w:rPr>
                <w:rFonts w:ascii="Calibri" w:eastAsia="Calibri" w:hAnsi="Calibri" w:cs="Calibri"/>
                <w:spacing w:val="6"/>
              </w:rPr>
              <w:t>o</w:t>
            </w:r>
            <w:r w:rsidRPr="440E8A66">
              <w:rPr>
                <w:rFonts w:ascii="Calibri" w:eastAsia="Calibri" w:hAnsi="Calibri" w:cs="Calibri"/>
                <w:spacing w:val="-5"/>
              </w:rPr>
              <w:t>u</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spacing w:val="-1"/>
              </w:rPr>
              <w:t>isl</w:t>
            </w:r>
            <w:r w:rsidRPr="440E8A66">
              <w:rPr>
                <w:rFonts w:ascii="Calibri" w:eastAsia="Calibri" w:hAnsi="Calibri" w:cs="Calibri"/>
                <w:spacing w:val="4"/>
              </w:rPr>
              <w:t>a</w:t>
            </w:r>
            <w:r w:rsidRPr="440E8A66">
              <w:rPr>
                <w:rFonts w:ascii="Calibri" w:eastAsia="Calibri" w:hAnsi="Calibri" w:cs="Calibri"/>
                <w:spacing w:val="-5"/>
              </w:rPr>
              <w:t>nd</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3"/>
              </w:rPr>
              <w:t>T</w:t>
            </w:r>
            <w:r w:rsidRPr="440E8A66">
              <w:rPr>
                <w:rFonts w:ascii="Calibri" w:eastAsia="Calibri" w:hAnsi="Calibri" w:cs="Calibri"/>
                <w:spacing w:val="-5"/>
              </w:rPr>
              <w:t>h</w:t>
            </w:r>
            <w:r w:rsidRPr="440E8A66">
              <w:rPr>
                <w:rFonts w:ascii="Calibri" w:eastAsia="Calibri" w:hAnsi="Calibri" w:cs="Calibri"/>
                <w:spacing w:val="-1"/>
              </w:rPr>
              <w:t>i</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s es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spacing w:val="-1"/>
              </w:rPr>
              <w:t>i</w:t>
            </w:r>
            <w:r w:rsidRPr="440E8A66">
              <w:rPr>
                <w:rFonts w:ascii="Calibri" w:eastAsia="Calibri" w:hAnsi="Calibri" w:cs="Calibri"/>
                <w:spacing w:val="4"/>
              </w:rPr>
              <w:t>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6"/>
              </w:rPr>
              <w:t xml:space="preserve"> </w:t>
            </w:r>
            <w:r w:rsidRPr="440E8A66">
              <w:rPr>
                <w:rFonts w:ascii="Calibri" w:eastAsia="Calibri" w:hAnsi="Calibri" w:cs="Calibri"/>
                <w:spacing w:val="4"/>
              </w:rPr>
              <w:t>c</w:t>
            </w:r>
            <w:r w:rsidRPr="440E8A66">
              <w:rPr>
                <w:rFonts w:ascii="Calibri" w:eastAsia="Calibri" w:hAnsi="Calibri" w:cs="Calibri"/>
                <w:spacing w:val="-3"/>
              </w:rPr>
              <w:t>r</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1"/>
              </w:rPr>
              <w:t>i</w:t>
            </w:r>
            <w:r w:rsidRPr="440E8A66">
              <w:rPr>
                <w:rFonts w:ascii="Calibri" w:eastAsia="Calibri" w:hAnsi="Calibri" w:cs="Calibri"/>
                <w:spacing w:val="4"/>
              </w:rPr>
              <w:t>ca</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5"/>
                <w:w w:val="101"/>
              </w:rPr>
              <w:t>g</w:t>
            </w:r>
            <w:r w:rsidRPr="440E8A66">
              <w:rPr>
                <w:rFonts w:ascii="Calibri" w:eastAsia="Calibri" w:hAnsi="Calibri" w:cs="Calibri"/>
                <w:w w:val="101"/>
              </w:rPr>
              <w:t>e</w:t>
            </w:r>
            <w:r w:rsidRPr="440E8A66">
              <w:rPr>
                <w:rFonts w:ascii="Calibri" w:eastAsia="Calibri" w:hAnsi="Calibri" w:cs="Calibri"/>
                <w:spacing w:val="4"/>
                <w:w w:val="101"/>
              </w:rPr>
              <w:t>a</w:t>
            </w:r>
            <w:r w:rsidRPr="440E8A66">
              <w:rPr>
                <w:rFonts w:ascii="Calibri" w:eastAsia="Calibri" w:hAnsi="Calibri" w:cs="Calibri"/>
                <w:w w:val="101"/>
              </w:rPr>
              <w:t xml:space="preserve">r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5"/>
              </w:rPr>
              <w:t>u</w:t>
            </w:r>
            <w:r w:rsidRPr="440E8A66">
              <w:rPr>
                <w:rFonts w:ascii="Calibri" w:eastAsia="Calibri" w:hAnsi="Calibri" w:cs="Calibri"/>
                <w:spacing w:val="-1"/>
              </w:rPr>
              <w:t>s</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spacing w:val="6"/>
              </w:rPr>
              <w:t>o</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er</w:t>
            </w:r>
            <w:r w:rsidRPr="440E8A66">
              <w:rPr>
                <w:rFonts w:ascii="Calibri" w:eastAsia="Calibri" w:hAnsi="Calibri" w:cs="Calibri"/>
                <w:spacing w:val="1"/>
              </w:rPr>
              <w:t xml:space="preserve"> </w:t>
            </w:r>
            <w:r w:rsidRPr="440E8A66">
              <w:rPr>
                <w:rFonts w:ascii="Calibri" w:eastAsia="Calibri" w:hAnsi="Calibri" w:cs="Calibri"/>
                <w:spacing w:val="-2"/>
                <w:w w:val="101"/>
              </w:rPr>
              <w:t>l</w:t>
            </w:r>
            <w:r w:rsidRPr="440E8A66">
              <w:rPr>
                <w:rFonts w:ascii="Calibri" w:eastAsia="Calibri" w:hAnsi="Calibri" w:cs="Calibri"/>
                <w:spacing w:val="6"/>
                <w:w w:val="101"/>
              </w:rPr>
              <w:t>o</w:t>
            </w:r>
            <w:r w:rsidRPr="440E8A66">
              <w:rPr>
                <w:rFonts w:ascii="Calibri" w:eastAsia="Calibri" w:hAnsi="Calibri" w:cs="Calibri"/>
                <w:spacing w:val="4"/>
                <w:w w:val="101"/>
              </w:rPr>
              <w:t>ca</w:t>
            </w:r>
            <w:r w:rsidRPr="440E8A66">
              <w:rPr>
                <w:rFonts w:ascii="Calibri" w:eastAsia="Calibri" w:hAnsi="Calibri" w:cs="Calibri"/>
                <w:w w:val="101"/>
              </w:rPr>
              <w:t>t</w:t>
            </w:r>
            <w:r w:rsidRPr="440E8A66">
              <w:rPr>
                <w:rFonts w:ascii="Calibri" w:eastAsia="Calibri" w:hAnsi="Calibri" w:cs="Calibri"/>
                <w:spacing w:val="-2"/>
                <w:w w:val="101"/>
              </w:rPr>
              <w:t>i</w:t>
            </w:r>
            <w:r w:rsidRPr="440E8A66">
              <w:rPr>
                <w:rFonts w:ascii="Calibri" w:eastAsia="Calibri" w:hAnsi="Calibri" w:cs="Calibri"/>
                <w:spacing w:val="6"/>
                <w:w w:val="101"/>
              </w:rPr>
              <w:t>o</w:t>
            </w:r>
            <w:r w:rsidRPr="440E8A66">
              <w:rPr>
                <w:rFonts w:ascii="Calibri" w:eastAsia="Calibri" w:hAnsi="Calibri" w:cs="Calibri"/>
                <w:spacing w:val="-5"/>
                <w:w w:val="101"/>
              </w:rPr>
              <w:t>n</w:t>
            </w:r>
            <w:r w:rsidRPr="440E8A66">
              <w:rPr>
                <w:rFonts w:ascii="Calibri" w:eastAsia="Calibri" w:hAnsi="Calibri" w:cs="Calibri"/>
                <w:spacing w:val="-1"/>
                <w:w w:val="101"/>
              </w:rPr>
              <w:t>s</w:t>
            </w:r>
            <w:r w:rsidRPr="440E8A66">
              <w:rPr>
                <w:rFonts w:ascii="Calibri" w:eastAsia="Calibri" w:hAnsi="Calibri" w:cs="Calibri"/>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7F" w14:textId="77777777" w:rsidR="00D54376" w:rsidRPr="00CD2698" w:rsidRDefault="00D54376" w:rsidP="00D54376"/>
        </w:tc>
      </w:tr>
      <w:tr w:rsidR="00D54376" w:rsidRPr="00CD2698" w14:paraId="77D42E84" w14:textId="77777777" w:rsidTr="440E8A66">
        <w:trPr>
          <w:trHeight w:hRule="exact" w:val="542"/>
        </w:trPr>
        <w:tc>
          <w:tcPr>
            <w:tcW w:w="2745" w:type="dxa"/>
            <w:vMerge w:val="restart"/>
            <w:tcBorders>
              <w:top w:val="single" w:sz="5" w:space="0" w:color="000000" w:themeColor="text1"/>
              <w:left w:val="single" w:sz="5" w:space="0" w:color="000000" w:themeColor="text1"/>
              <w:right w:val="single" w:sz="5" w:space="0" w:color="000000" w:themeColor="text1"/>
            </w:tcBorders>
          </w:tcPr>
          <w:p w14:paraId="77D42E81"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4"/>
                <w:w w:val="102"/>
              </w:rPr>
              <w:t>V</w:t>
            </w:r>
            <w:r w:rsidRPr="440E8A66">
              <w:rPr>
                <w:rFonts w:ascii="Calibri" w:eastAsia="Calibri" w:hAnsi="Calibri" w:cs="Calibri"/>
                <w:w w:val="102"/>
              </w:rPr>
              <w:t>e</w:t>
            </w:r>
            <w:r w:rsidRPr="440E8A66">
              <w:rPr>
                <w:rFonts w:ascii="Calibri" w:eastAsia="Calibri" w:hAnsi="Calibri" w:cs="Calibri"/>
                <w:spacing w:val="6"/>
                <w:w w:val="102"/>
              </w:rPr>
              <w:t>h</w:t>
            </w:r>
            <w:r w:rsidRPr="440E8A66">
              <w:rPr>
                <w:rFonts w:ascii="Calibri" w:eastAsia="Calibri" w:hAnsi="Calibri" w:cs="Calibri"/>
                <w:spacing w:val="5"/>
                <w:w w:val="102"/>
              </w:rPr>
              <w:t>i</w:t>
            </w:r>
            <w:r w:rsidRPr="440E8A66">
              <w:rPr>
                <w:rFonts w:ascii="Calibri" w:eastAsia="Calibri" w:hAnsi="Calibri" w:cs="Calibri"/>
                <w:spacing w:val="-5"/>
                <w:w w:val="102"/>
              </w:rPr>
              <w:t>c</w:t>
            </w:r>
            <w:r w:rsidRPr="440E8A66">
              <w:rPr>
                <w:rFonts w:ascii="Calibri" w:eastAsia="Calibri" w:hAnsi="Calibri" w:cs="Calibri"/>
                <w:spacing w:val="5"/>
                <w:w w:val="102"/>
              </w:rPr>
              <w:t>l</w:t>
            </w:r>
            <w:r w:rsidRPr="440E8A66">
              <w:rPr>
                <w:rFonts w:ascii="Calibri" w:eastAsia="Calibri" w:hAnsi="Calibri" w:cs="Calibri"/>
                <w:w w:val="102"/>
              </w:rPr>
              <w:t>es</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2" w14:textId="77777777" w:rsidR="00D54376" w:rsidRPr="00CD2698" w:rsidRDefault="00D54376" w:rsidP="00D54376">
            <w:pPr>
              <w:spacing w:before="12" w:after="0" w:line="266" w:lineRule="auto"/>
              <w:ind w:left="33" w:right="723"/>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spacing w:val="6"/>
              </w:rPr>
              <w:t>o</w:t>
            </w:r>
            <w:r w:rsidRPr="440E8A66">
              <w:rPr>
                <w:rFonts w:ascii="Calibri" w:eastAsia="Calibri" w:hAnsi="Calibri" w:cs="Calibri"/>
                <w:spacing w:val="-3"/>
              </w:rPr>
              <w:t>r</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n</w:t>
            </w:r>
            <w:r w:rsidRPr="440E8A66">
              <w:rPr>
                <w:rFonts w:ascii="Calibri" w:eastAsia="Calibri" w:hAnsi="Calibri" w:cs="Calibri"/>
                <w:spacing w:val="7"/>
              </w:rPr>
              <w:t xml:space="preserve"> </w:t>
            </w:r>
            <w:r w:rsidRPr="440E8A66">
              <w:rPr>
                <w:rFonts w:ascii="Calibri" w:eastAsia="Calibri" w:hAnsi="Calibri" w:cs="Calibri"/>
                <w:spacing w:val="-5"/>
              </w:rPr>
              <w:t>(</w:t>
            </w:r>
            <w:r w:rsidRPr="440E8A66">
              <w:rPr>
                <w:rFonts w:ascii="Calibri" w:eastAsia="Calibri" w:hAnsi="Calibri" w:cs="Calibri"/>
              </w:rPr>
              <w:t>e</w:t>
            </w:r>
            <w:r w:rsidRPr="440E8A66">
              <w:rPr>
                <w:rFonts w:ascii="Calibri" w:eastAsia="Calibri" w:hAnsi="Calibri" w:cs="Calibri"/>
                <w:spacing w:val="5"/>
              </w:rPr>
              <w:t>.</w:t>
            </w:r>
            <w:r w:rsidRPr="440E8A66">
              <w:rPr>
                <w:rFonts w:ascii="Calibri" w:eastAsia="Calibri" w:hAnsi="Calibri" w:cs="Calibri"/>
                <w:spacing w:val="-5"/>
              </w:rPr>
              <w:t>g</w:t>
            </w:r>
            <w:r w:rsidRPr="440E8A66">
              <w:rPr>
                <w:rFonts w:ascii="Calibri" w:eastAsia="Calibri" w:hAnsi="Calibri" w:cs="Calibri"/>
              </w:rPr>
              <w:t>.</w:t>
            </w:r>
            <w:r w:rsidRPr="440E8A66">
              <w:rPr>
                <w:rFonts w:ascii="Calibri" w:eastAsia="Calibri" w:hAnsi="Calibri" w:cs="Calibri"/>
                <w:spacing w:val="9"/>
              </w:rPr>
              <w:t xml:space="preserve"> </w:t>
            </w:r>
            <w:r w:rsidRPr="440E8A66">
              <w:rPr>
                <w:rFonts w:ascii="Calibri" w:eastAsia="Calibri" w:hAnsi="Calibri" w:cs="Calibri"/>
                <w:spacing w:val="-5"/>
              </w:rPr>
              <w:t>b</w:t>
            </w:r>
            <w:r w:rsidRPr="440E8A66">
              <w:rPr>
                <w:rFonts w:ascii="Calibri" w:eastAsia="Calibri" w:hAnsi="Calibri" w:cs="Calibri"/>
                <w:spacing w:val="6"/>
              </w:rPr>
              <w:t>o</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ed</w:t>
            </w:r>
            <w:r w:rsidRPr="440E8A66">
              <w:rPr>
                <w:rFonts w:ascii="Calibri" w:eastAsia="Calibri" w:hAnsi="Calibri" w:cs="Calibri"/>
                <w:spacing w:val="1"/>
              </w:rPr>
              <w:t xml:space="preserve"> </w:t>
            </w:r>
            <w:r w:rsidRPr="440E8A66">
              <w:rPr>
                <w:rFonts w:ascii="Calibri" w:eastAsia="Calibri" w:hAnsi="Calibri" w:cs="Calibri"/>
                <w:spacing w:val="4"/>
                <w:w w:val="101"/>
              </w:rPr>
              <w:t>a</w:t>
            </w:r>
            <w:r w:rsidRPr="440E8A66">
              <w:rPr>
                <w:rFonts w:ascii="Calibri" w:eastAsia="Calibri" w:hAnsi="Calibri" w:cs="Calibri"/>
                <w:spacing w:val="-5"/>
                <w:w w:val="101"/>
              </w:rPr>
              <w:t xml:space="preserve">nd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ted</w:t>
            </w:r>
            <w:r w:rsidRPr="440E8A66">
              <w:rPr>
                <w:rFonts w:ascii="Calibri" w:eastAsia="Calibri" w:hAnsi="Calibri" w:cs="Calibri"/>
                <w:spacing w:val="3"/>
              </w:rPr>
              <w:t xml:space="preserve"> </w:t>
            </w:r>
            <w:r w:rsidRPr="440E8A66">
              <w:rPr>
                <w:rFonts w:ascii="Calibri" w:eastAsia="Calibri" w:hAnsi="Calibri" w:cs="Calibri"/>
                <w:spacing w:val="6"/>
              </w:rPr>
              <w:t>fo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rPr>
              <w:t>ese</w:t>
            </w:r>
            <w:r w:rsidRPr="440E8A66">
              <w:rPr>
                <w:rFonts w:ascii="Calibri" w:eastAsia="Calibri" w:hAnsi="Calibri" w:cs="Calibri"/>
                <w:spacing w:val="-5"/>
              </w:rPr>
              <w:t>n</w:t>
            </w:r>
            <w:r w:rsidRPr="440E8A66">
              <w:rPr>
                <w:rFonts w:ascii="Calibri" w:eastAsia="Calibri" w:hAnsi="Calibri" w:cs="Calibri"/>
                <w:spacing w:val="4"/>
              </w:rPr>
              <w:t>c</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6"/>
              </w:rPr>
              <w:t>o</w:t>
            </w:r>
            <w:r w:rsidRPr="440E8A66">
              <w:rPr>
                <w:rFonts w:ascii="Calibri" w:eastAsia="Calibri" w:hAnsi="Calibri" w:cs="Calibri"/>
              </w:rPr>
              <w:t>f</w:t>
            </w:r>
            <w:r w:rsidRPr="440E8A66">
              <w:rPr>
                <w:rFonts w:ascii="Calibri" w:eastAsia="Calibri" w:hAnsi="Calibri" w:cs="Calibri"/>
                <w:spacing w:val="8"/>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3"/>
                <w:w w:val="101"/>
              </w:rPr>
              <w:t>r</w:t>
            </w:r>
            <w:r w:rsidRPr="440E8A66">
              <w:rPr>
                <w:rFonts w:ascii="Calibri" w:eastAsia="Calibri" w:hAnsi="Calibri" w:cs="Calibri"/>
                <w:spacing w:val="-2"/>
                <w:w w:val="101"/>
              </w:rPr>
              <w:t>i</w:t>
            </w:r>
            <w:r w:rsidRPr="440E8A66">
              <w:rPr>
                <w:rFonts w:ascii="Calibri" w:eastAsia="Calibri" w:hAnsi="Calibri" w:cs="Calibri"/>
                <w:w w:val="101"/>
              </w:rPr>
              <w:t>s</w:t>
            </w:r>
            <w:r w:rsidRPr="440E8A66">
              <w:rPr>
                <w:rFonts w:ascii="Calibri" w:eastAsia="Calibri" w:hAnsi="Calibri" w:cs="Calibri"/>
                <w:spacing w:val="-2"/>
                <w:w w:val="101"/>
              </w:rPr>
              <w:t>k</w:t>
            </w:r>
            <w:r w:rsidRPr="440E8A66">
              <w:rPr>
                <w:rFonts w:ascii="Calibri" w:eastAsia="Calibri" w:hAnsi="Calibri" w:cs="Calibri"/>
                <w:w w:val="101"/>
              </w:rPr>
              <w:t>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3" w14:textId="77777777" w:rsidR="00D54376" w:rsidRPr="00CD2698" w:rsidRDefault="00D54376" w:rsidP="00D54376"/>
        </w:tc>
      </w:tr>
      <w:tr w:rsidR="00D54376" w:rsidRPr="00CD2698" w14:paraId="77D42E89" w14:textId="77777777" w:rsidTr="440E8A66">
        <w:trPr>
          <w:trHeight w:hRule="exact" w:val="1084"/>
        </w:trPr>
        <w:tc>
          <w:tcPr>
            <w:tcW w:w="2745" w:type="dxa"/>
            <w:vMerge/>
            <w:tcBorders>
              <w:left w:val="single" w:sz="5" w:space="0" w:color="000000"/>
              <w:bottom w:val="single" w:sz="5" w:space="0" w:color="000000"/>
              <w:right w:val="single" w:sz="5" w:space="0" w:color="000000"/>
            </w:tcBorders>
          </w:tcPr>
          <w:p w14:paraId="77D42E85" w14:textId="77777777" w:rsidR="00D54376" w:rsidRPr="00CD2698" w:rsidRDefault="00D54376" w:rsidP="00D54376"/>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6" w14:textId="2FB33D13" w:rsidR="00D54376" w:rsidRPr="00CD2698" w:rsidRDefault="00D54376" w:rsidP="00D54376">
            <w:pPr>
              <w:spacing w:before="12" w:after="0" w:line="266" w:lineRule="auto"/>
              <w:ind w:left="33" w:right="-27"/>
              <w:rPr>
                <w:rFonts w:eastAsia="Calibri" w:cs="Calibri"/>
              </w:rPr>
            </w:pPr>
            <w:r w:rsidRPr="440E8A66">
              <w:rPr>
                <w:rFonts w:ascii="Calibri" w:eastAsia="Calibri" w:hAnsi="Calibri" w:cs="Calibri"/>
                <w:spacing w:val="5"/>
              </w:rPr>
              <w:t>I</w:t>
            </w:r>
            <w:r w:rsidRPr="440E8A66">
              <w:rPr>
                <w:rFonts w:ascii="Calibri" w:eastAsia="Calibri" w:hAnsi="Calibri" w:cs="Calibri"/>
              </w:rPr>
              <w:t>f</w:t>
            </w:r>
            <w:r w:rsidRPr="440E8A66">
              <w:rPr>
                <w:rFonts w:ascii="Calibri" w:eastAsia="Calibri" w:hAnsi="Calibri" w:cs="Calibri"/>
                <w:spacing w:val="7"/>
              </w:rPr>
              <w:t xml:space="preserve"> </w:t>
            </w:r>
            <w:r w:rsidRPr="440E8A66">
              <w:rPr>
                <w:rFonts w:ascii="Calibri" w:eastAsia="Calibri" w:hAnsi="Calibri" w:cs="Calibri"/>
                <w:spacing w:val="-5"/>
              </w:rPr>
              <w:t>u</w:t>
            </w:r>
            <w:r w:rsidRPr="440E8A66">
              <w:rPr>
                <w:rFonts w:ascii="Calibri" w:eastAsia="Calibri" w:hAnsi="Calibri" w:cs="Calibri"/>
                <w:spacing w:val="-1"/>
              </w:rPr>
              <w:t>s</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g</w:t>
            </w:r>
            <w:r w:rsidRPr="440E8A66">
              <w:rPr>
                <w:rFonts w:ascii="Calibri" w:eastAsia="Calibri" w:hAnsi="Calibri" w:cs="Calibri"/>
                <w:spacing w:val="-2"/>
              </w:rPr>
              <w:t xml:space="preserve"> </w:t>
            </w:r>
            <w:r w:rsidRPr="440E8A66">
              <w:rPr>
                <w:rFonts w:ascii="Calibri" w:eastAsia="Calibri" w:hAnsi="Calibri" w:cs="Calibri"/>
              </w:rPr>
              <w:t>a</w:t>
            </w:r>
            <w:r w:rsidRPr="440E8A66">
              <w:rPr>
                <w:rFonts w:ascii="Calibri" w:eastAsia="Calibri" w:hAnsi="Calibri" w:cs="Calibri"/>
                <w:spacing w:val="5"/>
              </w:rPr>
              <w:t xml:space="preserve"> </w:t>
            </w:r>
            <w:r w:rsidRPr="440E8A66">
              <w:rPr>
                <w:rFonts w:ascii="Calibri" w:eastAsia="Calibri" w:hAnsi="Calibri" w:cs="Calibri"/>
                <w:spacing w:val="-2"/>
              </w:rPr>
              <w:t>l</w:t>
            </w:r>
            <w:r w:rsidRPr="440E8A66">
              <w:rPr>
                <w:rFonts w:ascii="Calibri" w:eastAsia="Calibri" w:hAnsi="Calibri" w:cs="Calibri"/>
                <w:spacing w:val="4"/>
              </w:rPr>
              <w:t>a</w:t>
            </w:r>
            <w:r w:rsidRPr="440E8A66">
              <w:rPr>
                <w:rFonts w:ascii="Calibri" w:eastAsia="Calibri" w:hAnsi="Calibri" w:cs="Calibri"/>
                <w:spacing w:val="-3"/>
              </w:rPr>
              <w:t>r</w:t>
            </w:r>
            <w:r w:rsidRPr="440E8A66">
              <w:rPr>
                <w:rFonts w:ascii="Calibri" w:eastAsia="Calibri" w:hAnsi="Calibri" w:cs="Calibri"/>
                <w:spacing w:val="-5"/>
              </w:rPr>
              <w:t>g</w:t>
            </w:r>
            <w:r w:rsidRPr="440E8A66">
              <w:rPr>
                <w:rFonts w:ascii="Calibri" w:eastAsia="Calibri" w:hAnsi="Calibri" w:cs="Calibri"/>
              </w:rPr>
              <w:t>er</w:t>
            </w:r>
            <w:r w:rsidRPr="440E8A66">
              <w:rPr>
                <w:rFonts w:ascii="Calibri" w:eastAsia="Calibri" w:hAnsi="Calibri" w:cs="Calibri"/>
                <w:spacing w:val="2"/>
              </w:rPr>
              <w:t xml:space="preserve"> </w:t>
            </w:r>
            <w:r w:rsidRPr="440E8A66">
              <w:rPr>
                <w:rFonts w:ascii="Calibri" w:eastAsia="Calibri" w:hAnsi="Calibri" w:cs="Calibri"/>
                <w:spacing w:val="-5"/>
              </w:rPr>
              <w:t>b</w:t>
            </w:r>
            <w:r w:rsidRPr="440E8A66">
              <w:rPr>
                <w:rFonts w:ascii="Calibri" w:eastAsia="Calibri" w:hAnsi="Calibri" w:cs="Calibri"/>
                <w:spacing w:val="6"/>
              </w:rPr>
              <w:t>o</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 xml:space="preserve"> </w:t>
            </w:r>
            <w:r w:rsidRPr="440E8A66">
              <w:rPr>
                <w:rFonts w:ascii="Calibri" w:eastAsia="Calibri" w:hAnsi="Calibri" w:cs="Calibri"/>
                <w:spacing w:val="-5"/>
              </w:rPr>
              <w:t>d</w:t>
            </w:r>
            <w:r w:rsidRPr="440E8A66">
              <w:rPr>
                <w:rFonts w:ascii="Calibri" w:eastAsia="Calibri" w:hAnsi="Calibri" w:cs="Calibri"/>
                <w:spacing w:val="6"/>
              </w:rPr>
              <w:t>o</w:t>
            </w:r>
            <w:r w:rsidRPr="440E8A66">
              <w:rPr>
                <w:rFonts w:ascii="Calibri" w:eastAsia="Calibri" w:hAnsi="Calibri" w:cs="Calibri"/>
              </w:rPr>
              <w:t>es</w:t>
            </w:r>
            <w:r w:rsidRPr="440E8A66">
              <w:rPr>
                <w:rFonts w:ascii="Calibri" w:eastAsia="Calibri" w:hAnsi="Calibri" w:cs="Calibri"/>
                <w:spacing w:val="4"/>
              </w:rPr>
              <w:t xml:space="preserve"> </w:t>
            </w:r>
            <w:r w:rsidRPr="440E8A66">
              <w:rPr>
                <w:rFonts w:ascii="Calibri" w:eastAsia="Calibri" w:hAnsi="Calibri" w:cs="Calibri"/>
                <w:spacing w:val="-2"/>
              </w:rPr>
              <w:t>i</w:t>
            </w:r>
            <w:r w:rsidRPr="440E8A66">
              <w:rPr>
                <w:rFonts w:ascii="Calibri" w:eastAsia="Calibri" w:hAnsi="Calibri" w:cs="Calibri"/>
              </w:rPr>
              <w:t>t</w:t>
            </w:r>
            <w:r w:rsidRPr="440E8A66">
              <w:rPr>
                <w:rFonts w:ascii="Calibri" w:eastAsia="Calibri" w:hAnsi="Calibri" w:cs="Calibri"/>
                <w:spacing w:val="1"/>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4"/>
              </w:rPr>
              <w:t>m</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rPr>
              <w:t>es</w:t>
            </w:r>
            <w:r w:rsidRPr="440E8A66">
              <w:rPr>
                <w:rFonts w:ascii="Calibri" w:eastAsia="Calibri" w:hAnsi="Calibri" w:cs="Calibri"/>
                <w:spacing w:val="8"/>
              </w:rPr>
              <w:t xml:space="preserve"> </w:t>
            </w:r>
            <w:r w:rsidRPr="440E8A66">
              <w:rPr>
                <w:rFonts w:ascii="Calibri" w:eastAsia="Calibri" w:hAnsi="Calibri" w:cs="Calibri"/>
                <w:w w:val="101"/>
              </w:rPr>
              <w:t>s</w:t>
            </w:r>
            <w:r w:rsidRPr="440E8A66">
              <w:rPr>
                <w:rFonts w:ascii="Calibri" w:eastAsia="Calibri" w:hAnsi="Calibri" w:cs="Calibri"/>
                <w:spacing w:val="-5"/>
                <w:w w:val="101"/>
              </w:rPr>
              <w:t>u</w:t>
            </w:r>
            <w:r w:rsidRPr="440E8A66">
              <w:rPr>
                <w:rFonts w:ascii="Calibri" w:eastAsia="Calibri" w:hAnsi="Calibri" w:cs="Calibri"/>
                <w:spacing w:val="4"/>
                <w:w w:val="101"/>
              </w:rPr>
              <w:t>c</w:t>
            </w:r>
            <w:r w:rsidRPr="440E8A66">
              <w:rPr>
                <w:rFonts w:ascii="Calibri" w:eastAsia="Calibri" w:hAnsi="Calibri" w:cs="Calibri"/>
                <w:w w:val="101"/>
              </w:rPr>
              <w:t xml:space="preserve">h </w:t>
            </w:r>
            <w:r w:rsidRPr="440E8A66">
              <w:rPr>
                <w:rFonts w:ascii="Calibri" w:eastAsia="Calibri" w:hAnsi="Calibri" w:cs="Calibri"/>
                <w:spacing w:val="4"/>
              </w:rPr>
              <w:t>a</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4"/>
              </w:rPr>
              <w:t>a</w:t>
            </w:r>
            <w:r w:rsidRPr="440E8A66">
              <w:rPr>
                <w:rFonts w:ascii="Calibri" w:eastAsia="Calibri" w:hAnsi="Calibri" w:cs="Calibri"/>
                <w:spacing w:val="-5"/>
              </w:rPr>
              <w:t>p</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5"/>
              </w:rPr>
              <w:t>b</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rPr>
              <w:t>t</w:t>
            </w:r>
            <w:r w:rsidRPr="440E8A66">
              <w:rPr>
                <w:rFonts w:ascii="Calibri" w:eastAsia="Calibri" w:hAnsi="Calibri" w:cs="Calibri"/>
                <w:spacing w:val="3"/>
              </w:rPr>
              <w:t xml:space="preserve"> </w:t>
            </w:r>
            <w:r w:rsidRPr="440E8A66">
              <w:rPr>
                <w:rFonts w:ascii="Calibri" w:eastAsia="Calibri" w:hAnsi="Calibri" w:cs="Calibri"/>
              </w:rPr>
              <w:t>st</w:t>
            </w:r>
            <w:r w:rsidRPr="440E8A66">
              <w:rPr>
                <w:rFonts w:ascii="Calibri" w:eastAsia="Calibri" w:hAnsi="Calibri" w:cs="Calibri"/>
                <w:spacing w:val="4"/>
              </w:rPr>
              <w:t>a</w:t>
            </w:r>
            <w:r w:rsidRPr="440E8A66">
              <w:rPr>
                <w:rFonts w:ascii="Calibri" w:eastAsia="Calibri" w:hAnsi="Calibri" w:cs="Calibri"/>
              </w:rPr>
              <w:t>t</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rPr>
              <w:t>s</w:t>
            </w:r>
            <w:r w:rsidRPr="440E8A66">
              <w:rPr>
                <w:rFonts w:ascii="Calibri" w:eastAsia="Calibri" w:hAnsi="Calibri" w:cs="Calibri"/>
                <w:spacing w:val="6"/>
              </w:rPr>
              <w:t xml:space="preserve"> </w:t>
            </w:r>
            <w:r w:rsidRPr="440E8A66">
              <w:rPr>
                <w:rFonts w:ascii="Calibri" w:eastAsia="Calibri" w:hAnsi="Calibri" w:cs="Calibri"/>
                <w:spacing w:val="-2"/>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5"/>
              </w:rPr>
              <w:t>p</w:t>
            </w:r>
            <w:r w:rsidRPr="440E8A66">
              <w:rPr>
                <w:rFonts w:ascii="Calibri" w:eastAsia="Calibri" w:hAnsi="Calibri" w:cs="Calibri"/>
                <w:spacing w:val="-2"/>
              </w:rPr>
              <w:t>l</w:t>
            </w:r>
            <w:r w:rsidRPr="440E8A66">
              <w:rPr>
                <w:rFonts w:ascii="Calibri" w:eastAsia="Calibri" w:hAnsi="Calibri" w:cs="Calibri"/>
                <w:spacing w:val="4"/>
              </w:rPr>
              <w:t>ac</w:t>
            </w:r>
            <w:r w:rsidRPr="440E8A66">
              <w:rPr>
                <w:rFonts w:ascii="Calibri" w:eastAsia="Calibri" w:hAnsi="Calibri" w:cs="Calibri"/>
              </w:rPr>
              <w:t>e?</w:t>
            </w:r>
            <w:r w:rsidRPr="440E8A66">
              <w:rPr>
                <w:rFonts w:ascii="Calibri" w:eastAsia="Calibri" w:hAnsi="Calibri" w:cs="Calibri"/>
                <w:spacing w:val="1"/>
              </w:rPr>
              <w:t xml:space="preserve"> </w:t>
            </w:r>
            <w:r w:rsidRPr="440E8A66">
              <w:rPr>
                <w:rFonts w:ascii="Calibri" w:eastAsia="Calibri" w:hAnsi="Calibri" w:cs="Calibri"/>
                <w:spacing w:val="5"/>
              </w:rPr>
              <w:t>I</w:t>
            </w:r>
            <w:r w:rsidRPr="440E8A66">
              <w:rPr>
                <w:rFonts w:ascii="Calibri" w:eastAsia="Calibri" w:hAnsi="Calibri" w:cs="Calibri"/>
              </w:rPr>
              <w:t>f</w:t>
            </w:r>
            <w:r w:rsidRPr="440E8A66">
              <w:rPr>
                <w:rFonts w:ascii="Calibri" w:eastAsia="Calibri" w:hAnsi="Calibri" w:cs="Calibri"/>
                <w:spacing w:val="7"/>
              </w:rPr>
              <w:t xml:space="preserve"> </w:t>
            </w:r>
            <w:r w:rsidRPr="440E8A66">
              <w:rPr>
                <w:rFonts w:ascii="Calibri" w:eastAsia="Calibri" w:hAnsi="Calibri" w:cs="Calibri"/>
              </w:rPr>
              <w:t>so</w:t>
            </w:r>
            <w:r w:rsidRPr="440E8A66">
              <w:rPr>
                <w:rFonts w:ascii="Calibri" w:eastAsia="Calibri" w:hAnsi="Calibri" w:cs="Calibri"/>
                <w:spacing w:val="8"/>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ey</w:t>
            </w:r>
            <w:r w:rsidRPr="440E8A66">
              <w:rPr>
                <w:rFonts w:ascii="Calibri" w:eastAsia="Calibri" w:hAnsi="Calibri" w:cs="Calibri"/>
                <w:spacing w:val="2"/>
              </w:rPr>
              <w:t xml:space="preserve"> </w:t>
            </w:r>
            <w:r w:rsidRPr="440E8A66">
              <w:rPr>
                <w:rFonts w:ascii="Calibri" w:eastAsia="Calibri" w:hAnsi="Calibri" w:cs="Calibri"/>
                <w:spacing w:val="-5"/>
                <w:w w:val="101"/>
              </w:rPr>
              <w:t>b</w:t>
            </w:r>
            <w:r w:rsidRPr="440E8A66">
              <w:rPr>
                <w:rFonts w:ascii="Calibri" w:eastAsia="Calibri" w:hAnsi="Calibri" w:cs="Calibri"/>
                <w:w w:val="101"/>
              </w:rPr>
              <w:t xml:space="preserve">een </w:t>
            </w:r>
            <w:r w:rsidRPr="440E8A66">
              <w:rPr>
                <w:rFonts w:ascii="Calibri" w:eastAsia="Calibri" w:hAnsi="Calibri" w:cs="Calibri"/>
                <w:spacing w:val="-4"/>
              </w:rPr>
              <w:t>m</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4"/>
              </w:rPr>
              <w:t>a</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ed</w:t>
            </w:r>
            <w:r w:rsidRPr="440E8A66">
              <w:rPr>
                <w:rFonts w:ascii="Calibri" w:eastAsia="Calibri" w:hAnsi="Calibri" w:cs="Calibri"/>
                <w:spacing w:val="4"/>
              </w:rPr>
              <w:t xml:space="preserve"> 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4"/>
              </w:rPr>
              <w:t>c</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spacing w:val="-2"/>
              </w:rPr>
              <w:t>k</w:t>
            </w:r>
            <w:r w:rsidRPr="440E8A66">
              <w:rPr>
                <w:rFonts w:ascii="Calibri" w:eastAsia="Calibri" w:hAnsi="Calibri" w:cs="Calibri"/>
              </w:rPr>
              <w:t>e</w:t>
            </w:r>
            <w:r w:rsidRPr="440E8A66">
              <w:rPr>
                <w:rFonts w:ascii="Calibri" w:eastAsia="Calibri" w:hAnsi="Calibri" w:cs="Calibri"/>
                <w:spacing w:val="-5"/>
              </w:rPr>
              <w:t>d</w:t>
            </w:r>
            <w:r w:rsidRPr="440E8A66">
              <w:rPr>
                <w:rFonts w:ascii="Calibri" w:eastAsia="Calibri" w:hAnsi="Calibri" w:cs="Calibri"/>
              </w:rPr>
              <w:t xml:space="preserve">? </w:t>
            </w:r>
            <w:r w:rsidRPr="440E8A66">
              <w:rPr>
                <w:rFonts w:ascii="Calibri" w:eastAsia="Calibri" w:hAnsi="Calibri" w:cs="Calibri"/>
                <w:spacing w:val="4"/>
              </w:rPr>
              <w:t xml:space="preserve"> </w:t>
            </w:r>
            <w:r w:rsidRPr="440E8A66">
              <w:rPr>
                <w:rFonts w:ascii="Calibri" w:eastAsia="Calibri" w:hAnsi="Calibri" w:cs="Calibri"/>
                <w:spacing w:val="-5"/>
              </w:rPr>
              <w:t>A</w:t>
            </w:r>
            <w:r w:rsidRPr="440E8A66">
              <w:rPr>
                <w:rFonts w:ascii="Calibri" w:eastAsia="Calibri" w:hAnsi="Calibri" w:cs="Calibri"/>
              </w:rPr>
              <w:t>m</w:t>
            </w:r>
            <w:r w:rsidRPr="440E8A66">
              <w:rPr>
                <w:rFonts w:ascii="Calibri" w:eastAsia="Calibri" w:hAnsi="Calibri" w:cs="Calibri"/>
                <w:spacing w:val="-1"/>
              </w:rPr>
              <w:t xml:space="preserve"> </w:t>
            </w:r>
            <w:r w:rsidRPr="440E8A66">
              <w:rPr>
                <w:rFonts w:ascii="Calibri" w:eastAsia="Calibri" w:hAnsi="Calibri" w:cs="Calibri"/>
              </w:rPr>
              <w:t>I</w:t>
            </w:r>
            <w:r w:rsidRPr="440E8A66">
              <w:rPr>
                <w:rFonts w:ascii="Calibri" w:eastAsia="Calibri" w:hAnsi="Calibri" w:cs="Calibri"/>
                <w:spacing w:val="5"/>
              </w:rPr>
              <w:t xml:space="preserve"> </w:t>
            </w:r>
            <w:r w:rsidRPr="440E8A66">
              <w:rPr>
                <w:rFonts w:ascii="Calibri" w:eastAsia="Calibri" w:hAnsi="Calibri" w:cs="Calibri"/>
                <w:spacing w:val="4"/>
              </w:rPr>
              <w:t>c</w:t>
            </w:r>
            <w:r w:rsidRPr="440E8A66">
              <w:rPr>
                <w:rFonts w:ascii="Calibri" w:eastAsia="Calibri" w:hAnsi="Calibri" w:cs="Calibri"/>
                <w:spacing w:val="6"/>
              </w:rPr>
              <w:t>o</w:t>
            </w:r>
            <w:r w:rsidRPr="440E8A66">
              <w:rPr>
                <w:rFonts w:ascii="Calibri" w:eastAsia="Calibri" w:hAnsi="Calibri" w:cs="Calibri"/>
                <w:spacing w:val="-5"/>
              </w:rPr>
              <w:t>n</w:t>
            </w:r>
            <w:r w:rsidRPr="440E8A66">
              <w:rPr>
                <w:rFonts w:ascii="Calibri" w:eastAsia="Calibri" w:hAnsi="Calibri" w:cs="Calibri"/>
                <w:spacing w:val="6"/>
              </w:rPr>
              <w:t>f</w:t>
            </w:r>
            <w:r w:rsidRPr="440E8A66">
              <w:rPr>
                <w:rFonts w:ascii="Calibri" w:eastAsia="Calibri" w:hAnsi="Calibri" w:cs="Calibri"/>
                <w:spacing w:val="-2"/>
              </w:rPr>
              <w:t>i</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4"/>
              </w:rPr>
              <w:t>m</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spacing w:val="-2"/>
              </w:rPr>
              <w:t>v</w:t>
            </w:r>
            <w:r w:rsidRPr="440E8A66">
              <w:rPr>
                <w:rFonts w:ascii="Calibri" w:eastAsia="Calibri" w:hAnsi="Calibri" w:cs="Calibri"/>
              </w:rPr>
              <w:t>essel</w:t>
            </w:r>
            <w:r w:rsidRPr="440E8A66">
              <w:rPr>
                <w:rFonts w:ascii="Calibri" w:eastAsia="Calibri" w:hAnsi="Calibri" w:cs="Calibri"/>
                <w:spacing w:val="3"/>
              </w:rPr>
              <w:t xml:space="preserve"> </w:t>
            </w:r>
            <w:r w:rsidRPr="440E8A66">
              <w:rPr>
                <w:rFonts w:ascii="Calibri" w:eastAsia="Calibri" w:hAnsi="Calibri" w:cs="Calibri"/>
                <w:spacing w:val="-2"/>
                <w:w w:val="101"/>
              </w:rPr>
              <w:t>i</w:t>
            </w:r>
            <w:r w:rsidRPr="440E8A66">
              <w:rPr>
                <w:rFonts w:ascii="Calibri" w:eastAsia="Calibri" w:hAnsi="Calibri" w:cs="Calibri"/>
                <w:w w:val="101"/>
              </w:rPr>
              <w:t>s</w:t>
            </w:r>
            <w:r w:rsidR="003D09BB">
              <w:rPr>
                <w:rFonts w:ascii="Calibri" w:eastAsia="Calibri" w:hAnsi="Calibri" w:cs="Calibri"/>
                <w:w w:val="101"/>
              </w:rPr>
              <w:t xml:space="preserve"> rat free?</w:t>
            </w:r>
          </w:p>
          <w:p w14:paraId="77D42E87" w14:textId="77777777" w:rsidR="00D54376" w:rsidRPr="00CD2698" w:rsidRDefault="00D54376" w:rsidP="00D54376">
            <w:pPr>
              <w:spacing w:after="0" w:line="240" w:lineRule="auto"/>
              <w:ind w:left="33" w:right="-20"/>
              <w:rPr>
                <w:rFonts w:eastAsia="Calibri" w:cs="Calibri"/>
              </w:rPr>
            </w:pP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d</w:t>
            </w:r>
            <w:r w:rsidRPr="440E8A66">
              <w:rPr>
                <w:rFonts w:ascii="Calibri" w:eastAsia="Calibri" w:hAnsi="Calibri" w:cs="Calibri"/>
              </w:rPr>
              <w:t>e</w:t>
            </w:r>
            <w:r w:rsidRPr="440E8A66">
              <w:rPr>
                <w:rFonts w:ascii="Calibri" w:eastAsia="Calibri" w:hAnsi="Calibri" w:cs="Calibri"/>
                <w:spacing w:val="-5"/>
              </w:rPr>
              <w:t>n</w:t>
            </w:r>
            <w:r w:rsidRPr="440E8A66">
              <w:rPr>
                <w:rFonts w:ascii="Calibri" w:eastAsia="Calibri" w:hAnsi="Calibri" w:cs="Calibri"/>
              </w:rPr>
              <w:t>t</w:t>
            </w:r>
            <w:r w:rsidRPr="440E8A66">
              <w:rPr>
                <w:rFonts w:ascii="Calibri" w:eastAsia="Calibri" w:hAnsi="Calibri" w:cs="Calibri"/>
                <w:spacing w:val="6"/>
              </w:rPr>
              <w:t xml:space="preserve"> </w:t>
            </w:r>
            <w:r w:rsidRPr="440E8A66">
              <w:rPr>
                <w:rFonts w:ascii="Calibri" w:eastAsia="Calibri" w:hAnsi="Calibri" w:cs="Calibri"/>
                <w:spacing w:val="6"/>
                <w:w w:val="101"/>
              </w:rPr>
              <w:t>f</w:t>
            </w:r>
            <w:r w:rsidRPr="440E8A66">
              <w:rPr>
                <w:rFonts w:ascii="Calibri" w:eastAsia="Calibri" w:hAnsi="Calibri" w:cs="Calibri"/>
                <w:spacing w:val="-3"/>
                <w:w w:val="101"/>
              </w:rPr>
              <w:t>r</w:t>
            </w:r>
            <w:r w:rsidRPr="440E8A66">
              <w:rPr>
                <w:rFonts w:ascii="Calibri" w:eastAsia="Calibri" w:hAnsi="Calibri" w:cs="Calibri"/>
                <w:w w:val="101"/>
              </w:rPr>
              <w:t>ee?</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8" w14:textId="77777777" w:rsidR="00D54376" w:rsidRPr="00CD2698" w:rsidRDefault="00D54376" w:rsidP="00D54376"/>
        </w:tc>
      </w:tr>
      <w:tr w:rsidR="00D54376" w:rsidRPr="00CD2698" w14:paraId="77D42E8D"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A"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2"/>
              </w:rPr>
              <w:t>W</w:t>
            </w:r>
            <w:r w:rsidRPr="440E8A66">
              <w:rPr>
                <w:rFonts w:ascii="Calibri" w:eastAsia="Calibri" w:hAnsi="Calibri" w:cs="Calibri"/>
                <w:spacing w:val="5"/>
              </w:rPr>
              <w:t>a</w:t>
            </w:r>
            <w:r w:rsidRPr="440E8A66">
              <w:rPr>
                <w:rFonts w:ascii="Calibri" w:eastAsia="Calibri" w:hAnsi="Calibri" w:cs="Calibri"/>
                <w:spacing w:val="2"/>
              </w:rPr>
              <w:t>s</w:t>
            </w:r>
            <w:r w:rsidRPr="440E8A66">
              <w:rPr>
                <w:rFonts w:ascii="Calibri" w:eastAsia="Calibri" w:hAnsi="Calibri" w:cs="Calibri"/>
                <w:spacing w:val="3"/>
              </w:rPr>
              <w:t>t</w:t>
            </w:r>
            <w:r w:rsidRPr="440E8A66">
              <w:rPr>
                <w:rFonts w:ascii="Calibri" w:eastAsia="Calibri" w:hAnsi="Calibri" w:cs="Calibri"/>
              </w:rPr>
              <w:t>e</w:t>
            </w:r>
            <w:r w:rsidRPr="440E8A66">
              <w:rPr>
                <w:rFonts w:ascii="Calibri" w:eastAsia="Calibri" w:hAnsi="Calibri" w:cs="Calibri"/>
                <w:spacing w:val="18"/>
              </w:rPr>
              <w:t xml:space="preserve"> </w:t>
            </w:r>
            <w:r w:rsidRPr="440E8A66">
              <w:rPr>
                <w:rFonts w:ascii="Calibri" w:eastAsia="Calibri" w:hAnsi="Calibri" w:cs="Calibri"/>
                <w:spacing w:val="-1"/>
                <w:w w:val="102"/>
              </w:rPr>
              <w:t>M</w:t>
            </w:r>
            <w:r w:rsidRPr="440E8A66">
              <w:rPr>
                <w:rFonts w:ascii="Calibri" w:eastAsia="Calibri" w:hAnsi="Calibri" w:cs="Calibri"/>
                <w:spacing w:val="5"/>
                <w:w w:val="102"/>
              </w:rPr>
              <w:t>a</w:t>
            </w:r>
            <w:r w:rsidRPr="440E8A66">
              <w:rPr>
                <w:rFonts w:ascii="Calibri" w:eastAsia="Calibri" w:hAnsi="Calibri" w:cs="Calibri"/>
                <w:spacing w:val="6"/>
                <w:w w:val="102"/>
              </w:rPr>
              <w:t>n</w:t>
            </w:r>
            <w:r w:rsidRPr="440E8A66">
              <w:rPr>
                <w:rFonts w:ascii="Calibri" w:eastAsia="Calibri" w:hAnsi="Calibri" w:cs="Calibri"/>
                <w:spacing w:val="5"/>
                <w:w w:val="102"/>
              </w:rPr>
              <w:t>a</w:t>
            </w:r>
            <w:r w:rsidRPr="440E8A66">
              <w:rPr>
                <w:rFonts w:ascii="Calibri" w:eastAsia="Calibri" w:hAnsi="Calibri" w:cs="Calibri"/>
                <w:spacing w:val="-5"/>
                <w:w w:val="102"/>
              </w:rPr>
              <w:t>g</w:t>
            </w:r>
            <w:r w:rsidRPr="440E8A66">
              <w:rPr>
                <w:rFonts w:ascii="Calibri" w:eastAsia="Calibri" w:hAnsi="Calibri" w:cs="Calibri"/>
                <w:w w:val="102"/>
              </w:rPr>
              <w:t>eme</w:t>
            </w:r>
            <w:r w:rsidRPr="440E8A66">
              <w:rPr>
                <w:rFonts w:ascii="Calibri" w:eastAsia="Calibri" w:hAnsi="Calibri" w:cs="Calibri"/>
                <w:spacing w:val="6"/>
                <w:w w:val="102"/>
              </w:rPr>
              <w:t>n</w:t>
            </w:r>
            <w:r w:rsidRPr="440E8A66">
              <w:rPr>
                <w:rFonts w:ascii="Calibri" w:eastAsia="Calibri" w:hAnsi="Calibri" w:cs="Calibri"/>
                <w:w w:val="102"/>
              </w:rPr>
              <w:t>t</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B" w14:textId="77777777" w:rsidR="00D54376" w:rsidRPr="00CD2698" w:rsidRDefault="00D54376" w:rsidP="00D54376">
            <w:pPr>
              <w:spacing w:before="12" w:after="0" w:line="266" w:lineRule="auto"/>
              <w:ind w:left="33" w:right="441"/>
              <w:rPr>
                <w:rFonts w:eastAsia="Calibri" w:cs="Calibri"/>
              </w:rPr>
            </w:pPr>
            <w:r w:rsidRPr="440E8A66">
              <w:rPr>
                <w:rFonts w:ascii="Calibri" w:eastAsia="Calibri" w:hAnsi="Calibri" w:cs="Calibri"/>
                <w:spacing w:val="-1"/>
              </w:rPr>
              <w:t>D</w:t>
            </w:r>
            <w:r w:rsidRPr="440E8A66">
              <w:rPr>
                <w:rFonts w:ascii="Calibri" w:eastAsia="Calibri" w:hAnsi="Calibri" w:cs="Calibri"/>
              </w:rPr>
              <w:t>o</w:t>
            </w:r>
            <w:r w:rsidRPr="440E8A66">
              <w:rPr>
                <w:rFonts w:ascii="Calibri" w:eastAsia="Calibri" w:hAnsi="Calibri" w:cs="Calibri"/>
                <w:spacing w:val="8"/>
              </w:rPr>
              <w:t xml:space="preserve"> </w:t>
            </w:r>
            <w:r w:rsidRPr="440E8A66">
              <w:rPr>
                <w:rFonts w:ascii="Calibri" w:eastAsia="Calibri" w:hAnsi="Calibri" w:cs="Calibri"/>
                <w:spacing w:val="1"/>
              </w:rPr>
              <w:t>w</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4"/>
              </w:rPr>
              <w:t>a</w:t>
            </w:r>
            <w:r w:rsidRPr="440E8A66">
              <w:rPr>
                <w:rFonts w:ascii="Calibri" w:eastAsia="Calibri" w:hAnsi="Calibri" w:cs="Calibri"/>
                <w:spacing w:val="-5"/>
              </w:rPr>
              <w:t>pp</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spacing w:val="4"/>
              </w:rPr>
              <w:t>a</w:t>
            </w:r>
            <w:r w:rsidRPr="440E8A66">
              <w:rPr>
                <w:rFonts w:ascii="Calibri" w:eastAsia="Calibri" w:hAnsi="Calibri" w:cs="Calibri"/>
              </w:rPr>
              <w:t>te</w:t>
            </w:r>
            <w:r w:rsidRPr="440E8A66">
              <w:rPr>
                <w:rFonts w:ascii="Calibri" w:eastAsia="Calibri" w:hAnsi="Calibri" w:cs="Calibri"/>
                <w:spacing w:val="10"/>
              </w:rPr>
              <w:t xml:space="preserve"> </w:t>
            </w:r>
            <w:r w:rsidRPr="440E8A66">
              <w:rPr>
                <w:rFonts w:ascii="Calibri" w:eastAsia="Calibri" w:hAnsi="Calibri" w:cs="Calibri"/>
                <w:spacing w:val="-5"/>
              </w:rPr>
              <w:t>g</w:t>
            </w:r>
            <w:r w:rsidRPr="440E8A66">
              <w:rPr>
                <w:rFonts w:ascii="Calibri" w:eastAsia="Calibri" w:hAnsi="Calibri" w:cs="Calibri"/>
                <w:spacing w:val="4"/>
              </w:rPr>
              <w:t>a</w:t>
            </w:r>
            <w:r w:rsidRPr="440E8A66">
              <w:rPr>
                <w:rFonts w:ascii="Calibri" w:eastAsia="Calibri" w:hAnsi="Calibri" w:cs="Calibri"/>
                <w:spacing w:val="-3"/>
              </w:rPr>
              <w:t>r</w:t>
            </w:r>
            <w:r w:rsidRPr="440E8A66">
              <w:rPr>
                <w:rFonts w:ascii="Calibri" w:eastAsia="Calibri" w:hAnsi="Calibri" w:cs="Calibri"/>
                <w:spacing w:val="-5"/>
              </w:rPr>
              <w:t>b</w:t>
            </w:r>
            <w:r w:rsidRPr="440E8A66">
              <w:rPr>
                <w:rFonts w:ascii="Calibri" w:eastAsia="Calibri" w:hAnsi="Calibri" w:cs="Calibri"/>
                <w:spacing w:val="4"/>
              </w:rPr>
              <w:t>a</w:t>
            </w:r>
            <w:r w:rsidRPr="440E8A66">
              <w:rPr>
                <w:rFonts w:ascii="Calibri" w:eastAsia="Calibri" w:hAnsi="Calibri" w:cs="Calibri"/>
                <w:spacing w:val="-5"/>
              </w:rPr>
              <w:t>g</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hu</w:t>
            </w:r>
            <w:r w:rsidRPr="440E8A66">
              <w:rPr>
                <w:rFonts w:ascii="Calibri" w:eastAsia="Calibri" w:hAnsi="Calibri" w:cs="Calibri"/>
                <w:spacing w:val="-4"/>
              </w:rPr>
              <w:t>m</w:t>
            </w:r>
            <w:r w:rsidRPr="440E8A66">
              <w:rPr>
                <w:rFonts w:ascii="Calibri" w:eastAsia="Calibri" w:hAnsi="Calibri" w:cs="Calibri"/>
                <w:spacing w:val="4"/>
              </w:rPr>
              <w:t>a</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spacing w:val="1"/>
                <w:w w:val="101"/>
              </w:rPr>
              <w:t>w</w:t>
            </w:r>
            <w:r w:rsidRPr="440E8A66">
              <w:rPr>
                <w:rFonts w:ascii="Calibri" w:eastAsia="Calibri" w:hAnsi="Calibri" w:cs="Calibri"/>
                <w:spacing w:val="4"/>
                <w:w w:val="101"/>
              </w:rPr>
              <w:t>a</w:t>
            </w:r>
            <w:r w:rsidRPr="440E8A66">
              <w:rPr>
                <w:rFonts w:ascii="Calibri" w:eastAsia="Calibri" w:hAnsi="Calibri" w:cs="Calibri"/>
                <w:w w:val="101"/>
              </w:rPr>
              <w:t xml:space="preserve">ste </w:t>
            </w:r>
            <w:r w:rsidRPr="440E8A66">
              <w:rPr>
                <w:rFonts w:ascii="Calibri" w:eastAsia="Calibri" w:hAnsi="Calibri" w:cs="Calibri"/>
                <w:spacing w:val="-5"/>
              </w:rPr>
              <w:t>d</w:t>
            </w:r>
            <w:r w:rsidRPr="440E8A66">
              <w:rPr>
                <w:rFonts w:ascii="Calibri" w:eastAsia="Calibri" w:hAnsi="Calibri" w:cs="Calibri"/>
                <w:spacing w:val="-1"/>
              </w:rPr>
              <w:t>is</w:t>
            </w:r>
            <w:r w:rsidRPr="440E8A66">
              <w:rPr>
                <w:rFonts w:ascii="Calibri" w:eastAsia="Calibri" w:hAnsi="Calibri" w:cs="Calibri"/>
                <w:spacing w:val="-5"/>
              </w:rPr>
              <w:t>p</w:t>
            </w:r>
            <w:r w:rsidRPr="440E8A66">
              <w:rPr>
                <w:rFonts w:ascii="Calibri" w:eastAsia="Calibri" w:hAnsi="Calibri" w:cs="Calibri"/>
                <w:spacing w:val="6"/>
              </w:rPr>
              <w:t>o</w:t>
            </w:r>
            <w:r w:rsidRPr="440E8A66">
              <w:rPr>
                <w:rFonts w:ascii="Calibri" w:eastAsia="Calibri" w:hAnsi="Calibri" w:cs="Calibri"/>
              </w:rPr>
              <w:t>s</w:t>
            </w:r>
            <w:r w:rsidRPr="440E8A66">
              <w:rPr>
                <w:rFonts w:ascii="Calibri" w:eastAsia="Calibri" w:hAnsi="Calibri" w:cs="Calibri"/>
                <w:spacing w:val="4"/>
              </w:rPr>
              <w:t>a</w:t>
            </w:r>
            <w:r w:rsidRPr="440E8A66">
              <w:rPr>
                <w:rFonts w:ascii="Calibri" w:eastAsia="Calibri" w:hAnsi="Calibri" w:cs="Calibri"/>
              </w:rPr>
              <w:t>l</w:t>
            </w:r>
            <w:r w:rsidRPr="440E8A66">
              <w:rPr>
                <w:rFonts w:ascii="Calibri" w:eastAsia="Calibri" w:hAnsi="Calibri" w:cs="Calibri"/>
                <w:spacing w:val="5"/>
              </w:rPr>
              <w:t xml:space="preserve"> </w:t>
            </w:r>
            <w:r w:rsidRPr="440E8A66">
              <w:rPr>
                <w:rFonts w:ascii="Calibri" w:eastAsia="Calibri" w:hAnsi="Calibri" w:cs="Calibri"/>
                <w:spacing w:val="6"/>
                <w:w w:val="101"/>
              </w:rPr>
              <w:t>f</w:t>
            </w:r>
            <w:r w:rsidRPr="440E8A66">
              <w:rPr>
                <w:rFonts w:ascii="Calibri" w:eastAsia="Calibri" w:hAnsi="Calibri" w:cs="Calibri"/>
                <w:spacing w:val="4"/>
                <w:w w:val="101"/>
              </w:rPr>
              <w:t>ac</w:t>
            </w:r>
            <w:r w:rsidRPr="440E8A66">
              <w:rPr>
                <w:rFonts w:ascii="Calibri" w:eastAsia="Calibri" w:hAnsi="Calibri" w:cs="Calibri"/>
                <w:spacing w:val="-1"/>
                <w:w w:val="101"/>
              </w:rPr>
              <w:t>iliti</w:t>
            </w:r>
            <w:r w:rsidRPr="440E8A66">
              <w:rPr>
                <w:rFonts w:ascii="Calibri" w:eastAsia="Calibri" w:hAnsi="Calibri" w:cs="Calibri"/>
                <w:w w:val="101"/>
              </w:rPr>
              <w:t>es.</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C" w14:textId="77777777" w:rsidR="00D54376" w:rsidRPr="00CD2698" w:rsidRDefault="00D54376" w:rsidP="00D54376"/>
        </w:tc>
      </w:tr>
      <w:tr w:rsidR="00D54376" w:rsidRPr="00CD2698" w14:paraId="77D42E91"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E"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3"/>
                <w:w w:val="102"/>
              </w:rPr>
              <w:t>O</w:t>
            </w:r>
            <w:r w:rsidRPr="440E8A66">
              <w:rPr>
                <w:rFonts w:ascii="Calibri" w:eastAsia="Calibri" w:hAnsi="Calibri" w:cs="Calibri"/>
                <w:spacing w:val="3"/>
                <w:w w:val="102"/>
              </w:rPr>
              <w:t>t</w:t>
            </w:r>
            <w:r w:rsidRPr="440E8A66">
              <w:rPr>
                <w:rFonts w:ascii="Calibri" w:eastAsia="Calibri" w:hAnsi="Calibri" w:cs="Calibri"/>
                <w:spacing w:val="6"/>
                <w:w w:val="102"/>
              </w:rPr>
              <w:t>h</w:t>
            </w:r>
            <w:r w:rsidRPr="440E8A66">
              <w:rPr>
                <w:rFonts w:ascii="Calibri" w:eastAsia="Calibri" w:hAnsi="Calibri" w:cs="Calibri"/>
                <w:spacing w:val="1"/>
                <w:w w:val="102"/>
              </w:rPr>
              <w:t>e</w:t>
            </w:r>
            <w:r w:rsidRPr="440E8A66">
              <w:rPr>
                <w:rFonts w:ascii="Calibri" w:eastAsia="Calibri" w:hAnsi="Calibri" w:cs="Calibri"/>
                <w:w w:val="102"/>
              </w:rPr>
              <w:t>r</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8F" w14:textId="77777777" w:rsidR="00D54376" w:rsidRPr="00CD2698" w:rsidRDefault="00D54376" w:rsidP="00D54376">
            <w:pPr>
              <w:spacing w:before="12" w:after="0" w:line="266" w:lineRule="auto"/>
              <w:ind w:left="33" w:right="9"/>
              <w:rPr>
                <w:rFonts w:eastAsia="Calibri" w:cs="Calibri"/>
              </w:rPr>
            </w:pPr>
            <w:r w:rsidRPr="440E8A66">
              <w:rPr>
                <w:rFonts w:ascii="Calibri" w:eastAsia="Calibri" w:hAnsi="Calibri" w:cs="Calibri"/>
                <w:spacing w:val="-1"/>
              </w:rPr>
              <w:t>D</w:t>
            </w:r>
            <w:r w:rsidRPr="440E8A66">
              <w:rPr>
                <w:rFonts w:ascii="Calibri" w:eastAsia="Calibri" w:hAnsi="Calibri" w:cs="Calibri"/>
                <w:spacing w:val="6"/>
              </w:rPr>
              <w:t>o</w:t>
            </w:r>
            <w:r w:rsidRPr="440E8A66">
              <w:rPr>
                <w:rFonts w:ascii="Calibri" w:eastAsia="Calibri" w:hAnsi="Calibri" w:cs="Calibri"/>
              </w:rPr>
              <w:t>es</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spacing w:val="-2"/>
              </w:rPr>
              <w:t>i</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rPr>
              <w:t>t</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p</w:t>
            </w:r>
            <w:r w:rsidRPr="440E8A66">
              <w:rPr>
                <w:rFonts w:ascii="Calibri" w:eastAsia="Calibri" w:hAnsi="Calibri" w:cs="Calibri"/>
                <w:spacing w:val="-2"/>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a</w:t>
            </w:r>
            <w:r w:rsidRPr="440E8A66">
              <w:rPr>
                <w:rFonts w:ascii="Calibri" w:eastAsia="Calibri" w:hAnsi="Calibri" w:cs="Calibri"/>
                <w:spacing w:val="-5"/>
              </w:rPr>
              <w:t>n</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spacing w:val="-2"/>
              </w:rPr>
              <w:t>i</w:t>
            </w:r>
            <w:r w:rsidRPr="440E8A66">
              <w:rPr>
                <w:rFonts w:ascii="Calibri" w:eastAsia="Calibri" w:hAnsi="Calibri" w:cs="Calibri"/>
                <w:spacing w:val="4"/>
              </w:rPr>
              <w:t>a</w:t>
            </w:r>
            <w:r w:rsidRPr="440E8A66">
              <w:rPr>
                <w:rFonts w:ascii="Calibri" w:eastAsia="Calibri" w:hAnsi="Calibri" w:cs="Calibri"/>
              </w:rPr>
              <w:t>l</w:t>
            </w:r>
            <w:r w:rsidRPr="440E8A66">
              <w:rPr>
                <w:rFonts w:ascii="Calibri" w:eastAsia="Calibri" w:hAnsi="Calibri" w:cs="Calibri"/>
                <w:spacing w:val="4"/>
              </w:rPr>
              <w:t xml:space="preserve"> </w:t>
            </w:r>
            <w:r w:rsidRPr="440E8A66">
              <w:rPr>
                <w:rFonts w:ascii="Calibri" w:eastAsia="Calibri" w:hAnsi="Calibri" w:cs="Calibri"/>
                <w:spacing w:val="-5"/>
              </w:rPr>
              <w:t>b</w:t>
            </w:r>
            <w:r w:rsidRPr="440E8A66">
              <w:rPr>
                <w:rFonts w:ascii="Calibri" w:eastAsia="Calibri" w:hAnsi="Calibri" w:cs="Calibri"/>
                <w:spacing w:val="-2"/>
              </w:rPr>
              <w:t>i</w:t>
            </w:r>
            <w:r w:rsidRPr="440E8A66">
              <w:rPr>
                <w:rFonts w:ascii="Calibri" w:eastAsia="Calibri" w:hAnsi="Calibri" w:cs="Calibri"/>
                <w:spacing w:val="6"/>
              </w:rPr>
              <w:t>o</w:t>
            </w:r>
            <w:r w:rsidRPr="440E8A66">
              <w:rPr>
                <w:rFonts w:ascii="Calibri" w:eastAsia="Calibri" w:hAnsi="Calibri" w:cs="Calibri"/>
              </w:rPr>
              <w:t>se</w:t>
            </w:r>
            <w:r w:rsidRPr="440E8A66">
              <w:rPr>
                <w:rFonts w:ascii="Calibri" w:eastAsia="Calibri" w:hAnsi="Calibri" w:cs="Calibri"/>
                <w:spacing w:val="4"/>
              </w:rPr>
              <w:t>c</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ty</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2"/>
              </w:rPr>
              <w:t>i</w:t>
            </w:r>
            <w:r w:rsidRPr="440E8A66">
              <w:rPr>
                <w:rFonts w:ascii="Calibri" w:eastAsia="Calibri" w:hAnsi="Calibri" w:cs="Calibri"/>
              </w:rPr>
              <w:t>s</w:t>
            </w:r>
            <w:r w:rsidRPr="440E8A66">
              <w:rPr>
                <w:rFonts w:ascii="Calibri" w:eastAsia="Calibri" w:hAnsi="Calibri" w:cs="Calibri"/>
                <w:spacing w:val="-2"/>
              </w:rPr>
              <w:t>k</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6"/>
              </w:rPr>
              <w:t>o</w:t>
            </w:r>
            <w:r w:rsidRPr="440E8A66">
              <w:rPr>
                <w:rFonts w:ascii="Calibri" w:eastAsia="Calibri" w:hAnsi="Calibri" w:cs="Calibri"/>
              </w:rPr>
              <w:t>r</w:t>
            </w:r>
            <w:r w:rsidRPr="440E8A66">
              <w:rPr>
                <w:rFonts w:ascii="Calibri" w:eastAsia="Calibri" w:hAnsi="Calibri" w:cs="Calibri"/>
                <w:spacing w:val="-1"/>
              </w:rPr>
              <w:t xml:space="preserve"> </w:t>
            </w:r>
            <w:r w:rsidRPr="440E8A66">
              <w:rPr>
                <w:rFonts w:ascii="Calibri" w:eastAsia="Calibri" w:hAnsi="Calibri" w:cs="Calibri"/>
                <w:spacing w:val="4"/>
                <w:w w:val="101"/>
              </w:rPr>
              <w:t>c</w:t>
            </w:r>
            <w:r w:rsidRPr="440E8A66">
              <w:rPr>
                <w:rFonts w:ascii="Calibri" w:eastAsia="Calibri" w:hAnsi="Calibri" w:cs="Calibri"/>
                <w:spacing w:val="6"/>
                <w:w w:val="101"/>
              </w:rPr>
              <w:t>o</w:t>
            </w:r>
            <w:r w:rsidRPr="440E8A66">
              <w:rPr>
                <w:rFonts w:ascii="Calibri" w:eastAsia="Calibri" w:hAnsi="Calibri" w:cs="Calibri"/>
                <w:spacing w:val="-5"/>
                <w:w w:val="101"/>
              </w:rPr>
              <w:t>n</w:t>
            </w:r>
            <w:r w:rsidRPr="440E8A66">
              <w:rPr>
                <w:rFonts w:ascii="Calibri" w:eastAsia="Calibri" w:hAnsi="Calibri" w:cs="Calibri"/>
                <w:spacing w:val="4"/>
                <w:w w:val="101"/>
              </w:rPr>
              <w:t>c</w:t>
            </w:r>
            <w:r w:rsidRPr="440E8A66">
              <w:rPr>
                <w:rFonts w:ascii="Calibri" w:eastAsia="Calibri" w:hAnsi="Calibri" w:cs="Calibri"/>
                <w:w w:val="101"/>
              </w:rPr>
              <w:t>e</w:t>
            </w:r>
            <w:r w:rsidRPr="440E8A66">
              <w:rPr>
                <w:rFonts w:ascii="Calibri" w:eastAsia="Calibri" w:hAnsi="Calibri" w:cs="Calibri"/>
                <w:spacing w:val="-3"/>
                <w:w w:val="101"/>
              </w:rPr>
              <w:t>r</w:t>
            </w:r>
            <w:r w:rsidRPr="440E8A66">
              <w:rPr>
                <w:rFonts w:ascii="Calibri" w:eastAsia="Calibri" w:hAnsi="Calibri" w:cs="Calibri"/>
                <w:spacing w:val="-5"/>
                <w:w w:val="101"/>
              </w:rPr>
              <w:t>n</w:t>
            </w:r>
            <w:r w:rsidRPr="440E8A66">
              <w:rPr>
                <w:rFonts w:ascii="Calibri" w:eastAsia="Calibri" w:hAnsi="Calibri" w:cs="Calibri"/>
                <w:w w:val="101"/>
              </w:rPr>
              <w:t xml:space="preserve">s? </w:t>
            </w:r>
            <w:r w:rsidRPr="440E8A66">
              <w:rPr>
                <w:rFonts w:ascii="Calibri" w:eastAsia="Calibri" w:hAnsi="Calibri" w:cs="Calibri"/>
                <w:spacing w:val="5"/>
              </w:rPr>
              <w:t>I</w:t>
            </w:r>
            <w:r w:rsidRPr="440E8A66">
              <w:rPr>
                <w:rFonts w:ascii="Calibri" w:eastAsia="Calibri" w:hAnsi="Calibri" w:cs="Calibri"/>
              </w:rPr>
              <w:t>f</w:t>
            </w:r>
            <w:r w:rsidRPr="440E8A66">
              <w:rPr>
                <w:rFonts w:ascii="Calibri" w:eastAsia="Calibri" w:hAnsi="Calibri" w:cs="Calibri"/>
                <w:spacing w:val="7"/>
              </w:rPr>
              <w:t xml:space="preserve"> </w:t>
            </w:r>
            <w:r w:rsidRPr="440E8A66">
              <w:rPr>
                <w:rFonts w:ascii="Calibri" w:eastAsia="Calibri" w:hAnsi="Calibri" w:cs="Calibri"/>
              </w:rPr>
              <w:t>s</w:t>
            </w:r>
            <w:r w:rsidRPr="440E8A66">
              <w:rPr>
                <w:rFonts w:ascii="Calibri" w:eastAsia="Calibri" w:hAnsi="Calibri" w:cs="Calibri"/>
                <w:spacing w:val="6"/>
              </w:rPr>
              <w:t>o</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5"/>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ey</w:t>
            </w:r>
            <w:r w:rsidRPr="440E8A66">
              <w:rPr>
                <w:rFonts w:ascii="Calibri" w:eastAsia="Calibri" w:hAnsi="Calibri" w:cs="Calibri"/>
                <w:spacing w:val="2"/>
              </w:rPr>
              <w:t xml:space="preserv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a</w:t>
            </w:r>
            <w:r w:rsidRPr="440E8A66">
              <w:rPr>
                <w:rFonts w:ascii="Calibri" w:eastAsia="Calibri" w:hAnsi="Calibri" w:cs="Calibri"/>
                <w:spacing w:val="-5"/>
              </w:rPr>
              <w:t>dd</w:t>
            </w:r>
            <w:r w:rsidRPr="440E8A66">
              <w:rPr>
                <w:rFonts w:ascii="Calibri" w:eastAsia="Calibri" w:hAnsi="Calibri" w:cs="Calibri"/>
                <w:spacing w:val="-3"/>
              </w:rPr>
              <w:t>r</w:t>
            </w:r>
            <w:r w:rsidRPr="440E8A66">
              <w:rPr>
                <w:rFonts w:ascii="Calibri" w:eastAsia="Calibri" w:hAnsi="Calibri" w:cs="Calibri"/>
              </w:rPr>
              <w:t>essed</w:t>
            </w:r>
            <w:r w:rsidRPr="440E8A66">
              <w:rPr>
                <w:rFonts w:ascii="Calibri" w:eastAsia="Calibri" w:hAnsi="Calibri" w:cs="Calibri"/>
                <w:spacing w:val="3"/>
              </w:rPr>
              <w:t xml:space="preserve"> </w:t>
            </w:r>
            <w:r w:rsidRPr="440E8A66">
              <w:rPr>
                <w:rFonts w:ascii="Calibri" w:eastAsia="Calibri" w:hAnsi="Calibri" w:cs="Calibri"/>
                <w:w w:val="101"/>
              </w:rPr>
              <w:t>s</w:t>
            </w:r>
            <w:r w:rsidRPr="440E8A66">
              <w:rPr>
                <w:rFonts w:ascii="Calibri" w:eastAsia="Calibri" w:hAnsi="Calibri" w:cs="Calibri"/>
                <w:spacing w:val="-5"/>
                <w:w w:val="101"/>
              </w:rPr>
              <w:t>u</w:t>
            </w:r>
            <w:r w:rsidRPr="440E8A66">
              <w:rPr>
                <w:rFonts w:ascii="Calibri" w:eastAsia="Calibri" w:hAnsi="Calibri" w:cs="Calibri"/>
                <w:spacing w:val="6"/>
                <w:w w:val="101"/>
              </w:rPr>
              <w:t>ff</w:t>
            </w:r>
            <w:r w:rsidRPr="440E8A66">
              <w:rPr>
                <w:rFonts w:ascii="Calibri" w:eastAsia="Calibri" w:hAnsi="Calibri" w:cs="Calibri"/>
                <w:spacing w:val="-2"/>
                <w:w w:val="101"/>
              </w:rPr>
              <w:t>i</w:t>
            </w:r>
            <w:r w:rsidRPr="440E8A66">
              <w:rPr>
                <w:rFonts w:ascii="Calibri" w:eastAsia="Calibri" w:hAnsi="Calibri" w:cs="Calibri"/>
                <w:spacing w:val="4"/>
                <w:w w:val="101"/>
              </w:rPr>
              <w:t>c</w:t>
            </w:r>
            <w:r w:rsidRPr="440E8A66">
              <w:rPr>
                <w:rFonts w:ascii="Calibri" w:eastAsia="Calibri" w:hAnsi="Calibri" w:cs="Calibri"/>
                <w:spacing w:val="-2"/>
                <w:w w:val="101"/>
              </w:rPr>
              <w:t>i</w:t>
            </w:r>
            <w:r w:rsidRPr="440E8A66">
              <w:rPr>
                <w:rFonts w:ascii="Calibri" w:eastAsia="Calibri" w:hAnsi="Calibri" w:cs="Calibri"/>
                <w:w w:val="101"/>
              </w:rPr>
              <w:t>e</w:t>
            </w:r>
            <w:r w:rsidRPr="440E8A66">
              <w:rPr>
                <w:rFonts w:ascii="Calibri" w:eastAsia="Calibri" w:hAnsi="Calibri" w:cs="Calibri"/>
                <w:spacing w:val="-5"/>
                <w:w w:val="101"/>
              </w:rPr>
              <w:t>n</w:t>
            </w:r>
            <w:r w:rsidRPr="440E8A66">
              <w:rPr>
                <w:rFonts w:ascii="Calibri" w:eastAsia="Calibri" w:hAnsi="Calibri" w:cs="Calibri"/>
                <w:w w:val="101"/>
              </w:rPr>
              <w:t>t</w:t>
            </w:r>
            <w:r w:rsidRPr="440E8A66">
              <w:rPr>
                <w:rFonts w:ascii="Calibri" w:eastAsia="Calibri" w:hAnsi="Calibri" w:cs="Calibri"/>
                <w:spacing w:val="-2"/>
                <w:w w:val="101"/>
              </w:rPr>
              <w:t>ly</w:t>
            </w:r>
            <w:r w:rsidRPr="440E8A66">
              <w:rPr>
                <w:rFonts w:ascii="Calibri" w:eastAsia="Calibri" w:hAnsi="Calibri" w:cs="Calibri"/>
                <w:w w:val="101"/>
              </w:rPr>
              <w:t>?</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0" w14:textId="77777777" w:rsidR="00D54376" w:rsidRPr="00CD2698" w:rsidRDefault="00D54376" w:rsidP="00D54376"/>
        </w:tc>
      </w:tr>
      <w:tr w:rsidR="00D54376" w:rsidRPr="00CD2698" w14:paraId="77D42E95" w14:textId="77777777" w:rsidTr="440E8A66">
        <w:trPr>
          <w:trHeight w:hRule="exact" w:val="542"/>
        </w:trPr>
        <w:tc>
          <w:tcPr>
            <w:tcW w:w="274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2" w14:textId="77777777" w:rsidR="00D54376" w:rsidRPr="00CD2698" w:rsidRDefault="00D54376" w:rsidP="00D54376">
            <w:pPr>
              <w:spacing w:before="15" w:after="0" w:line="240" w:lineRule="auto"/>
              <w:ind w:left="33" w:right="-20"/>
              <w:rPr>
                <w:rFonts w:eastAsia="Calibri" w:cs="Calibri"/>
              </w:rPr>
            </w:pPr>
            <w:r w:rsidRPr="440E8A66">
              <w:rPr>
                <w:rFonts w:ascii="Calibri" w:eastAsia="Calibri" w:hAnsi="Calibri" w:cs="Calibri"/>
                <w:spacing w:val="5"/>
              </w:rPr>
              <w:t>A</w:t>
            </w:r>
            <w:r w:rsidRPr="440E8A66">
              <w:rPr>
                <w:rFonts w:ascii="Calibri" w:eastAsia="Calibri" w:hAnsi="Calibri" w:cs="Calibri"/>
                <w:spacing w:val="-1"/>
              </w:rPr>
              <w:t>f</w:t>
            </w:r>
            <w:r w:rsidRPr="440E8A66">
              <w:rPr>
                <w:rFonts w:ascii="Calibri" w:eastAsia="Calibri" w:hAnsi="Calibri" w:cs="Calibri"/>
                <w:spacing w:val="3"/>
              </w:rPr>
              <w:t>t</w:t>
            </w:r>
            <w:r w:rsidRPr="440E8A66">
              <w:rPr>
                <w:rFonts w:ascii="Calibri" w:eastAsia="Calibri" w:hAnsi="Calibri" w:cs="Calibri"/>
                <w:spacing w:val="1"/>
              </w:rPr>
              <w:t>e</w:t>
            </w:r>
            <w:r w:rsidRPr="440E8A66">
              <w:rPr>
                <w:rFonts w:ascii="Calibri" w:eastAsia="Calibri" w:hAnsi="Calibri" w:cs="Calibri"/>
              </w:rPr>
              <w:t>r</w:t>
            </w:r>
            <w:r w:rsidRPr="440E8A66">
              <w:rPr>
                <w:rFonts w:ascii="Calibri" w:eastAsia="Calibri" w:hAnsi="Calibri" w:cs="Calibri"/>
                <w:spacing w:val="16"/>
              </w:rPr>
              <w:t xml:space="preserve"> </w:t>
            </w:r>
            <w:r w:rsidRPr="440E8A66">
              <w:rPr>
                <w:rFonts w:ascii="Calibri" w:eastAsia="Calibri" w:hAnsi="Calibri" w:cs="Calibri"/>
                <w:spacing w:val="3"/>
              </w:rPr>
              <w:t>t</w:t>
            </w:r>
            <w:r w:rsidRPr="440E8A66">
              <w:rPr>
                <w:rFonts w:ascii="Calibri" w:eastAsia="Calibri" w:hAnsi="Calibri" w:cs="Calibri"/>
                <w:spacing w:val="6"/>
              </w:rPr>
              <w:t>h</w:t>
            </w:r>
            <w:r w:rsidRPr="440E8A66">
              <w:rPr>
                <w:rFonts w:ascii="Calibri" w:eastAsia="Calibri" w:hAnsi="Calibri" w:cs="Calibri"/>
              </w:rPr>
              <w:t>e</w:t>
            </w:r>
            <w:r w:rsidRPr="440E8A66">
              <w:rPr>
                <w:rFonts w:ascii="Calibri" w:eastAsia="Calibri" w:hAnsi="Calibri" w:cs="Calibri"/>
                <w:spacing w:val="13"/>
              </w:rPr>
              <w:t xml:space="preserve"> </w:t>
            </w:r>
            <w:r w:rsidRPr="440E8A66">
              <w:rPr>
                <w:rFonts w:ascii="Calibri" w:eastAsia="Calibri" w:hAnsi="Calibri" w:cs="Calibri"/>
                <w:spacing w:val="3"/>
                <w:w w:val="102"/>
              </w:rPr>
              <w:t>t</w:t>
            </w:r>
            <w:r w:rsidRPr="440E8A66">
              <w:rPr>
                <w:rFonts w:ascii="Calibri" w:eastAsia="Calibri" w:hAnsi="Calibri" w:cs="Calibri"/>
                <w:w w:val="102"/>
              </w:rPr>
              <w:t>r</w:t>
            </w:r>
            <w:r w:rsidRPr="440E8A66">
              <w:rPr>
                <w:rFonts w:ascii="Calibri" w:eastAsia="Calibri" w:hAnsi="Calibri" w:cs="Calibri"/>
                <w:spacing w:val="5"/>
                <w:w w:val="102"/>
              </w:rPr>
              <w:t>i</w:t>
            </w:r>
            <w:r w:rsidRPr="440E8A66">
              <w:rPr>
                <w:rFonts w:ascii="Calibri" w:eastAsia="Calibri" w:hAnsi="Calibri" w:cs="Calibri"/>
                <w:w w:val="102"/>
              </w:rPr>
              <w:t>p</w:t>
            </w:r>
          </w:p>
        </w:tc>
        <w:tc>
          <w:tcPr>
            <w:tcW w:w="517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3" w14:textId="77777777" w:rsidR="00D54376" w:rsidRPr="00CD2698" w:rsidRDefault="00D54376" w:rsidP="00D54376">
            <w:pPr>
              <w:spacing w:before="12" w:after="0" w:line="266" w:lineRule="auto"/>
              <w:ind w:left="33" w:right="419"/>
              <w:rPr>
                <w:rFonts w:eastAsia="Calibri" w:cs="Calibri"/>
              </w:rPr>
            </w:pPr>
            <w:r w:rsidRPr="440E8A66">
              <w:rPr>
                <w:rFonts w:ascii="Calibri" w:eastAsia="Calibri" w:hAnsi="Calibri" w:cs="Calibri"/>
                <w:spacing w:val="-2"/>
              </w:rPr>
              <w:t>H</w:t>
            </w:r>
            <w:r w:rsidRPr="440E8A66">
              <w:rPr>
                <w:rFonts w:ascii="Calibri" w:eastAsia="Calibri" w:hAnsi="Calibri" w:cs="Calibri"/>
                <w:spacing w:val="4"/>
              </w:rPr>
              <w:t>a</w:t>
            </w:r>
            <w:r w:rsidRPr="440E8A66">
              <w:rPr>
                <w:rFonts w:ascii="Calibri" w:eastAsia="Calibri" w:hAnsi="Calibri" w:cs="Calibri"/>
                <w:spacing w:val="-2"/>
              </w:rPr>
              <w:t>v</w:t>
            </w:r>
            <w:r w:rsidRPr="440E8A66">
              <w:rPr>
                <w:rFonts w:ascii="Calibri" w:eastAsia="Calibri" w:hAnsi="Calibri" w:cs="Calibri"/>
              </w:rPr>
              <w:t>e</w:t>
            </w:r>
            <w:r w:rsidRPr="440E8A66">
              <w:rPr>
                <w:rFonts w:ascii="Calibri" w:eastAsia="Calibri" w:hAnsi="Calibri" w:cs="Calibri"/>
                <w:spacing w:val="4"/>
              </w:rPr>
              <w:t xml:space="preserve"> a</w:t>
            </w:r>
            <w:r w:rsidRPr="440E8A66">
              <w:rPr>
                <w:rFonts w:ascii="Calibri" w:eastAsia="Calibri" w:hAnsi="Calibri" w:cs="Calibri"/>
                <w:spacing w:val="-2"/>
              </w:rPr>
              <w:t>l</w:t>
            </w:r>
            <w:r w:rsidRPr="440E8A66">
              <w:rPr>
                <w:rFonts w:ascii="Calibri" w:eastAsia="Calibri" w:hAnsi="Calibri" w:cs="Calibri"/>
              </w:rPr>
              <w:t xml:space="preserve">l </w:t>
            </w:r>
            <w:r w:rsidRPr="440E8A66">
              <w:rPr>
                <w:rFonts w:ascii="Calibri" w:eastAsia="Calibri" w:hAnsi="Calibri" w:cs="Calibri"/>
                <w:spacing w:val="-2"/>
              </w:rPr>
              <w:t>i</w:t>
            </w:r>
            <w:r w:rsidRPr="440E8A66">
              <w:rPr>
                <w:rFonts w:ascii="Calibri" w:eastAsia="Calibri" w:hAnsi="Calibri" w:cs="Calibri"/>
              </w:rPr>
              <w:t>t</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3"/>
              </w:rPr>
              <w:t>r</w:t>
            </w:r>
            <w:r w:rsidRPr="440E8A66">
              <w:rPr>
                <w:rFonts w:ascii="Calibri" w:eastAsia="Calibri" w:hAnsi="Calibri" w:cs="Calibri"/>
              </w:rPr>
              <w:t>et</w:t>
            </w:r>
            <w:r w:rsidRPr="440E8A66">
              <w:rPr>
                <w:rFonts w:ascii="Calibri" w:eastAsia="Calibri" w:hAnsi="Calibri" w:cs="Calibri"/>
                <w:spacing w:val="-5"/>
              </w:rPr>
              <w:t>u</w:t>
            </w:r>
            <w:r w:rsidRPr="440E8A66">
              <w:rPr>
                <w:rFonts w:ascii="Calibri" w:eastAsia="Calibri" w:hAnsi="Calibri" w:cs="Calibri"/>
                <w:spacing w:val="-3"/>
              </w:rPr>
              <w:t>r</w:t>
            </w:r>
            <w:r w:rsidRPr="440E8A66">
              <w:rPr>
                <w:rFonts w:ascii="Calibri" w:eastAsia="Calibri" w:hAnsi="Calibri" w:cs="Calibri"/>
                <w:spacing w:val="-5"/>
              </w:rPr>
              <w:t>n</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rPr>
              <w:t>g</w:t>
            </w:r>
            <w:r w:rsidRPr="440E8A66">
              <w:rPr>
                <w:rFonts w:ascii="Calibri" w:eastAsia="Calibri" w:hAnsi="Calibri" w:cs="Calibri"/>
                <w:spacing w:val="3"/>
              </w:rPr>
              <w:t xml:space="preserve"> </w:t>
            </w:r>
            <w:r w:rsidRPr="440E8A66">
              <w:rPr>
                <w:rFonts w:ascii="Calibri" w:eastAsia="Calibri" w:hAnsi="Calibri" w:cs="Calibri"/>
              </w:rPr>
              <w:t>to</w:t>
            </w:r>
            <w:r w:rsidRPr="440E8A66">
              <w:rPr>
                <w:rFonts w:ascii="Calibri" w:eastAsia="Calibri" w:hAnsi="Calibri" w:cs="Calibri"/>
                <w:spacing w:val="8"/>
              </w:rPr>
              <w:t xml:space="preserve"> </w:t>
            </w:r>
            <w:r w:rsidRPr="440E8A66">
              <w:rPr>
                <w:rFonts w:ascii="Calibri" w:eastAsia="Calibri" w:hAnsi="Calibri" w:cs="Calibri"/>
              </w:rPr>
              <w:t>t</w:t>
            </w:r>
            <w:r w:rsidRPr="440E8A66">
              <w:rPr>
                <w:rFonts w:ascii="Calibri" w:eastAsia="Calibri" w:hAnsi="Calibri" w:cs="Calibri"/>
                <w:spacing w:val="-5"/>
              </w:rPr>
              <w:t>h</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5"/>
              </w:rPr>
              <w:t>C</w:t>
            </w:r>
            <w:r w:rsidRPr="440E8A66">
              <w:rPr>
                <w:rFonts w:ascii="Calibri" w:eastAsia="Calibri" w:hAnsi="Calibri" w:cs="Calibri"/>
                <w:spacing w:val="4"/>
              </w:rPr>
              <w:t>a</w:t>
            </w:r>
            <w:r w:rsidRPr="440E8A66">
              <w:rPr>
                <w:rFonts w:ascii="Calibri" w:eastAsia="Calibri" w:hAnsi="Calibri" w:cs="Calibri"/>
                <w:spacing w:val="-5"/>
              </w:rPr>
              <w:t>b</w:t>
            </w:r>
            <w:r w:rsidRPr="440E8A66">
              <w:rPr>
                <w:rFonts w:ascii="Calibri" w:eastAsia="Calibri" w:hAnsi="Calibri" w:cs="Calibri"/>
              </w:rPr>
              <w:t>o</w:t>
            </w:r>
            <w:r w:rsidRPr="440E8A66">
              <w:rPr>
                <w:rFonts w:ascii="Calibri" w:eastAsia="Calibri" w:hAnsi="Calibri" w:cs="Calibri"/>
                <w:spacing w:val="10"/>
              </w:rPr>
              <w:t xml:space="preserve"> </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4"/>
              </w:rPr>
              <w:t>j</w:t>
            </w:r>
            <w:r w:rsidRPr="440E8A66">
              <w:rPr>
                <w:rFonts w:ascii="Calibri" w:eastAsia="Calibri" w:hAnsi="Calibri" w:cs="Calibri"/>
              </w:rPr>
              <w:t>o</w:t>
            </w:r>
            <w:r w:rsidRPr="440E8A66">
              <w:rPr>
                <w:rFonts w:ascii="Calibri" w:eastAsia="Calibri" w:hAnsi="Calibri" w:cs="Calibri"/>
                <w:spacing w:val="10"/>
              </w:rPr>
              <w:t xml:space="preserve"> </w:t>
            </w:r>
            <w:r w:rsidRPr="440E8A66">
              <w:rPr>
                <w:rFonts w:ascii="Calibri" w:eastAsia="Calibri" w:hAnsi="Calibri" w:cs="Calibri"/>
                <w:spacing w:val="4"/>
              </w:rPr>
              <w:t>N</w:t>
            </w:r>
            <w:r w:rsidRPr="440E8A66">
              <w:rPr>
                <w:rFonts w:ascii="Calibri" w:eastAsia="Calibri" w:hAnsi="Calibri" w:cs="Calibri"/>
              </w:rPr>
              <w:t>WR</w:t>
            </w:r>
            <w:r w:rsidRPr="440E8A66">
              <w:rPr>
                <w:rFonts w:ascii="Calibri" w:eastAsia="Calibri" w:hAnsi="Calibri" w:cs="Calibri"/>
                <w:spacing w:val="6"/>
              </w:rPr>
              <w:t xml:space="preserve"> </w:t>
            </w:r>
            <w:r w:rsidRPr="440E8A66">
              <w:rPr>
                <w:rFonts w:ascii="Calibri" w:eastAsia="Calibri" w:hAnsi="Calibri" w:cs="Calibri"/>
                <w:w w:val="101"/>
              </w:rPr>
              <w:t>st</w:t>
            </w:r>
            <w:r w:rsidRPr="440E8A66">
              <w:rPr>
                <w:rFonts w:ascii="Calibri" w:eastAsia="Calibri" w:hAnsi="Calibri" w:cs="Calibri"/>
                <w:spacing w:val="6"/>
                <w:w w:val="101"/>
              </w:rPr>
              <w:t>o</w:t>
            </w:r>
            <w:r w:rsidRPr="440E8A66">
              <w:rPr>
                <w:rFonts w:ascii="Calibri" w:eastAsia="Calibri" w:hAnsi="Calibri" w:cs="Calibri"/>
                <w:spacing w:val="-3"/>
                <w:w w:val="101"/>
              </w:rPr>
              <w:t>r</w:t>
            </w:r>
            <w:r w:rsidRPr="440E8A66">
              <w:rPr>
                <w:rFonts w:ascii="Calibri" w:eastAsia="Calibri" w:hAnsi="Calibri" w:cs="Calibri"/>
                <w:spacing w:val="4"/>
                <w:w w:val="101"/>
              </w:rPr>
              <w:t>a</w:t>
            </w:r>
            <w:r w:rsidRPr="440E8A66">
              <w:rPr>
                <w:rFonts w:ascii="Calibri" w:eastAsia="Calibri" w:hAnsi="Calibri" w:cs="Calibri"/>
                <w:spacing w:val="-5"/>
                <w:w w:val="101"/>
              </w:rPr>
              <w:t>g</w:t>
            </w:r>
            <w:r w:rsidRPr="440E8A66">
              <w:rPr>
                <w:rFonts w:ascii="Calibri" w:eastAsia="Calibri" w:hAnsi="Calibri" w:cs="Calibri"/>
                <w:w w:val="101"/>
              </w:rPr>
              <w:t xml:space="preserve">e </w:t>
            </w:r>
            <w:r w:rsidRPr="440E8A66">
              <w:rPr>
                <w:rFonts w:ascii="Calibri" w:eastAsia="Calibri" w:hAnsi="Calibri" w:cs="Calibri"/>
                <w:spacing w:val="-5"/>
              </w:rPr>
              <w:t>b</w:t>
            </w:r>
            <w:r w:rsidRPr="440E8A66">
              <w:rPr>
                <w:rFonts w:ascii="Calibri" w:eastAsia="Calibri" w:hAnsi="Calibri" w:cs="Calibri"/>
              </w:rPr>
              <w:t>een</w:t>
            </w:r>
            <w:r w:rsidRPr="440E8A66">
              <w:rPr>
                <w:rFonts w:ascii="Calibri" w:eastAsia="Calibri" w:hAnsi="Calibri" w:cs="Calibri"/>
                <w:spacing w:val="-1"/>
              </w:rPr>
              <w:t xml:space="preserve"> </w:t>
            </w:r>
            <w:r w:rsidRPr="440E8A66">
              <w:rPr>
                <w:rFonts w:ascii="Calibri" w:eastAsia="Calibri" w:hAnsi="Calibri" w:cs="Calibri"/>
                <w:spacing w:val="4"/>
              </w:rPr>
              <w:t>c</w:t>
            </w:r>
            <w:r w:rsidRPr="440E8A66">
              <w:rPr>
                <w:rFonts w:ascii="Calibri" w:eastAsia="Calibri" w:hAnsi="Calibri" w:cs="Calibri"/>
                <w:spacing w:val="-2"/>
              </w:rPr>
              <w:t>l</w:t>
            </w:r>
            <w:r w:rsidRPr="440E8A66">
              <w:rPr>
                <w:rFonts w:ascii="Calibri" w:eastAsia="Calibri" w:hAnsi="Calibri" w:cs="Calibri"/>
              </w:rPr>
              <w:t>e</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e</w:t>
            </w:r>
            <w:r w:rsidRPr="440E8A66">
              <w:rPr>
                <w:rFonts w:ascii="Calibri" w:eastAsia="Calibri" w:hAnsi="Calibri" w:cs="Calibri"/>
                <w:spacing w:val="-5"/>
              </w:rPr>
              <w:t>d</w:t>
            </w:r>
            <w:r w:rsidRPr="440E8A66">
              <w:rPr>
                <w:rFonts w:ascii="Calibri" w:eastAsia="Calibri" w:hAnsi="Calibri" w:cs="Calibri"/>
              </w:rPr>
              <w:t>,</w:t>
            </w:r>
            <w:r w:rsidRPr="440E8A66">
              <w:rPr>
                <w:rFonts w:ascii="Calibri" w:eastAsia="Calibri" w:hAnsi="Calibri" w:cs="Calibri"/>
                <w:spacing w:val="1"/>
              </w:rPr>
              <w:t xml:space="preserve"> </w:t>
            </w:r>
            <w:r w:rsidRPr="440E8A66">
              <w:rPr>
                <w:rFonts w:ascii="Calibri" w:eastAsia="Calibri" w:hAnsi="Calibri" w:cs="Calibri"/>
                <w:spacing w:val="-2"/>
              </w:rPr>
              <w:t>i</w:t>
            </w:r>
            <w:r w:rsidRPr="440E8A66">
              <w:rPr>
                <w:rFonts w:ascii="Calibri" w:eastAsia="Calibri" w:hAnsi="Calibri" w:cs="Calibri"/>
                <w:spacing w:val="-5"/>
              </w:rPr>
              <w:t>n</w:t>
            </w:r>
            <w:r w:rsidRPr="440E8A66">
              <w:rPr>
                <w:rFonts w:ascii="Calibri" w:eastAsia="Calibri" w:hAnsi="Calibri" w:cs="Calibri"/>
                <w:spacing w:val="-1"/>
              </w:rPr>
              <w:t>s</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4"/>
              </w:rPr>
              <w:t>c</w:t>
            </w:r>
            <w:r w:rsidRPr="440E8A66">
              <w:rPr>
                <w:rFonts w:ascii="Calibri" w:eastAsia="Calibri" w:hAnsi="Calibri" w:cs="Calibri"/>
              </w:rPr>
              <w:t>te</w:t>
            </w:r>
            <w:r w:rsidRPr="440E8A66">
              <w:rPr>
                <w:rFonts w:ascii="Calibri" w:eastAsia="Calibri" w:hAnsi="Calibri" w:cs="Calibri"/>
                <w:spacing w:val="-5"/>
              </w:rPr>
              <w:t>d</w:t>
            </w:r>
            <w:r w:rsidRPr="440E8A66">
              <w:rPr>
                <w:rFonts w:ascii="Calibri" w:eastAsia="Calibri" w:hAnsi="Calibri" w:cs="Calibri"/>
              </w:rPr>
              <w:t>,</w:t>
            </w:r>
            <w:r w:rsidRPr="440E8A66">
              <w:rPr>
                <w:rFonts w:ascii="Calibri" w:eastAsia="Calibri" w:hAnsi="Calibri" w:cs="Calibri"/>
                <w:spacing w:val="2"/>
              </w:rPr>
              <w:t xml:space="preserve"> </w:t>
            </w:r>
            <w:r w:rsidRPr="440E8A66">
              <w:rPr>
                <w:rFonts w:ascii="Calibri" w:eastAsia="Calibri" w:hAnsi="Calibri" w:cs="Calibri"/>
                <w:spacing w:val="4"/>
              </w:rPr>
              <w:t>a</w:t>
            </w:r>
            <w:r w:rsidRPr="440E8A66">
              <w:rPr>
                <w:rFonts w:ascii="Calibri" w:eastAsia="Calibri" w:hAnsi="Calibri" w:cs="Calibri"/>
                <w:spacing w:val="-5"/>
              </w:rPr>
              <w:t>n</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spacing w:val="-5"/>
              </w:rPr>
              <w:t>p</w:t>
            </w:r>
            <w:r w:rsidRPr="440E8A66">
              <w:rPr>
                <w:rFonts w:ascii="Calibri" w:eastAsia="Calibri" w:hAnsi="Calibri" w:cs="Calibri"/>
                <w:spacing w:val="-3"/>
              </w:rPr>
              <w:t>r</w:t>
            </w:r>
            <w:r w:rsidRPr="440E8A66">
              <w:rPr>
                <w:rFonts w:ascii="Calibri" w:eastAsia="Calibri" w:hAnsi="Calibri" w:cs="Calibri"/>
                <w:spacing w:val="6"/>
              </w:rPr>
              <w:t>o</w:t>
            </w:r>
            <w:r w:rsidRPr="440E8A66">
              <w:rPr>
                <w:rFonts w:ascii="Calibri" w:eastAsia="Calibri" w:hAnsi="Calibri" w:cs="Calibri"/>
                <w:spacing w:val="-5"/>
              </w:rPr>
              <w:t>p</w:t>
            </w:r>
            <w:r w:rsidRPr="440E8A66">
              <w:rPr>
                <w:rFonts w:ascii="Calibri" w:eastAsia="Calibri" w:hAnsi="Calibri" w:cs="Calibri"/>
              </w:rPr>
              <w:t>e</w:t>
            </w:r>
            <w:r w:rsidRPr="440E8A66">
              <w:rPr>
                <w:rFonts w:ascii="Calibri" w:eastAsia="Calibri" w:hAnsi="Calibri" w:cs="Calibri"/>
                <w:spacing w:val="-3"/>
              </w:rPr>
              <w:t>r</w:t>
            </w:r>
            <w:r w:rsidRPr="440E8A66">
              <w:rPr>
                <w:rFonts w:ascii="Calibri" w:eastAsia="Calibri" w:hAnsi="Calibri" w:cs="Calibri"/>
                <w:spacing w:val="-2"/>
              </w:rPr>
              <w:t>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5"/>
                <w:w w:val="101"/>
              </w:rPr>
              <w:t>p</w:t>
            </w:r>
            <w:r w:rsidRPr="440E8A66">
              <w:rPr>
                <w:rFonts w:ascii="Calibri" w:eastAsia="Calibri" w:hAnsi="Calibri" w:cs="Calibri"/>
                <w:spacing w:val="4"/>
                <w:w w:val="101"/>
              </w:rPr>
              <w:t>ac</w:t>
            </w:r>
            <w:r w:rsidRPr="440E8A66">
              <w:rPr>
                <w:rFonts w:ascii="Calibri" w:eastAsia="Calibri" w:hAnsi="Calibri" w:cs="Calibri"/>
                <w:spacing w:val="-2"/>
                <w:w w:val="101"/>
              </w:rPr>
              <w:t>k</w:t>
            </w:r>
            <w:r w:rsidRPr="440E8A66">
              <w:rPr>
                <w:rFonts w:ascii="Calibri" w:eastAsia="Calibri" w:hAnsi="Calibri" w:cs="Calibri"/>
                <w:w w:val="101"/>
              </w:rPr>
              <w:t>e</w:t>
            </w:r>
            <w:r w:rsidRPr="440E8A66">
              <w:rPr>
                <w:rFonts w:ascii="Calibri" w:eastAsia="Calibri" w:hAnsi="Calibri" w:cs="Calibri"/>
                <w:spacing w:val="-5"/>
                <w:w w:val="101"/>
              </w:rPr>
              <w:t>d?</w:t>
            </w:r>
          </w:p>
        </w:tc>
        <w:tc>
          <w:tcPr>
            <w:tcW w:w="14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42E94" w14:textId="77777777" w:rsidR="00D54376" w:rsidRPr="00CD2698" w:rsidRDefault="00D54376" w:rsidP="00D54376"/>
        </w:tc>
      </w:tr>
    </w:tbl>
    <w:p w14:paraId="4D7601F1" w14:textId="77777777" w:rsidR="000E6DC8" w:rsidRDefault="000E6DC8">
      <w:pPr>
        <w:rPr>
          <w:rFonts w:eastAsiaTheme="majorEastAsia" w:cstheme="majorBidi"/>
          <w:b/>
          <w:bCs/>
        </w:rPr>
      </w:pPr>
    </w:p>
    <w:p w14:paraId="6E04E83E" w14:textId="77777777" w:rsidR="000E6DC8" w:rsidRDefault="000E6DC8">
      <w:pPr>
        <w:rPr>
          <w:rFonts w:eastAsiaTheme="majorEastAsia" w:cstheme="majorBidi"/>
          <w:b/>
          <w:bCs/>
        </w:rPr>
      </w:pPr>
      <w:r>
        <w:rPr>
          <w:rFonts w:eastAsiaTheme="majorEastAsia" w:cstheme="majorBidi"/>
          <w:b/>
          <w:bCs/>
        </w:rPr>
        <w:br w:type="page"/>
      </w:r>
    </w:p>
    <w:p w14:paraId="77D42E9B" w14:textId="6867B2C6"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lastRenderedPageBreak/>
        <w:t>Section</w:t>
      </w:r>
      <w:r w:rsidR="440E8A66" w:rsidRPr="440E8A66">
        <w:rPr>
          <w:rFonts w:asciiTheme="majorBidi" w:eastAsiaTheme="majorBidi" w:hAnsiTheme="majorBidi" w:cstheme="majorBidi"/>
          <w:b/>
          <w:bCs/>
        </w:rPr>
        <w:t xml:space="preserve"> 3. Biosecurity Management Standard Operating Procedures for Annual Assessments of Non-native Species on Desecheo National Wildlife Refuge</w:t>
      </w:r>
    </w:p>
    <w:p w14:paraId="77D42E9C" w14:textId="77777777" w:rsidR="00D54376" w:rsidRPr="00CD2698" w:rsidRDefault="00D54376" w:rsidP="006A5F37"/>
    <w:p w14:paraId="77D42E9D" w14:textId="77777777" w:rsidR="00D54376" w:rsidRPr="00CD2698" w:rsidRDefault="00D54376" w:rsidP="00D54376">
      <w:pPr>
        <w:spacing w:before="1" w:after="0" w:line="240" w:lineRule="auto"/>
        <w:jc w:val="both"/>
        <w:rPr>
          <w:rFonts w:eastAsia="Calibri" w:cs="Calibri"/>
          <w:spacing w:val="-4"/>
        </w:rPr>
      </w:pPr>
      <w:r w:rsidRPr="440E8A66">
        <w:rPr>
          <w:rFonts w:ascii="Calibri" w:eastAsia="Calibri" w:hAnsi="Calibri" w:cs="Calibri"/>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re</w:t>
      </w:r>
      <w:r w:rsidRPr="440E8A66">
        <w:rPr>
          <w:rFonts w:ascii="Calibri" w:eastAsia="Calibri" w:hAnsi="Calibri" w:cs="Calibri"/>
          <w:spacing w:val="1"/>
        </w:rPr>
        <w:t>f</w:t>
      </w:r>
      <w:r w:rsidRPr="440E8A66">
        <w:rPr>
          <w:rFonts w:ascii="Calibri" w:eastAsia="Calibri" w:hAnsi="Calibri" w:cs="Calibri"/>
          <w:spacing w:val="-1"/>
        </w:rPr>
        <w:t>er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po</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ec</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y</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8"/>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of</w:t>
      </w:r>
      <w:r w:rsidRPr="440E8A66">
        <w:rPr>
          <w:rFonts w:ascii="Calibri" w:eastAsia="Calibri" w:hAnsi="Calibri" w:cs="Calibri"/>
          <w:spacing w:val="-1"/>
        </w:rPr>
        <w:t xml:space="preserve"> e</w:t>
      </w:r>
      <w:r w:rsidRPr="440E8A66">
        <w:rPr>
          <w:rFonts w:ascii="Calibri" w:eastAsia="Calibri" w:hAnsi="Calibri" w:cs="Calibri"/>
          <w:spacing w:val="1"/>
        </w:rPr>
        <w:t>x</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3"/>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1"/>
        </w:rPr>
        <w:t>H</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g</w:t>
      </w:r>
      <w:r w:rsidRPr="440E8A66">
        <w:rPr>
          <w:rFonts w:ascii="Calibri" w:eastAsia="Calibri" w:hAnsi="Calibri" w:cs="Calibri"/>
          <w:spacing w:val="3"/>
        </w:rPr>
        <w:t>r</w:t>
      </w:r>
      <w:r w:rsidRPr="440E8A66">
        <w:rPr>
          <w:rFonts w:ascii="Calibri" w:eastAsia="Calibri" w:hAnsi="Calibri" w:cs="Calibri"/>
          <w:spacing w:val="-1"/>
        </w:rPr>
        <w:t>ea</w:t>
      </w:r>
      <w:r w:rsidRPr="440E8A66">
        <w:rPr>
          <w:rFonts w:ascii="Calibri" w:eastAsia="Calibri" w:hAnsi="Calibri" w:cs="Calibri"/>
          <w:spacing w:val="-2"/>
        </w:rPr>
        <w:t>t</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mp</w:t>
      </w:r>
      <w:r w:rsidRPr="440E8A66">
        <w:rPr>
          <w:rFonts w:ascii="Calibri" w:eastAsia="Calibri" w:hAnsi="Calibri" w:cs="Calibri"/>
          <w:spacing w:val="-1"/>
        </w:rPr>
        <w:t>ac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by</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3"/>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eo 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rPr>
        <w:t>ough</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re</w:t>
      </w:r>
      <w:r w:rsidRPr="440E8A66">
        <w:rPr>
          <w:rFonts w:ascii="Calibri" w:eastAsia="Calibri" w:hAnsi="Calibri" w:cs="Calibri"/>
        </w:rPr>
        <w:t>mov</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ongo</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1980</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 xml:space="preserve">l </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ow</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r</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1"/>
        </w:rPr>
        <w:t xml:space="preserve"> r</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s a</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ree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ound</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 b</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fi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cr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v</w:t>
      </w:r>
      <w:r w:rsidRPr="440E8A66">
        <w:rPr>
          <w:rFonts w:ascii="Calibri" w:eastAsia="Calibri" w:hAnsi="Calibri" w:cs="Calibri"/>
          <w:spacing w:val="3"/>
        </w:rPr>
        <w:t>e</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rPr>
        <w:t>non</w:t>
      </w:r>
      <w:r w:rsidRPr="440E8A66">
        <w:rPr>
          <w:rFonts w:ascii="Calibri" w:eastAsia="Calibri" w:hAnsi="Calibri" w:cs="Calibri"/>
          <w:spacing w:val="4"/>
        </w:rPr>
        <w:t>-</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2"/>
        </w:rPr>
        <w:t xml:space="preserve">e, </w:t>
      </w:r>
      <w:r w:rsidRPr="440E8A66">
        <w:rPr>
          <w:rFonts w:ascii="Calibri" w:eastAsia="Calibri" w:hAnsi="Calibri" w:cs="Calibri"/>
        </w:rPr>
        <w:t>mon</w:t>
      </w:r>
      <w:r w:rsidRPr="440E8A66">
        <w:rPr>
          <w:rFonts w:ascii="Calibri" w:eastAsia="Calibri" w:hAnsi="Calibri" w:cs="Calibri"/>
          <w:spacing w:val="1"/>
        </w:rPr>
        <w:t>g</w:t>
      </w:r>
      <w:r w:rsidRPr="440E8A66">
        <w:rPr>
          <w:rFonts w:ascii="Calibri" w:eastAsia="Calibri" w:hAnsi="Calibri" w:cs="Calibri"/>
        </w:rPr>
        <w:t>oo</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i/>
          <w:iCs/>
          <w:spacing w:val="-1"/>
        </w:rPr>
        <w:t>Ha</w:t>
      </w:r>
      <w:r w:rsidRPr="440E8A66">
        <w:rPr>
          <w:rFonts w:ascii="Calibri" w:eastAsia="Calibri" w:hAnsi="Calibri" w:cs="Calibri"/>
          <w:i/>
          <w:iCs/>
        </w:rPr>
        <w:t>rr</w:t>
      </w:r>
      <w:r w:rsidRPr="440E8A66">
        <w:rPr>
          <w:rFonts w:ascii="Calibri" w:eastAsia="Calibri" w:hAnsi="Calibri" w:cs="Calibri"/>
          <w:i/>
          <w:iCs/>
          <w:spacing w:val="1"/>
        </w:rPr>
        <w:t>i</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rPr>
        <w:t>a</w:t>
      </w:r>
      <w:r w:rsidRPr="440E8A66">
        <w:rPr>
          <w:rFonts w:ascii="Calibri" w:eastAsia="Calibri" w:hAnsi="Calibri" w:cs="Calibri"/>
          <w:i/>
          <w:iCs/>
          <w:spacing w:val="-2"/>
        </w:rPr>
        <w:t xml:space="preserve"> </w:t>
      </w:r>
      <w:r w:rsidRPr="440E8A66">
        <w:rPr>
          <w:rFonts w:ascii="Calibri" w:eastAsia="Calibri" w:hAnsi="Calibri" w:cs="Calibri"/>
          <w:spacing w:val="-1"/>
        </w:rPr>
        <w:t>ca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rPr>
        <w:t>us</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rPr>
        <w:t>ybug,</w:t>
      </w:r>
      <w:r w:rsidRPr="440E8A66">
        <w:rPr>
          <w:rFonts w:ascii="Calibri" w:eastAsia="Calibri" w:hAnsi="Calibri" w:cs="Calibri"/>
          <w:spacing w:val="-9"/>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wee</w:t>
      </w:r>
      <w:r w:rsidRPr="440E8A66">
        <w:rPr>
          <w:rFonts w:ascii="Calibri" w:eastAsia="Calibri" w:hAnsi="Calibri" w:cs="Calibri"/>
        </w:rPr>
        <w:t>ds</w:t>
      </w:r>
      <w:r w:rsidRPr="440E8A66">
        <w:rPr>
          <w:rFonts w:ascii="Calibri" w:eastAsia="Calibri" w:hAnsi="Calibri" w:cs="Calibri"/>
          <w:spacing w:val="-4"/>
        </w:rPr>
        <w:t xml:space="preserve"> </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rPr>
        <w:t xml:space="preserve">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g</w:t>
      </w:r>
      <w:r w:rsidRPr="440E8A66">
        <w:rPr>
          <w:rFonts w:ascii="Calibri" w:eastAsia="Calibri" w:hAnsi="Calibri" w:cs="Calibri"/>
          <w:spacing w:val="-1"/>
        </w:rPr>
        <w:t>re</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threats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3"/>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4"/>
        </w:rPr>
        <w:t>b</w:t>
      </w:r>
      <w:r w:rsidRPr="440E8A66">
        <w:rPr>
          <w:rFonts w:ascii="Calibri" w:eastAsia="Calibri" w:hAnsi="Calibri" w:cs="Calibri"/>
        </w:rPr>
        <w:t>ut</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w:t>
      </w:r>
      <w:r w:rsidRPr="440E8A66">
        <w:rPr>
          <w:rFonts w:ascii="Calibri" w:eastAsia="Calibri" w:hAnsi="Calibri" w:cs="Calibri"/>
        </w:rPr>
        <w:t>non- 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3"/>
        </w:rPr>
        <w:t>a</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4"/>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5"/>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P</w:t>
      </w:r>
      <w:r w:rsidRPr="440E8A66">
        <w:rPr>
          <w:rFonts w:ascii="Calibri" w:eastAsia="Calibri" w:hAnsi="Calibri" w:cs="Calibri"/>
        </w:rPr>
        <w:t>u</w:t>
      </w:r>
      <w:r w:rsidRPr="440E8A66">
        <w:rPr>
          <w:rFonts w:ascii="Calibri" w:eastAsia="Calibri" w:hAnsi="Calibri" w:cs="Calibri"/>
          <w:spacing w:val="-2"/>
        </w:rPr>
        <w:t>e</w:t>
      </w:r>
      <w:r w:rsidRPr="440E8A66">
        <w:rPr>
          <w:rFonts w:ascii="Calibri" w:eastAsia="Calibri" w:hAnsi="Calibri" w:cs="Calibri"/>
          <w:spacing w:val="3"/>
        </w:rPr>
        <w:t>r</w:t>
      </w:r>
      <w:r w:rsidRPr="440E8A66">
        <w:rPr>
          <w:rFonts w:ascii="Calibri" w:eastAsia="Calibri" w:hAnsi="Calibri" w:cs="Calibri"/>
        </w:rPr>
        <w:t>to</w:t>
      </w:r>
      <w:r w:rsidRPr="440E8A66">
        <w:rPr>
          <w:rFonts w:ascii="Calibri" w:eastAsia="Calibri" w:hAnsi="Calibri" w:cs="Calibri"/>
          <w:spacing w:val="-7"/>
        </w:rPr>
        <w:t xml:space="preserve"> </w:t>
      </w:r>
      <w:r w:rsidRPr="440E8A66">
        <w:rPr>
          <w:rFonts w:ascii="Calibri" w:eastAsia="Calibri" w:hAnsi="Calibri" w:cs="Calibri"/>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4"/>
        </w:rPr>
        <w:t>u</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 xml:space="preserve">not </w:t>
      </w:r>
      <w:r w:rsidRPr="440E8A66">
        <w:rPr>
          <w:rFonts w:ascii="Calibri" w:eastAsia="Calibri" w:hAnsi="Calibri" w:cs="Calibri"/>
          <w:spacing w:val="1"/>
        </w:rPr>
        <w:t>f</w:t>
      </w:r>
      <w:r w:rsidRPr="440E8A66">
        <w:rPr>
          <w:rFonts w:ascii="Calibri" w:eastAsia="Calibri" w:hAnsi="Calibri" w:cs="Calibri"/>
        </w:rPr>
        <w:t>ound</w:t>
      </w:r>
      <w:r w:rsidRPr="440E8A66">
        <w:rPr>
          <w:rFonts w:ascii="Calibri" w:eastAsia="Calibri" w:hAnsi="Calibri" w:cs="Calibri"/>
          <w:spacing w:val="-1"/>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ve </w:t>
      </w:r>
      <w:r w:rsidRPr="440E8A66">
        <w:rPr>
          <w:rFonts w:ascii="Calibri" w:eastAsia="Calibri" w:hAnsi="Calibri" w:cs="Calibri"/>
          <w:spacing w:val="-2"/>
        </w:rPr>
        <w:t>t</w:t>
      </w:r>
      <w:r w:rsidRPr="440E8A66">
        <w:rPr>
          <w:rFonts w:ascii="Calibri" w:eastAsia="Calibri" w:hAnsi="Calibri" w:cs="Calibri"/>
        </w:rPr>
        <w:t>he 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of</w:t>
      </w:r>
      <w:r w:rsidRPr="440E8A66">
        <w:rPr>
          <w:rFonts w:ascii="Calibri" w:eastAsia="Calibri" w:hAnsi="Calibri" w:cs="Calibri"/>
        </w:rPr>
        <w:t xml:space="preserve"> </w:t>
      </w:r>
      <w:r w:rsidRPr="440E8A66">
        <w:rPr>
          <w:rFonts w:ascii="Calibri" w:eastAsia="Calibri" w:hAnsi="Calibri" w:cs="Calibri"/>
          <w:spacing w:val="-1"/>
        </w:rPr>
        <w:t>ca</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1"/>
        </w:rPr>
        <w:t>a</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A</w:t>
      </w:r>
      <w:r w:rsidRPr="440E8A66">
        <w:rPr>
          <w:rFonts w:ascii="Calibri" w:eastAsia="Calibri" w:hAnsi="Calibri" w:cs="Calibri"/>
          <w:spacing w:val="2"/>
        </w:rPr>
        <w:t xml:space="preserve"> 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undo</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spacing w:val="4"/>
        </w:rPr>
        <w:t>d</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rPr>
        <w:t xml:space="preserve">of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 xml:space="preserve">on </w:t>
      </w:r>
      <w:r w:rsidRPr="440E8A66">
        <w:rPr>
          <w:rFonts w:ascii="Calibri" w:eastAsia="Calibri" w:hAnsi="Calibri" w:cs="Calibri"/>
          <w:spacing w:val="-1"/>
        </w:rPr>
        <w:t>w</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k.</w:t>
      </w:r>
      <w:r w:rsidRPr="440E8A66">
        <w:rPr>
          <w:rFonts w:ascii="Calibri" w:eastAsia="Calibri" w:hAnsi="Calibri" w:cs="Calibri"/>
          <w:spacing w:val="-3"/>
        </w:rPr>
        <w:t xml:space="preserve"> </w:t>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rPr>
        <w:t>o</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information provides the biosecurity management SOP that will be followed by the staff assigned to conduct the annual assessment of non-natives on the Island</w:t>
      </w:r>
      <w:r w:rsidRPr="440E8A66">
        <w:rPr>
          <w:rFonts w:ascii="Calibri" w:eastAsia="Calibri" w:hAnsi="Calibri" w:cs="Calibri"/>
          <w:spacing w:val="-4"/>
        </w:rPr>
        <w:t>.</w:t>
      </w:r>
    </w:p>
    <w:p w14:paraId="77D42E9E" w14:textId="77777777" w:rsidR="00D54376" w:rsidRPr="00CD2698" w:rsidRDefault="00D54376" w:rsidP="00D54376">
      <w:pPr>
        <w:spacing w:before="1" w:after="0" w:line="240" w:lineRule="auto"/>
        <w:jc w:val="both"/>
        <w:rPr>
          <w:rFonts w:eastAsia="Calibri" w:cs="Calibri"/>
          <w:spacing w:val="-4"/>
        </w:rPr>
      </w:pPr>
    </w:p>
    <w:p w14:paraId="77D42E9F" w14:textId="77777777" w:rsidR="00D54376" w:rsidRPr="00CD2698" w:rsidRDefault="440E8A66" w:rsidP="00D54376">
      <w:pPr>
        <w:jc w:val="both"/>
        <w:rPr>
          <w:rFonts w:eastAsiaTheme="minorEastAsia"/>
        </w:rPr>
      </w:pPr>
      <w:r>
        <w:rPr>
          <w:rFonts w:asciiTheme="minorEastAsia" w:eastAsiaTheme="minorEastAsia" w:hAnsiTheme="minorEastAsia" w:cstheme="minorEastAsia"/>
        </w:rPr>
        <w:t xml:space="preserve">To secure the longevity of the native biota on Desecheo and ensure that the island is maintained as an invasive-free island, annual assessments for non-native species will be conducted. These assessments will provide confidence that the biosecurity protocols developed are in place and allow the FWS to make informed decisions about response actions if non-native species are detected.  </w:t>
      </w:r>
    </w:p>
    <w:p w14:paraId="77D42EA0"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Personnel</w:t>
      </w:r>
    </w:p>
    <w:p w14:paraId="77D42EA1" w14:textId="7777777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Service will assign 3 people to conduct the annual assessment. </w:t>
      </w:r>
    </w:p>
    <w:p w14:paraId="77D42EA2" w14:textId="3D23E44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staff assigned will have some experience detecting the non-native species most likely to invade Desecheo, particularly rodents, the </w:t>
      </w:r>
      <w:r w:rsidRPr="440E8A66">
        <w:rPr>
          <w:rFonts w:ascii="Calibri," w:eastAsia="Calibri," w:hAnsi="Calibri," w:cs="Calibri,"/>
        </w:rPr>
        <w:t>Harrisia cactus mealybug</w:t>
      </w:r>
      <w:r>
        <w:rPr>
          <w:rFonts w:asciiTheme="minorEastAsia" w:eastAsiaTheme="minorEastAsia" w:hAnsiTheme="minorEastAsia" w:cstheme="minorEastAsia"/>
        </w:rPr>
        <w:t xml:space="preserve">.  </w:t>
      </w:r>
    </w:p>
    <w:p w14:paraId="77D42EA3" w14:textId="7777777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The staff will stay for three days or more on island to give the described methods sufficient time to detect the presence of non-native species.</w:t>
      </w:r>
    </w:p>
    <w:p w14:paraId="77D42EA4" w14:textId="77777777" w:rsidR="00D54376" w:rsidRPr="00CD2698"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staff will follow the Biosecurity Management SOP for staff &amp; visitors already established to effectively communicate good biosecurity practices. </w:t>
      </w:r>
    </w:p>
    <w:p w14:paraId="77D42EA5" w14:textId="77777777" w:rsidR="00D54376" w:rsidRDefault="440E8A66" w:rsidP="00D54376">
      <w:pPr>
        <w:numPr>
          <w:ilvl w:val="0"/>
          <w:numId w:val="9"/>
        </w:numPr>
        <w:contextualSpacing/>
        <w:rPr>
          <w:rFonts w:asciiTheme="minorEastAsia" w:eastAsiaTheme="minorEastAsia" w:hAnsiTheme="minorEastAsia" w:cstheme="minorEastAsia"/>
        </w:rPr>
      </w:pPr>
      <w:r>
        <w:rPr>
          <w:rFonts w:asciiTheme="minorEastAsia" w:eastAsiaTheme="minorEastAsia" w:hAnsiTheme="minorEastAsia" w:cstheme="minorEastAsia"/>
        </w:rPr>
        <w:t>This assessment will be combined if possible with other assessments of Desecheo’s biota or a rapid deployment response to maximize cost and staff efficiency.</w:t>
      </w:r>
    </w:p>
    <w:p w14:paraId="77D42EA6" w14:textId="77777777" w:rsidR="006501D8" w:rsidRPr="00CD2698" w:rsidRDefault="006501D8" w:rsidP="006501D8">
      <w:pPr>
        <w:ind w:left="720"/>
        <w:contextualSpacing/>
        <w:rPr>
          <w:rFonts w:eastAsiaTheme="minorEastAsia"/>
        </w:rPr>
      </w:pPr>
    </w:p>
    <w:p w14:paraId="77D42EA7"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Methodology</w:t>
      </w:r>
    </w:p>
    <w:p w14:paraId="77D42EA8"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Rodents</w:t>
      </w:r>
    </w:p>
    <w:p w14:paraId="77D42EA9"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Chew Tags</w:t>
      </w:r>
    </w:p>
    <w:p w14:paraId="77D42EAA" w14:textId="77777777" w:rsidR="00D54376" w:rsidRPr="00CD2698" w:rsidRDefault="440E8A66" w:rsidP="00D54376">
      <w:pPr>
        <w:rPr>
          <w:rFonts w:eastAsiaTheme="minorEastAsia"/>
        </w:rPr>
      </w:pPr>
      <w:r>
        <w:rPr>
          <w:rFonts w:asciiTheme="minorEastAsia" w:eastAsiaTheme="minorEastAsia" w:hAnsiTheme="minorEastAsia" w:cstheme="minorEastAsia"/>
        </w:rPr>
        <w:t xml:space="preserve">Chew tags are an excellent tool for detecting rodents.  The tags can be easily made by cutting sturdy corrugated plastic sheets into one inch squares and then injecting candied peanut butter into one edge to act as an attractant. Chew tags can be made in advance and taken along on any extended trips to the island. For short term deployment, plain peanut butter can be used.    </w:t>
      </w:r>
    </w:p>
    <w:p w14:paraId="77D42EAB"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Chew tags will be placed around landing points, camp, along trails being used with a primary focus on key rodent habitat. These will be elevated on small stakes or wired to rocks and trees to inhibit access by crabs.</w:t>
      </w:r>
    </w:p>
    <w:p w14:paraId="77D42EAC"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lastRenderedPageBreak/>
        <w:t>Chew tags showing evidence of chewing will be kept by the staff.  Afterwards, chew marks should be analyzed by an expert in identifying rodent chew marks.</w:t>
      </w:r>
    </w:p>
    <w:p w14:paraId="77D42EAD"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If a formal monitoring program is put in place, additional tools such as traps, bait stations, and tracking tunnels will be used.</w:t>
      </w:r>
    </w:p>
    <w:p w14:paraId="77D42EAE"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Traps</w:t>
      </w:r>
    </w:p>
    <w:p w14:paraId="77D42EAF" w14:textId="77777777" w:rsidR="00D54376" w:rsidRPr="00CD2698" w:rsidRDefault="440E8A66" w:rsidP="00D54376">
      <w:pPr>
        <w:rPr>
          <w:rFonts w:eastAsiaTheme="minorEastAsia"/>
        </w:rPr>
      </w:pPr>
      <w:r>
        <w:rPr>
          <w:rFonts w:asciiTheme="minorEastAsia" w:eastAsiaTheme="minorEastAsia" w:hAnsiTheme="minorEastAsia" w:cstheme="minorEastAsia"/>
        </w:rPr>
        <w:t>Traps are an efficient method to detect and capture rodents.  A variety of traps and bait types will be used to maximize the chances of capturing rodents.  The monitoring team will aim to place a total of 100 – 200 traps/night per assessment.</w:t>
      </w:r>
    </w:p>
    <w:p w14:paraId="77D42EB0"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Traps will be placed around landing points, camp, along trails being used with a primary focus on key rodent habitat</w:t>
      </w:r>
    </w:p>
    <w:p w14:paraId="77D42EB1"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Traps will be placed in locations with plenty of natural cover, and where animals are likely to be active.  </w:t>
      </w:r>
    </w:p>
    <w:p w14:paraId="77D42EB2"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Additional traps will be located near any footprints or scat.</w:t>
      </w:r>
    </w:p>
    <w:p w14:paraId="77D42EB3"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Traps will be covered and/or placed in locations (e.g. attached to tree limbs) that reduce the chance of interference by non-targets. </w:t>
      </w:r>
    </w:p>
    <w:p w14:paraId="77D42EB4"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Snap traps will only be set as active at night to minimize impacts and interference by non-targets.</w:t>
      </w:r>
    </w:p>
    <w:p w14:paraId="77D42EB5"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Bait traps with known attractants: the team will check all traps and bait stations daily or every other day (peanut butter mixed with rolled oats makes good rodent bait).</w:t>
      </w:r>
    </w:p>
    <w:p w14:paraId="77D42EB6" w14:textId="77777777" w:rsidR="00D54376" w:rsidRPr="00CD2698"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Detailed records of the assessment will be kept and any signs will be recorded and analyzed. </w:t>
      </w:r>
    </w:p>
    <w:p w14:paraId="77D42EB7" w14:textId="77777777" w:rsidR="00D54376" w:rsidRDefault="440E8A66" w:rsidP="00D54376">
      <w:pPr>
        <w:numPr>
          <w:ilvl w:val="0"/>
          <w:numId w:val="7"/>
        </w:numPr>
        <w:contextualSpacing/>
        <w:rPr>
          <w:rFonts w:asciiTheme="minorEastAsia" w:eastAsiaTheme="minorEastAsia" w:hAnsiTheme="minorEastAsia" w:cstheme="minorEastAsia"/>
        </w:rPr>
      </w:pPr>
      <w:r>
        <w:rPr>
          <w:rFonts w:asciiTheme="minorEastAsia" w:eastAsiaTheme="minorEastAsia" w:hAnsiTheme="minorEastAsia" w:cstheme="minorEastAsia"/>
        </w:rPr>
        <w:t>If possible DNA will be collected from any animals removed; DNA analysis may help determine source population.</w:t>
      </w:r>
    </w:p>
    <w:p w14:paraId="77D42EB8" w14:textId="77777777" w:rsidR="006501D8" w:rsidRPr="00CD2698" w:rsidRDefault="006501D8" w:rsidP="006501D8">
      <w:pPr>
        <w:ind w:left="720"/>
        <w:contextualSpacing/>
        <w:rPr>
          <w:rFonts w:eastAsiaTheme="minorEastAsia"/>
        </w:rPr>
      </w:pPr>
    </w:p>
    <w:p w14:paraId="77D42EB9"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Invertebrates</w:t>
      </w:r>
    </w:p>
    <w:p w14:paraId="77D42EBA" w14:textId="77777777" w:rsidR="00D54376" w:rsidRPr="00CD2698"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The HCM can only be detected through direct surveying by experienced personnel.</w:t>
      </w:r>
    </w:p>
    <w:p w14:paraId="77D42EBB" w14:textId="77777777" w:rsidR="00D54376" w:rsidRPr="00CD2698"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Inspections of columnar cacti on Desecheo Island would be adequate to detect and take appropriate action.</w:t>
      </w:r>
    </w:p>
    <w:p w14:paraId="77D42EBC" w14:textId="77777777" w:rsidR="00D54376" w:rsidRPr="00CD2698"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The infected area will be cut and placed in a Zip-lock bag labeled with date, cactus species it was found on, area of the island it was found and GPS coordinates</w:t>
      </w:r>
    </w:p>
    <w:p w14:paraId="77D42EBD" w14:textId="77777777" w:rsidR="00D54376" w:rsidRDefault="440E8A66" w:rsidP="00D54376">
      <w:pPr>
        <w:numPr>
          <w:ilvl w:val="0"/>
          <w:numId w:val="8"/>
        </w:numPr>
        <w:contextualSpacing/>
        <w:rPr>
          <w:rFonts w:asciiTheme="minorEastAsia" w:eastAsiaTheme="minorEastAsia" w:hAnsiTheme="minorEastAsia" w:cstheme="minorEastAsia"/>
        </w:rPr>
      </w:pPr>
      <w:r>
        <w:rPr>
          <w:rFonts w:asciiTheme="minorEastAsia" w:eastAsiaTheme="minorEastAsia" w:hAnsiTheme="minorEastAsia" w:cstheme="minorEastAsia"/>
        </w:rPr>
        <w:t>Samples will be sent to USDA for identification and confirmation.</w:t>
      </w:r>
    </w:p>
    <w:p w14:paraId="77D42EBE" w14:textId="77777777" w:rsidR="006501D8" w:rsidRPr="00CD2698" w:rsidRDefault="006501D8" w:rsidP="006501D8">
      <w:pPr>
        <w:ind w:left="720"/>
        <w:contextualSpacing/>
        <w:rPr>
          <w:rFonts w:eastAsiaTheme="minorEastAsia"/>
        </w:rPr>
      </w:pPr>
    </w:p>
    <w:p w14:paraId="77D42EBF"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Multispecies</w:t>
      </w:r>
    </w:p>
    <w:p w14:paraId="77D42EC0"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Cameras</w:t>
      </w:r>
    </w:p>
    <w:p w14:paraId="77D42EC1"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Camera traps are able to detect a variety of animals, and 5 – 10 cameras will be placed around the helipad and Puerto de los Botes.</w:t>
      </w:r>
    </w:p>
    <w:p w14:paraId="77D42EC2" w14:textId="77777777" w:rsidR="00D54376"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Cameras will be baited with a variety of attractants and lures to maximize the potential of detecting different species.</w:t>
      </w:r>
    </w:p>
    <w:p w14:paraId="77D42EC3" w14:textId="77777777" w:rsidR="006501D8" w:rsidRPr="00CD2698" w:rsidRDefault="006501D8" w:rsidP="006501D8">
      <w:pPr>
        <w:ind w:left="720"/>
        <w:contextualSpacing/>
        <w:rPr>
          <w:rFonts w:eastAsiaTheme="minorEastAsia"/>
        </w:rPr>
      </w:pPr>
    </w:p>
    <w:p w14:paraId="77D42EC4" w14:textId="77777777" w:rsidR="00D54376" w:rsidRPr="00CD2698" w:rsidDel="00C9695F" w:rsidRDefault="440E8A66" w:rsidP="00D54376">
      <w:pPr>
        <w:rPr>
          <w:rFonts w:eastAsiaTheme="minorEastAsia"/>
          <w:b/>
        </w:rPr>
      </w:pPr>
      <w:r w:rsidRPr="440E8A66">
        <w:rPr>
          <w:rFonts w:asciiTheme="minorEastAsia" w:eastAsiaTheme="minorEastAsia" w:hAnsiTheme="minorEastAsia" w:cstheme="minorEastAsia"/>
          <w:b/>
          <w:bCs/>
        </w:rPr>
        <w:t>Sign Search</w:t>
      </w:r>
    </w:p>
    <w:p w14:paraId="77D42EC5"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Pocket sized plastic cards with the images of tracks of the most likely non-native species to be introduced to Desecheo will be prepared. </w:t>
      </w:r>
    </w:p>
    <w:p w14:paraId="77D42EC6"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Sign search will be conducted around landing points, camp, and along trails being used. </w:t>
      </w:r>
    </w:p>
    <w:p w14:paraId="77D42EC7" w14:textId="77777777" w:rsidR="00D54376" w:rsidRPr="00CD2698" w:rsidRDefault="440E8A66" w:rsidP="00D54376">
      <w:pPr>
        <w:numPr>
          <w:ilvl w:val="0"/>
          <w:numId w:val="6"/>
        </w:numPr>
        <w:contextualSpacing/>
        <w:rPr>
          <w:rFonts w:asciiTheme="minorEastAsia" w:eastAsiaTheme="minorEastAsia" w:hAnsiTheme="minorEastAsia" w:cstheme="minorEastAsia"/>
        </w:rPr>
      </w:pPr>
      <w:r>
        <w:rPr>
          <w:rFonts w:asciiTheme="minorEastAsia" w:eastAsiaTheme="minorEastAsia" w:hAnsiTheme="minorEastAsia" w:cstheme="minorEastAsia"/>
        </w:rPr>
        <w:lastRenderedPageBreak/>
        <w:t xml:space="preserve">Sign search will also be conducted at </w:t>
      </w:r>
      <w:commentRangeStart w:id="7"/>
      <w:r>
        <w:rPr>
          <w:rFonts w:asciiTheme="minorEastAsia" w:eastAsiaTheme="minorEastAsia" w:hAnsiTheme="minorEastAsia" w:cstheme="minorEastAsia"/>
        </w:rPr>
        <w:t>night with spotlights to search for nocturnal species</w:t>
      </w:r>
      <w:commentRangeEnd w:id="7"/>
      <w:r w:rsidR="00B56D65">
        <w:rPr>
          <w:rStyle w:val="CommentReference"/>
          <w:rFonts w:eastAsiaTheme="minorEastAsia"/>
        </w:rPr>
        <w:commentReference w:id="7"/>
      </w:r>
      <w:r>
        <w:rPr>
          <w:rFonts w:asciiTheme="minorEastAsia" w:eastAsiaTheme="minorEastAsia" w:hAnsiTheme="minorEastAsia" w:cstheme="minorEastAsia"/>
        </w:rPr>
        <w:t>.</w:t>
      </w:r>
    </w:p>
    <w:p w14:paraId="77D42EC8" w14:textId="77777777" w:rsidR="00D54376" w:rsidRPr="00CD2698" w:rsidRDefault="00D54376" w:rsidP="00D54376">
      <w:pPr>
        <w:ind w:left="720"/>
        <w:contextualSpacing/>
        <w:rPr>
          <w:rFonts w:eastAsiaTheme="minorEastAsia"/>
        </w:rPr>
      </w:pPr>
    </w:p>
    <w:p w14:paraId="77D42EC9"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Equipment</w:t>
      </w:r>
    </w:p>
    <w:tbl>
      <w:tblPr>
        <w:tblStyle w:val="TableGrid"/>
        <w:tblW w:w="9475" w:type="dxa"/>
        <w:jc w:val="center"/>
        <w:tblLook w:val="04A0" w:firstRow="1" w:lastRow="0" w:firstColumn="1" w:lastColumn="0" w:noHBand="0" w:noVBand="1"/>
      </w:tblPr>
      <w:tblGrid>
        <w:gridCol w:w="7227"/>
        <w:gridCol w:w="2248"/>
      </w:tblGrid>
      <w:tr w:rsidR="00D54376" w:rsidRPr="00CD2698" w14:paraId="77D42ECC" w14:textId="77777777" w:rsidTr="440E8A66">
        <w:trPr>
          <w:trHeight w:val="557"/>
          <w:jc w:val="center"/>
        </w:trPr>
        <w:tc>
          <w:tcPr>
            <w:tcW w:w="7227" w:type="dxa"/>
            <w:shd w:val="clear" w:color="auto" w:fill="D9D9D9" w:themeFill="background1" w:themeFillShade="D9"/>
            <w:vAlign w:val="center"/>
          </w:tcPr>
          <w:p w14:paraId="77D42ECA" w14:textId="77777777" w:rsidR="00D54376" w:rsidRPr="00CD2698" w:rsidRDefault="440E8A66" w:rsidP="00D54376">
            <w:pPr>
              <w:jc w:val="center"/>
              <w:rPr>
                <w:b/>
              </w:rPr>
            </w:pPr>
            <w:r w:rsidRPr="440E8A66">
              <w:rPr>
                <w:b/>
                <w:bCs/>
              </w:rPr>
              <w:t>Item</w:t>
            </w:r>
          </w:p>
        </w:tc>
        <w:tc>
          <w:tcPr>
            <w:tcW w:w="2248" w:type="dxa"/>
            <w:shd w:val="clear" w:color="auto" w:fill="D9D9D9" w:themeFill="background1" w:themeFillShade="D9"/>
            <w:vAlign w:val="center"/>
          </w:tcPr>
          <w:p w14:paraId="77D42ECB" w14:textId="77777777" w:rsidR="00D54376" w:rsidRPr="00CD2698" w:rsidRDefault="440E8A66" w:rsidP="00D54376">
            <w:pPr>
              <w:jc w:val="center"/>
              <w:rPr>
                <w:b/>
              </w:rPr>
            </w:pPr>
            <w:r w:rsidRPr="440E8A66">
              <w:rPr>
                <w:b/>
                <w:bCs/>
              </w:rPr>
              <w:t>Quantity</w:t>
            </w:r>
          </w:p>
        </w:tc>
      </w:tr>
      <w:tr w:rsidR="00D54376" w:rsidRPr="00CD2698" w14:paraId="77D42ECF" w14:textId="77777777" w:rsidTr="440E8A66">
        <w:trPr>
          <w:jc w:val="center"/>
        </w:trPr>
        <w:tc>
          <w:tcPr>
            <w:tcW w:w="7227" w:type="dxa"/>
          </w:tcPr>
          <w:p w14:paraId="77D42ECD" w14:textId="77777777" w:rsidR="00D54376" w:rsidRPr="00CD2698" w:rsidRDefault="440E8A66" w:rsidP="00D54376">
            <w:r>
              <w:t>Photocopies of map for writing on</w:t>
            </w:r>
          </w:p>
        </w:tc>
        <w:tc>
          <w:tcPr>
            <w:tcW w:w="2248" w:type="dxa"/>
          </w:tcPr>
          <w:p w14:paraId="77D42ECE" w14:textId="77777777" w:rsidR="00D54376" w:rsidRPr="00CD2698" w:rsidRDefault="440E8A66" w:rsidP="00D54376">
            <w:r>
              <w:t>5</w:t>
            </w:r>
          </w:p>
        </w:tc>
      </w:tr>
      <w:tr w:rsidR="00D54376" w:rsidRPr="00CD2698" w14:paraId="77D42ED2" w14:textId="77777777" w:rsidTr="440E8A66">
        <w:trPr>
          <w:jc w:val="center"/>
        </w:trPr>
        <w:tc>
          <w:tcPr>
            <w:tcW w:w="7227" w:type="dxa"/>
          </w:tcPr>
          <w:p w14:paraId="77D42ED0" w14:textId="77777777" w:rsidR="00D54376" w:rsidRPr="00CD2698" w:rsidRDefault="440E8A66" w:rsidP="00D54376">
            <w:r>
              <w:t>Copy of Desecheo Island Biosecurity Plan</w:t>
            </w:r>
          </w:p>
        </w:tc>
        <w:tc>
          <w:tcPr>
            <w:tcW w:w="2248" w:type="dxa"/>
          </w:tcPr>
          <w:p w14:paraId="77D42ED1" w14:textId="77777777" w:rsidR="00D54376" w:rsidRPr="00CD2698" w:rsidRDefault="440E8A66" w:rsidP="00D54376">
            <w:r>
              <w:t>1</w:t>
            </w:r>
          </w:p>
        </w:tc>
      </w:tr>
      <w:tr w:rsidR="00D54376" w:rsidRPr="00CD2698" w14:paraId="77D42ED5" w14:textId="77777777" w:rsidTr="440E8A66">
        <w:trPr>
          <w:jc w:val="center"/>
        </w:trPr>
        <w:tc>
          <w:tcPr>
            <w:tcW w:w="7227" w:type="dxa"/>
          </w:tcPr>
          <w:p w14:paraId="77D42ED3" w14:textId="77777777" w:rsidR="00D54376" w:rsidRPr="00CD2698" w:rsidRDefault="440E8A66" w:rsidP="00D54376">
            <w:r>
              <w:t>Copy of instructions on how to monitor using items in kit</w:t>
            </w:r>
          </w:p>
        </w:tc>
        <w:tc>
          <w:tcPr>
            <w:tcW w:w="2248" w:type="dxa"/>
          </w:tcPr>
          <w:p w14:paraId="77D42ED4" w14:textId="77777777" w:rsidR="00D54376" w:rsidRPr="00CD2698" w:rsidRDefault="440E8A66" w:rsidP="00D54376">
            <w:r>
              <w:t>5</w:t>
            </w:r>
          </w:p>
        </w:tc>
      </w:tr>
      <w:tr w:rsidR="00D54376" w:rsidRPr="00CD2698" w14:paraId="77D42ED8" w14:textId="77777777" w:rsidTr="440E8A66">
        <w:trPr>
          <w:jc w:val="center"/>
        </w:trPr>
        <w:tc>
          <w:tcPr>
            <w:tcW w:w="7227" w:type="dxa"/>
          </w:tcPr>
          <w:p w14:paraId="77D42ED6" w14:textId="77777777" w:rsidR="00D54376" w:rsidRPr="00CD2698" w:rsidRDefault="440E8A66" w:rsidP="00D54376">
            <w:r>
              <w:t>Copy of locations of long term monitoring tools (if applicable)</w:t>
            </w:r>
          </w:p>
        </w:tc>
        <w:tc>
          <w:tcPr>
            <w:tcW w:w="2248" w:type="dxa"/>
          </w:tcPr>
          <w:p w14:paraId="77D42ED7" w14:textId="77777777" w:rsidR="00D54376" w:rsidRPr="00CD2698" w:rsidRDefault="440E8A66" w:rsidP="00D54376">
            <w:r>
              <w:t>5</w:t>
            </w:r>
          </w:p>
        </w:tc>
      </w:tr>
      <w:tr w:rsidR="00D54376" w:rsidRPr="00CD2698" w14:paraId="77D42EDB" w14:textId="77777777" w:rsidTr="440E8A66">
        <w:trPr>
          <w:jc w:val="center"/>
        </w:trPr>
        <w:tc>
          <w:tcPr>
            <w:tcW w:w="7227" w:type="dxa"/>
          </w:tcPr>
          <w:p w14:paraId="77D42ED9" w14:textId="77777777" w:rsidR="00D54376" w:rsidRPr="00CD2698" w:rsidRDefault="440E8A66" w:rsidP="00D54376">
            <w:r>
              <w:t>Copy of user’s manuals of any applicable monitoring tools</w:t>
            </w:r>
          </w:p>
        </w:tc>
        <w:tc>
          <w:tcPr>
            <w:tcW w:w="2248" w:type="dxa"/>
          </w:tcPr>
          <w:p w14:paraId="77D42EDA" w14:textId="77777777" w:rsidR="00D54376" w:rsidRPr="00CD2698" w:rsidRDefault="440E8A66" w:rsidP="00D54376">
            <w:r>
              <w:t>1 for each item</w:t>
            </w:r>
          </w:p>
        </w:tc>
      </w:tr>
      <w:tr w:rsidR="00D54376" w:rsidRPr="00CD2698" w14:paraId="77D42EDE" w14:textId="77777777" w:rsidTr="440E8A66">
        <w:trPr>
          <w:jc w:val="center"/>
        </w:trPr>
        <w:tc>
          <w:tcPr>
            <w:tcW w:w="7227" w:type="dxa"/>
          </w:tcPr>
          <w:p w14:paraId="77D42EDC" w14:textId="77777777" w:rsidR="00D54376" w:rsidRPr="00CD2698" w:rsidRDefault="440E8A66" w:rsidP="00D54376">
            <w:r>
              <w:t xml:space="preserve">Key to identifying likely invaders </w:t>
            </w:r>
          </w:p>
        </w:tc>
        <w:tc>
          <w:tcPr>
            <w:tcW w:w="2248" w:type="dxa"/>
          </w:tcPr>
          <w:p w14:paraId="77D42EDD" w14:textId="77777777" w:rsidR="00D54376" w:rsidRPr="00CD2698" w:rsidRDefault="440E8A66" w:rsidP="00D54376">
            <w:r>
              <w:t>5</w:t>
            </w:r>
          </w:p>
        </w:tc>
      </w:tr>
      <w:tr w:rsidR="00D54376" w:rsidRPr="00CD2698" w14:paraId="77D42EE1" w14:textId="77777777" w:rsidTr="440E8A66">
        <w:trPr>
          <w:jc w:val="center"/>
        </w:trPr>
        <w:tc>
          <w:tcPr>
            <w:tcW w:w="7227" w:type="dxa"/>
          </w:tcPr>
          <w:p w14:paraId="77D42EDF" w14:textId="77777777" w:rsidR="00D54376" w:rsidRPr="00CD2698" w:rsidRDefault="440E8A66" w:rsidP="00D54376">
            <w:r>
              <w:t>Waterproof notebooks</w:t>
            </w:r>
          </w:p>
        </w:tc>
        <w:tc>
          <w:tcPr>
            <w:tcW w:w="2248" w:type="dxa"/>
          </w:tcPr>
          <w:p w14:paraId="77D42EE0" w14:textId="77777777" w:rsidR="00D54376" w:rsidRPr="00CD2698" w:rsidRDefault="440E8A66" w:rsidP="00D54376">
            <w:r>
              <w:t>5</w:t>
            </w:r>
          </w:p>
        </w:tc>
      </w:tr>
      <w:tr w:rsidR="00D54376" w:rsidRPr="00CD2698" w14:paraId="77D42EE4" w14:textId="77777777" w:rsidTr="440E8A66">
        <w:trPr>
          <w:jc w:val="center"/>
        </w:trPr>
        <w:tc>
          <w:tcPr>
            <w:tcW w:w="7227" w:type="dxa"/>
          </w:tcPr>
          <w:p w14:paraId="77D42EE2" w14:textId="77777777" w:rsidR="00D54376" w:rsidRPr="00CD2698" w:rsidRDefault="440E8A66" w:rsidP="00D54376">
            <w:r>
              <w:t>Zip-lock bags</w:t>
            </w:r>
          </w:p>
        </w:tc>
        <w:tc>
          <w:tcPr>
            <w:tcW w:w="2248" w:type="dxa"/>
          </w:tcPr>
          <w:p w14:paraId="77D42EE3" w14:textId="77777777" w:rsidR="00D54376" w:rsidRPr="00CD2698" w:rsidRDefault="440E8A66" w:rsidP="00D54376">
            <w:r>
              <w:t>200</w:t>
            </w:r>
          </w:p>
        </w:tc>
      </w:tr>
      <w:tr w:rsidR="00D54376" w:rsidRPr="00CD2698" w14:paraId="77D42EE7" w14:textId="77777777" w:rsidTr="440E8A66">
        <w:trPr>
          <w:jc w:val="center"/>
        </w:trPr>
        <w:tc>
          <w:tcPr>
            <w:tcW w:w="7227" w:type="dxa"/>
          </w:tcPr>
          <w:p w14:paraId="77D42EE5" w14:textId="77777777" w:rsidR="00D54376" w:rsidRPr="00CD2698" w:rsidRDefault="440E8A66" w:rsidP="00D54376">
            <w:r>
              <w:t>Pens/pencils</w:t>
            </w:r>
          </w:p>
        </w:tc>
        <w:tc>
          <w:tcPr>
            <w:tcW w:w="2248" w:type="dxa"/>
          </w:tcPr>
          <w:p w14:paraId="77D42EE6" w14:textId="77777777" w:rsidR="00D54376" w:rsidRPr="00CD2698" w:rsidRDefault="440E8A66" w:rsidP="00D54376">
            <w:r>
              <w:t>10</w:t>
            </w:r>
          </w:p>
        </w:tc>
      </w:tr>
      <w:tr w:rsidR="00D54376" w:rsidRPr="00CD2698" w14:paraId="77D42EEA" w14:textId="77777777" w:rsidTr="440E8A66">
        <w:trPr>
          <w:jc w:val="center"/>
        </w:trPr>
        <w:tc>
          <w:tcPr>
            <w:tcW w:w="7227" w:type="dxa"/>
          </w:tcPr>
          <w:p w14:paraId="77D42EE8" w14:textId="77777777" w:rsidR="00D54376" w:rsidRPr="00CD2698" w:rsidRDefault="440E8A66" w:rsidP="00D54376">
            <w:r>
              <w:t>Permanent markers</w:t>
            </w:r>
          </w:p>
        </w:tc>
        <w:tc>
          <w:tcPr>
            <w:tcW w:w="2248" w:type="dxa"/>
          </w:tcPr>
          <w:p w14:paraId="77D42EE9" w14:textId="77777777" w:rsidR="00D54376" w:rsidRPr="00CD2698" w:rsidRDefault="440E8A66" w:rsidP="00D54376">
            <w:r>
              <w:t>10</w:t>
            </w:r>
          </w:p>
        </w:tc>
      </w:tr>
      <w:tr w:rsidR="00D54376" w:rsidRPr="00CD2698" w14:paraId="77D42EED" w14:textId="77777777" w:rsidTr="440E8A66">
        <w:trPr>
          <w:jc w:val="center"/>
        </w:trPr>
        <w:tc>
          <w:tcPr>
            <w:tcW w:w="7227" w:type="dxa"/>
          </w:tcPr>
          <w:p w14:paraId="77D42EEB" w14:textId="77777777" w:rsidR="00D54376" w:rsidRPr="00CD2698" w:rsidRDefault="440E8A66" w:rsidP="00D54376">
            <w:r>
              <w:t>Disposable gloves</w:t>
            </w:r>
          </w:p>
        </w:tc>
        <w:tc>
          <w:tcPr>
            <w:tcW w:w="2248" w:type="dxa"/>
          </w:tcPr>
          <w:p w14:paraId="77D42EEC" w14:textId="77777777" w:rsidR="00D54376" w:rsidRPr="00CD2698" w:rsidRDefault="440E8A66" w:rsidP="00D54376">
            <w:r>
              <w:t>50</w:t>
            </w:r>
          </w:p>
        </w:tc>
      </w:tr>
      <w:tr w:rsidR="00D54376" w:rsidRPr="00CD2698" w14:paraId="77D42EF0" w14:textId="77777777" w:rsidTr="440E8A66">
        <w:trPr>
          <w:jc w:val="center"/>
        </w:trPr>
        <w:tc>
          <w:tcPr>
            <w:tcW w:w="7227" w:type="dxa"/>
          </w:tcPr>
          <w:p w14:paraId="77D42EEE" w14:textId="77777777" w:rsidR="00D54376" w:rsidRPr="00CD2698" w:rsidRDefault="440E8A66" w:rsidP="00D54376">
            <w:r>
              <w:t>GPS unit and spare batteries</w:t>
            </w:r>
          </w:p>
        </w:tc>
        <w:tc>
          <w:tcPr>
            <w:tcW w:w="2248" w:type="dxa"/>
          </w:tcPr>
          <w:p w14:paraId="77D42EEF" w14:textId="77777777" w:rsidR="00D54376" w:rsidRPr="00CD2698" w:rsidRDefault="440E8A66" w:rsidP="00D54376">
            <w:r>
              <w:t>2</w:t>
            </w:r>
          </w:p>
        </w:tc>
      </w:tr>
      <w:tr w:rsidR="00D54376" w:rsidRPr="00CD2698" w14:paraId="77D42EF3" w14:textId="77777777" w:rsidTr="440E8A66">
        <w:trPr>
          <w:jc w:val="center"/>
        </w:trPr>
        <w:tc>
          <w:tcPr>
            <w:tcW w:w="7227" w:type="dxa"/>
          </w:tcPr>
          <w:p w14:paraId="77D42EF1" w14:textId="77777777" w:rsidR="00D54376" w:rsidRPr="00CD2698" w:rsidRDefault="440E8A66" w:rsidP="00D54376">
            <w:r>
              <w:t>Colored Flagging</w:t>
            </w:r>
          </w:p>
        </w:tc>
        <w:tc>
          <w:tcPr>
            <w:tcW w:w="2248" w:type="dxa"/>
          </w:tcPr>
          <w:p w14:paraId="77D42EF2" w14:textId="77777777" w:rsidR="00D54376" w:rsidRPr="00CD2698" w:rsidRDefault="440E8A66" w:rsidP="00D54376">
            <w:r>
              <w:t>5 rolls</w:t>
            </w:r>
          </w:p>
        </w:tc>
      </w:tr>
      <w:tr w:rsidR="00D54376" w:rsidRPr="00CD2698" w14:paraId="77D42EF6" w14:textId="77777777" w:rsidTr="440E8A66">
        <w:trPr>
          <w:jc w:val="center"/>
        </w:trPr>
        <w:tc>
          <w:tcPr>
            <w:tcW w:w="7227" w:type="dxa"/>
          </w:tcPr>
          <w:p w14:paraId="77D42EF4" w14:textId="77777777" w:rsidR="00D54376" w:rsidRPr="00CD2698" w:rsidRDefault="440E8A66" w:rsidP="00D54376">
            <w:r>
              <w:t>Replacement blocks for bait stations</w:t>
            </w:r>
          </w:p>
        </w:tc>
        <w:tc>
          <w:tcPr>
            <w:tcW w:w="2248" w:type="dxa"/>
          </w:tcPr>
          <w:p w14:paraId="77D42EF5" w14:textId="77777777" w:rsidR="00D54376" w:rsidRPr="00CD2698" w:rsidRDefault="440E8A66" w:rsidP="00D54376">
            <w:r>
              <w:t>Enough to meet needs</w:t>
            </w:r>
          </w:p>
        </w:tc>
      </w:tr>
      <w:tr w:rsidR="00D54376" w:rsidRPr="00CD2698" w14:paraId="77D42EF9" w14:textId="77777777" w:rsidTr="440E8A66">
        <w:trPr>
          <w:jc w:val="center"/>
        </w:trPr>
        <w:tc>
          <w:tcPr>
            <w:tcW w:w="7227" w:type="dxa"/>
          </w:tcPr>
          <w:p w14:paraId="77D42EF7" w14:textId="77777777" w:rsidR="00D54376" w:rsidRPr="00CD2698" w:rsidRDefault="440E8A66" w:rsidP="00D54376">
            <w:r>
              <w:t xml:space="preserve">Insect spray </w:t>
            </w:r>
          </w:p>
        </w:tc>
        <w:tc>
          <w:tcPr>
            <w:tcW w:w="2248" w:type="dxa"/>
          </w:tcPr>
          <w:p w14:paraId="77D42EF8" w14:textId="77777777" w:rsidR="00D54376" w:rsidRPr="00CD2698" w:rsidRDefault="440E8A66" w:rsidP="00D54376">
            <w:r>
              <w:t>1</w:t>
            </w:r>
          </w:p>
        </w:tc>
      </w:tr>
      <w:tr w:rsidR="00D54376" w:rsidRPr="00CD2698" w14:paraId="77D42EFC" w14:textId="77777777" w:rsidTr="440E8A66">
        <w:trPr>
          <w:jc w:val="center"/>
        </w:trPr>
        <w:tc>
          <w:tcPr>
            <w:tcW w:w="7227" w:type="dxa"/>
          </w:tcPr>
          <w:p w14:paraId="77D42EFA" w14:textId="77777777" w:rsidR="00D54376" w:rsidRPr="00CD2698" w:rsidRDefault="440E8A66" w:rsidP="00D54376">
            <w:r>
              <w:t>Rodent proof container to hold kit</w:t>
            </w:r>
          </w:p>
        </w:tc>
        <w:tc>
          <w:tcPr>
            <w:tcW w:w="2248" w:type="dxa"/>
          </w:tcPr>
          <w:p w14:paraId="77D42EFB" w14:textId="77777777" w:rsidR="00D54376" w:rsidRPr="00CD2698" w:rsidRDefault="440E8A66" w:rsidP="00D54376">
            <w:r>
              <w:t>1</w:t>
            </w:r>
          </w:p>
        </w:tc>
      </w:tr>
      <w:tr w:rsidR="00D54376" w:rsidRPr="00CD2698" w14:paraId="77D42EFF" w14:textId="77777777" w:rsidTr="440E8A66">
        <w:trPr>
          <w:jc w:val="center"/>
        </w:trPr>
        <w:tc>
          <w:tcPr>
            <w:tcW w:w="7227" w:type="dxa"/>
          </w:tcPr>
          <w:p w14:paraId="77D42EFD" w14:textId="77777777" w:rsidR="00D54376" w:rsidRPr="00CD2698" w:rsidRDefault="440E8A66" w:rsidP="00D54376">
            <w:r>
              <w:t>Headlamps/spotlights for nighttime searches</w:t>
            </w:r>
          </w:p>
        </w:tc>
        <w:tc>
          <w:tcPr>
            <w:tcW w:w="2248" w:type="dxa"/>
          </w:tcPr>
          <w:p w14:paraId="77D42EFE" w14:textId="77777777" w:rsidR="00D54376" w:rsidRPr="00CD2698" w:rsidRDefault="440E8A66" w:rsidP="00D54376">
            <w:r>
              <w:t>3-5</w:t>
            </w:r>
          </w:p>
        </w:tc>
      </w:tr>
      <w:tr w:rsidR="00D54376" w:rsidRPr="00CD2698" w14:paraId="77D42F02" w14:textId="77777777" w:rsidTr="440E8A66">
        <w:trPr>
          <w:jc w:val="center"/>
        </w:trPr>
        <w:tc>
          <w:tcPr>
            <w:tcW w:w="7227" w:type="dxa"/>
          </w:tcPr>
          <w:p w14:paraId="77D42F00" w14:textId="77777777" w:rsidR="00D54376" w:rsidRPr="00CD2698" w:rsidRDefault="440E8A66" w:rsidP="00D54376">
            <w:r>
              <w:t>Camera traps</w:t>
            </w:r>
          </w:p>
        </w:tc>
        <w:tc>
          <w:tcPr>
            <w:tcW w:w="2248" w:type="dxa"/>
          </w:tcPr>
          <w:p w14:paraId="77D42F01" w14:textId="77777777" w:rsidR="00D54376" w:rsidRPr="00CD2698" w:rsidRDefault="440E8A66" w:rsidP="00D54376">
            <w:r>
              <w:t>10</w:t>
            </w:r>
          </w:p>
        </w:tc>
      </w:tr>
      <w:tr w:rsidR="00D54376" w:rsidRPr="00CD2698" w14:paraId="77D42F05" w14:textId="77777777" w:rsidTr="440E8A66">
        <w:trPr>
          <w:jc w:val="center"/>
        </w:trPr>
        <w:tc>
          <w:tcPr>
            <w:tcW w:w="7227" w:type="dxa"/>
          </w:tcPr>
          <w:p w14:paraId="77D42F03" w14:textId="77777777" w:rsidR="00D54376" w:rsidRPr="00CD2698" w:rsidRDefault="440E8A66" w:rsidP="00D54376">
            <w:r>
              <w:t>SD Cards</w:t>
            </w:r>
          </w:p>
        </w:tc>
        <w:tc>
          <w:tcPr>
            <w:tcW w:w="2248" w:type="dxa"/>
          </w:tcPr>
          <w:p w14:paraId="77D42F04" w14:textId="77777777" w:rsidR="00D54376" w:rsidRPr="00CD2698" w:rsidRDefault="440E8A66" w:rsidP="00D54376">
            <w:r>
              <w:t>10</w:t>
            </w:r>
          </w:p>
        </w:tc>
      </w:tr>
      <w:tr w:rsidR="00D54376" w:rsidRPr="00CD2698" w14:paraId="77D42F08" w14:textId="77777777" w:rsidTr="440E8A66">
        <w:trPr>
          <w:jc w:val="center"/>
        </w:trPr>
        <w:tc>
          <w:tcPr>
            <w:tcW w:w="7227" w:type="dxa"/>
          </w:tcPr>
          <w:p w14:paraId="77D42F06" w14:textId="77777777" w:rsidR="00D54376" w:rsidRPr="00CD2698" w:rsidRDefault="440E8A66" w:rsidP="00D54376">
            <w:r>
              <w:t>AA Batteries</w:t>
            </w:r>
          </w:p>
        </w:tc>
        <w:tc>
          <w:tcPr>
            <w:tcW w:w="2248" w:type="dxa"/>
          </w:tcPr>
          <w:p w14:paraId="77D42F07" w14:textId="77777777" w:rsidR="00D54376" w:rsidRPr="00CD2698" w:rsidRDefault="440E8A66" w:rsidP="00D54376">
            <w:r>
              <w:t>Enough to meet needs</w:t>
            </w:r>
          </w:p>
        </w:tc>
      </w:tr>
      <w:tr w:rsidR="00D54376" w:rsidRPr="00CD2698" w14:paraId="77D42F0B" w14:textId="77777777" w:rsidTr="440E8A66">
        <w:trPr>
          <w:jc w:val="center"/>
        </w:trPr>
        <w:tc>
          <w:tcPr>
            <w:tcW w:w="7227" w:type="dxa"/>
          </w:tcPr>
          <w:p w14:paraId="77D42F09" w14:textId="77777777" w:rsidR="00D54376" w:rsidRPr="00CD2698" w:rsidRDefault="440E8A66" w:rsidP="00D54376">
            <w:r>
              <w:t>Snap traps (deploy only at night, rat and mouse sizes)</w:t>
            </w:r>
          </w:p>
        </w:tc>
        <w:tc>
          <w:tcPr>
            <w:tcW w:w="2248" w:type="dxa"/>
          </w:tcPr>
          <w:p w14:paraId="77D42F0A" w14:textId="77777777" w:rsidR="00D54376" w:rsidRPr="00CD2698" w:rsidRDefault="440E8A66" w:rsidP="00D54376">
            <w:r>
              <w:t>20</w:t>
            </w:r>
          </w:p>
        </w:tc>
      </w:tr>
      <w:tr w:rsidR="00D54376" w:rsidRPr="00CD2698" w14:paraId="77D42F0E" w14:textId="77777777" w:rsidTr="440E8A66">
        <w:trPr>
          <w:jc w:val="center"/>
        </w:trPr>
        <w:tc>
          <w:tcPr>
            <w:tcW w:w="7227" w:type="dxa"/>
          </w:tcPr>
          <w:p w14:paraId="77D42F0C" w14:textId="77777777" w:rsidR="00D54376" w:rsidRPr="00CD2698" w:rsidRDefault="440E8A66" w:rsidP="00D54376">
            <w:r>
              <w:t>Cage traps (Tomahawk size 201 for rats)</w:t>
            </w:r>
          </w:p>
        </w:tc>
        <w:tc>
          <w:tcPr>
            <w:tcW w:w="2248" w:type="dxa"/>
          </w:tcPr>
          <w:p w14:paraId="77D42F0D" w14:textId="77777777" w:rsidR="00D54376" w:rsidRPr="00CD2698" w:rsidRDefault="440E8A66" w:rsidP="00D54376">
            <w:r>
              <w:t>10</w:t>
            </w:r>
          </w:p>
        </w:tc>
      </w:tr>
      <w:tr w:rsidR="00D54376" w:rsidRPr="00CD2698" w14:paraId="77D42F11" w14:textId="77777777" w:rsidTr="440E8A66">
        <w:trPr>
          <w:jc w:val="center"/>
        </w:trPr>
        <w:tc>
          <w:tcPr>
            <w:tcW w:w="7227" w:type="dxa"/>
          </w:tcPr>
          <w:p w14:paraId="77D42F0F" w14:textId="77777777" w:rsidR="00D54376" w:rsidRPr="00CD2698" w:rsidRDefault="440E8A66" w:rsidP="00D54376">
            <w:r>
              <w:t>Elliott traps (Sherman SFAL folding for mice)</w:t>
            </w:r>
          </w:p>
        </w:tc>
        <w:tc>
          <w:tcPr>
            <w:tcW w:w="2248" w:type="dxa"/>
          </w:tcPr>
          <w:p w14:paraId="77D42F10" w14:textId="77777777" w:rsidR="00D54376" w:rsidRPr="00CD2698" w:rsidRDefault="440E8A66" w:rsidP="00D54376">
            <w:r>
              <w:t>10</w:t>
            </w:r>
          </w:p>
        </w:tc>
      </w:tr>
    </w:tbl>
    <w:p w14:paraId="77D42F12" w14:textId="652ED9AA" w:rsidR="000E6DC8" w:rsidRDefault="000E6DC8" w:rsidP="00D54376">
      <w:pPr>
        <w:rPr>
          <w:rFonts w:eastAsiaTheme="minorEastAsia"/>
        </w:rPr>
      </w:pPr>
    </w:p>
    <w:p w14:paraId="51614E5C" w14:textId="77777777" w:rsidR="000E6DC8" w:rsidRDefault="000E6DC8">
      <w:pPr>
        <w:rPr>
          <w:rFonts w:eastAsiaTheme="minorEastAsia"/>
        </w:rPr>
      </w:pPr>
      <w:r>
        <w:rPr>
          <w:rFonts w:eastAsiaTheme="minorEastAsia"/>
        </w:rPr>
        <w:br w:type="page"/>
      </w:r>
    </w:p>
    <w:p w14:paraId="77D42F1D" w14:textId="17D717F8" w:rsidR="00D54376" w:rsidRPr="00CD2698" w:rsidRDefault="0025455D" w:rsidP="00D54376">
      <w:pPr>
        <w:spacing w:before="480" w:after="0"/>
        <w:contextualSpacing/>
        <w:outlineLvl w:val="0"/>
        <w:rPr>
          <w:rFonts w:eastAsiaTheme="majorEastAsia" w:cstheme="majorBidi"/>
          <w:b/>
          <w:bCs/>
        </w:rPr>
      </w:pPr>
      <w:r>
        <w:rPr>
          <w:rFonts w:asciiTheme="majorBidi" w:eastAsiaTheme="majorBidi" w:hAnsiTheme="majorBidi" w:cstheme="majorBidi"/>
          <w:b/>
          <w:bCs/>
        </w:rPr>
        <w:lastRenderedPageBreak/>
        <w:t>Section</w:t>
      </w:r>
      <w:r w:rsidRPr="440E8A66">
        <w:rPr>
          <w:rFonts w:asciiTheme="majorBidi" w:eastAsiaTheme="majorBidi" w:hAnsiTheme="majorBidi" w:cstheme="majorBidi"/>
          <w:b/>
          <w:bCs/>
        </w:rPr>
        <w:t xml:space="preserve"> </w:t>
      </w:r>
      <w:r w:rsidR="440E8A66" w:rsidRPr="440E8A66">
        <w:rPr>
          <w:rFonts w:asciiTheme="majorBidi" w:eastAsiaTheme="majorBidi" w:hAnsiTheme="majorBidi" w:cstheme="majorBidi"/>
          <w:b/>
          <w:bCs/>
        </w:rPr>
        <w:t>4. Biosecurity Management Standard Operating Procedures for Incursion Response</w:t>
      </w:r>
    </w:p>
    <w:p w14:paraId="77D42F1F" w14:textId="18C212E8" w:rsidR="00D54376" w:rsidRPr="00CD2698" w:rsidRDefault="00D54376" w:rsidP="00D54376">
      <w:pPr>
        <w:spacing w:before="1" w:after="0" w:line="240" w:lineRule="auto"/>
        <w:jc w:val="both"/>
        <w:rPr>
          <w:rFonts w:eastAsia="Calibri" w:cs="Calibri"/>
          <w:spacing w:val="-4"/>
        </w:rPr>
      </w:pPr>
      <w:r w:rsidRPr="440E8A66">
        <w:rPr>
          <w:rFonts w:ascii="Calibri" w:eastAsia="Calibri" w:hAnsi="Calibri" w:cs="Calibri"/>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re</w:t>
      </w:r>
      <w:r w:rsidRPr="440E8A66">
        <w:rPr>
          <w:rFonts w:ascii="Calibri" w:eastAsia="Calibri" w:hAnsi="Calibri" w:cs="Calibri"/>
          <w:spacing w:val="1"/>
        </w:rPr>
        <w:t>f</w:t>
      </w:r>
      <w:r w:rsidRPr="440E8A66">
        <w:rPr>
          <w:rFonts w:ascii="Calibri" w:eastAsia="Calibri" w:hAnsi="Calibri" w:cs="Calibri"/>
          <w:spacing w:val="-1"/>
        </w:rPr>
        <w:t>er</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rPr>
        <w:t>po</w:t>
      </w:r>
      <w:r w:rsidRPr="440E8A66">
        <w:rPr>
          <w:rFonts w:ascii="Calibri" w:eastAsia="Calibri" w:hAnsi="Calibri" w:cs="Calibri"/>
          <w:spacing w:val="1"/>
        </w:rPr>
        <w:t>li</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s</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gn</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7"/>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1"/>
        </w:rPr>
        <w:t>r</w:t>
      </w:r>
      <w:r w:rsidRPr="440E8A66">
        <w:rPr>
          <w:rFonts w:ascii="Calibri" w:eastAsia="Calibri" w:hAnsi="Calibri" w:cs="Calibri"/>
        </w:rPr>
        <w:t>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3"/>
        </w:rPr>
        <w:t>c</w:t>
      </w:r>
      <w:r w:rsidRPr="440E8A66">
        <w:rPr>
          <w:rFonts w:ascii="Calibri" w:eastAsia="Calibri" w:hAnsi="Calibri" w:cs="Calibri"/>
        </w:rPr>
        <w:t>t</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ec</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rPr>
        <w:t>y</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m</w:t>
      </w:r>
      <w:r w:rsidRPr="440E8A66">
        <w:rPr>
          <w:rFonts w:ascii="Calibri" w:eastAsia="Calibri" w:hAnsi="Calibri" w:cs="Calibri"/>
        </w:rPr>
        <w:t>s</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spacing w:val="-1"/>
        </w:rPr>
        <w:t>r</w:t>
      </w:r>
      <w:r w:rsidRPr="440E8A66">
        <w:rPr>
          <w:rFonts w:ascii="Calibri" w:eastAsia="Calibri" w:hAnsi="Calibri" w:cs="Calibri"/>
        </w:rPr>
        <w:t>om</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 xml:space="preserve">he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3"/>
        </w:rPr>
        <w:t>a</w:t>
      </w:r>
      <w:r w:rsidRPr="440E8A66">
        <w:rPr>
          <w:rFonts w:ascii="Calibri" w:eastAsia="Calibri" w:hAnsi="Calibri" w:cs="Calibri"/>
        </w:rPr>
        <w:t>t</w:t>
      </w:r>
      <w:r w:rsidRPr="440E8A66">
        <w:rPr>
          <w:rFonts w:ascii="Calibri" w:eastAsia="Calibri" w:hAnsi="Calibri" w:cs="Calibri"/>
          <w:spacing w:val="-8"/>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spacing w:val="3"/>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1"/>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pon</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b</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1"/>
        </w:rPr>
        <w:t xml:space="preserve"> </w:t>
      </w:r>
      <w:r w:rsidRPr="440E8A66">
        <w:rPr>
          <w:rFonts w:ascii="Calibri" w:eastAsia="Calibri" w:hAnsi="Calibri" w:cs="Calibri"/>
        </w:rPr>
        <w:t>of</w:t>
      </w:r>
      <w:r w:rsidRPr="440E8A66">
        <w:rPr>
          <w:rFonts w:ascii="Calibri" w:eastAsia="Calibri" w:hAnsi="Calibri" w:cs="Calibri"/>
          <w:spacing w:val="-1"/>
        </w:rPr>
        <w:t xml:space="preserve"> e</w:t>
      </w:r>
      <w:r w:rsidRPr="440E8A66">
        <w:rPr>
          <w:rFonts w:ascii="Calibri" w:eastAsia="Calibri" w:hAnsi="Calibri" w:cs="Calibri"/>
          <w:spacing w:val="1"/>
        </w:rPr>
        <w:t>x</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3"/>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1"/>
        </w:rPr>
        <w:t>H</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spacing w:val="1"/>
        </w:rPr>
        <w:t>ll</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g</w:t>
      </w:r>
      <w:r w:rsidRPr="440E8A66">
        <w:rPr>
          <w:rFonts w:ascii="Calibri" w:eastAsia="Calibri" w:hAnsi="Calibri" w:cs="Calibri"/>
          <w:spacing w:val="3"/>
        </w:rPr>
        <w:t>r</w:t>
      </w:r>
      <w:r w:rsidRPr="440E8A66">
        <w:rPr>
          <w:rFonts w:ascii="Calibri" w:eastAsia="Calibri" w:hAnsi="Calibri" w:cs="Calibri"/>
          <w:spacing w:val="-1"/>
        </w:rPr>
        <w:t>ea</w:t>
      </w:r>
      <w:r w:rsidRPr="440E8A66">
        <w:rPr>
          <w:rFonts w:ascii="Calibri" w:eastAsia="Calibri" w:hAnsi="Calibri" w:cs="Calibri"/>
          <w:spacing w:val="-2"/>
        </w:rPr>
        <w:t>t</w:t>
      </w:r>
      <w:r w:rsidRPr="440E8A66">
        <w:rPr>
          <w:rFonts w:ascii="Calibri" w:eastAsia="Calibri" w:hAnsi="Calibri" w:cs="Calibri"/>
          <w:spacing w:val="1"/>
        </w:rPr>
        <w:t>l</w:t>
      </w:r>
      <w:r w:rsidRPr="440E8A66">
        <w:rPr>
          <w:rFonts w:ascii="Calibri" w:eastAsia="Calibri" w:hAnsi="Calibri" w:cs="Calibri"/>
        </w:rPr>
        <w:t>y</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mp</w:t>
      </w:r>
      <w:r w:rsidRPr="440E8A66">
        <w:rPr>
          <w:rFonts w:ascii="Calibri" w:eastAsia="Calibri" w:hAnsi="Calibri" w:cs="Calibri"/>
          <w:spacing w:val="-1"/>
        </w:rPr>
        <w:t>ac</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d</w:t>
      </w:r>
      <w:r w:rsidRPr="440E8A66">
        <w:rPr>
          <w:rFonts w:ascii="Calibri" w:eastAsia="Calibri" w:hAnsi="Calibri" w:cs="Calibri"/>
          <w:spacing w:val="-2"/>
        </w:rPr>
        <w:t xml:space="preserve"> </w:t>
      </w:r>
      <w:r w:rsidRPr="440E8A66">
        <w:rPr>
          <w:rFonts w:ascii="Calibri" w:eastAsia="Calibri" w:hAnsi="Calibri" w:cs="Calibri"/>
        </w:rPr>
        <w:t>by</w:t>
      </w:r>
      <w:r w:rsidRPr="440E8A66">
        <w:rPr>
          <w:rFonts w:ascii="Calibri" w:eastAsia="Calibri" w:hAnsi="Calibri" w:cs="Calibri"/>
          <w:spacing w:val="-1"/>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3"/>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eo t</w:t>
      </w:r>
      <w:r w:rsidRPr="440E8A66">
        <w:rPr>
          <w:rFonts w:ascii="Calibri" w:eastAsia="Calibri" w:hAnsi="Calibri" w:cs="Calibri"/>
        </w:rPr>
        <w:t>h</w:t>
      </w:r>
      <w:r w:rsidRPr="440E8A66">
        <w:rPr>
          <w:rFonts w:ascii="Calibri" w:eastAsia="Calibri" w:hAnsi="Calibri" w:cs="Calibri"/>
          <w:spacing w:val="-1"/>
        </w:rPr>
        <w:t>r</w:t>
      </w:r>
      <w:r w:rsidRPr="440E8A66">
        <w:rPr>
          <w:rFonts w:ascii="Calibri" w:eastAsia="Calibri" w:hAnsi="Calibri" w:cs="Calibri"/>
        </w:rPr>
        <w:t>ough</w:t>
      </w:r>
      <w:r w:rsidRPr="440E8A66">
        <w:rPr>
          <w:rFonts w:ascii="Calibri" w:eastAsia="Calibri" w:hAnsi="Calibri" w:cs="Calibri"/>
          <w:spacing w:val="-2"/>
        </w:rPr>
        <w:t xml:space="preserve"> 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spacing w:val="-1"/>
        </w:rPr>
        <w:t>re</w:t>
      </w:r>
      <w:r w:rsidRPr="440E8A66">
        <w:rPr>
          <w:rFonts w:ascii="Calibri" w:eastAsia="Calibri" w:hAnsi="Calibri" w:cs="Calibri"/>
        </w:rPr>
        <w:t>mov</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6"/>
        </w:rPr>
        <w:t xml:space="preserve"> </w:t>
      </w:r>
      <w:r w:rsidRPr="440E8A66">
        <w:rPr>
          <w:rFonts w:ascii="Calibri" w:eastAsia="Calibri" w:hAnsi="Calibri" w:cs="Calibri"/>
        </w:rPr>
        <w:t>of</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nv</w:t>
      </w:r>
      <w:r w:rsidRPr="440E8A66">
        <w:rPr>
          <w:rFonts w:ascii="Calibri" w:eastAsia="Calibri" w:hAnsi="Calibri" w:cs="Calibri"/>
          <w:spacing w:val="-1"/>
        </w:rPr>
        <w:t>a</w:t>
      </w:r>
      <w:r w:rsidRPr="440E8A66">
        <w:rPr>
          <w:rFonts w:ascii="Calibri" w:eastAsia="Calibri" w:hAnsi="Calibri" w:cs="Calibri"/>
          <w:spacing w:val="2"/>
        </w:rPr>
        <w:t>s</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s b</w:t>
      </w:r>
      <w:r w:rsidRPr="440E8A66">
        <w:rPr>
          <w:rFonts w:ascii="Calibri" w:eastAsia="Calibri" w:hAnsi="Calibri" w:cs="Calibri"/>
          <w:spacing w:val="-2"/>
        </w:rPr>
        <w:t>e</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rPr>
        <w:t>ongo</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1980</w:t>
      </w:r>
      <w:r w:rsidRPr="440E8A66">
        <w:rPr>
          <w:rFonts w:ascii="Calibri" w:eastAsia="Calibri" w:hAnsi="Calibri" w:cs="Calibri"/>
          <w:spacing w:val="2"/>
        </w:rPr>
        <w:t>s</w:t>
      </w:r>
      <w:r w:rsidRPr="440E8A66">
        <w:rPr>
          <w:rFonts w:ascii="Calibri" w:eastAsia="Calibri" w:hAnsi="Calibri" w:cs="Calibri"/>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7"/>
        </w:rPr>
        <w:t xml:space="preserve"> </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4"/>
        </w:rPr>
        <w:t>o</w:t>
      </w:r>
      <w:r w:rsidRPr="440E8A66">
        <w:rPr>
          <w:rFonts w:ascii="Calibri" w:eastAsia="Calibri" w:hAnsi="Calibri" w:cs="Calibri"/>
        </w:rPr>
        <w:t>n</w:t>
      </w:r>
      <w:r w:rsidRPr="440E8A66">
        <w:rPr>
          <w:rFonts w:ascii="Calibri" w:eastAsia="Calibri" w:hAnsi="Calibri" w:cs="Calibri"/>
          <w:spacing w:val="-5"/>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3"/>
        </w:rPr>
        <w:t xml:space="preserve"> </w:t>
      </w:r>
      <w:r w:rsidRPr="440E8A66">
        <w:rPr>
          <w:rFonts w:ascii="Calibri" w:eastAsia="Calibri" w:hAnsi="Calibri" w:cs="Calibri"/>
          <w:spacing w:val="-1"/>
        </w:rPr>
        <w:t>w</w:t>
      </w:r>
      <w:r w:rsidRPr="440E8A66">
        <w:rPr>
          <w:rFonts w:ascii="Calibri" w:eastAsia="Calibri" w:hAnsi="Calibri" w:cs="Calibri"/>
          <w:spacing w:val="1"/>
        </w:rPr>
        <w:t>il</w:t>
      </w:r>
      <w:r w:rsidRPr="440E8A66">
        <w:rPr>
          <w:rFonts w:ascii="Calibri" w:eastAsia="Calibri" w:hAnsi="Calibri" w:cs="Calibri"/>
        </w:rPr>
        <w:t xml:space="preserve">l </w:t>
      </w:r>
      <w:r w:rsidRPr="440E8A66">
        <w:rPr>
          <w:rFonts w:ascii="Calibri" w:eastAsia="Calibri" w:hAnsi="Calibri" w:cs="Calibri"/>
          <w:spacing w:val="-1"/>
        </w:rPr>
        <w:t>a</w:t>
      </w:r>
      <w:r w:rsidRPr="440E8A66">
        <w:rPr>
          <w:rFonts w:ascii="Calibri" w:eastAsia="Calibri" w:hAnsi="Calibri" w:cs="Calibri"/>
          <w:spacing w:val="1"/>
        </w:rPr>
        <w:t>ll</w:t>
      </w:r>
      <w:r w:rsidRPr="440E8A66">
        <w:rPr>
          <w:rFonts w:ascii="Calibri" w:eastAsia="Calibri" w:hAnsi="Calibri" w:cs="Calibri"/>
        </w:rPr>
        <w:t>ow</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6"/>
        </w:rPr>
        <w:t xml:space="preserve"> </w:t>
      </w:r>
      <w:r w:rsidRPr="440E8A66">
        <w:rPr>
          <w:rFonts w:ascii="Calibri" w:eastAsia="Calibri" w:hAnsi="Calibri" w:cs="Calibri"/>
          <w:spacing w:val="1"/>
        </w:rPr>
        <w:t>i</w:t>
      </w:r>
      <w:r w:rsidRPr="440E8A66">
        <w:rPr>
          <w:rFonts w:ascii="Calibri" w:eastAsia="Calibri" w:hAnsi="Calibri" w:cs="Calibri"/>
          <w:spacing w:val="2"/>
        </w:rPr>
        <w:t>s</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1"/>
        </w:rPr>
        <w:t>r</w:t>
      </w:r>
      <w:r w:rsidRPr="440E8A66">
        <w:rPr>
          <w:rFonts w:ascii="Calibri" w:eastAsia="Calibri" w:hAnsi="Calibri" w:cs="Calibri"/>
          <w:spacing w:val="3"/>
        </w:rPr>
        <w:t>e</w:t>
      </w:r>
      <w:r w:rsidRPr="440E8A66">
        <w:rPr>
          <w:rFonts w:ascii="Calibri" w:eastAsia="Calibri" w:hAnsi="Calibri" w:cs="Calibri"/>
          <w:spacing w:val="-2"/>
        </w:rPr>
        <w:t>t</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rPr>
        <w:t>n</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1"/>
        </w:rPr>
        <w:t xml:space="preserve"> r</w:t>
      </w:r>
      <w:r w:rsidRPr="440E8A66">
        <w:rPr>
          <w:rFonts w:ascii="Calibri" w:eastAsia="Calibri" w:hAnsi="Calibri" w:cs="Calibri"/>
        </w:rPr>
        <w:t>o</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1"/>
        </w:rPr>
        <w:t xml:space="preserve"> a</w:t>
      </w:r>
      <w:r w:rsidRPr="440E8A66">
        <w:rPr>
          <w:rFonts w:ascii="Calibri" w:eastAsia="Calibri" w:hAnsi="Calibri" w:cs="Calibri"/>
        </w:rPr>
        <w:t>s a</w:t>
      </w:r>
      <w:r w:rsidRPr="440E8A66">
        <w:rPr>
          <w:rFonts w:ascii="Calibri" w:eastAsia="Calibri" w:hAnsi="Calibri" w:cs="Calibri"/>
          <w:spacing w:val="1"/>
        </w:rPr>
        <w:t xml:space="preserve"> </w:t>
      </w:r>
      <w:r w:rsidRPr="440E8A66">
        <w:rPr>
          <w:rFonts w:ascii="Calibri" w:eastAsia="Calibri" w:hAnsi="Calibri" w:cs="Calibri"/>
        </w:rPr>
        <w:t>m</w:t>
      </w:r>
      <w:r w:rsidRPr="440E8A66">
        <w:rPr>
          <w:rFonts w:ascii="Calibri" w:eastAsia="Calibri" w:hAnsi="Calibri" w:cs="Calibri"/>
          <w:spacing w:val="-1"/>
        </w:rPr>
        <w:t>aj</w:t>
      </w:r>
      <w:r w:rsidRPr="440E8A66">
        <w:rPr>
          <w:rFonts w:ascii="Calibri" w:eastAsia="Calibri" w:hAnsi="Calibri" w:cs="Calibri"/>
          <w:spacing w:val="4"/>
        </w:rPr>
        <w:t>o</w:t>
      </w:r>
      <w:r w:rsidRPr="440E8A66">
        <w:rPr>
          <w:rFonts w:ascii="Calibri" w:eastAsia="Calibri" w:hAnsi="Calibri" w:cs="Calibri"/>
        </w:rPr>
        <w:t>r</w:t>
      </w:r>
      <w:r w:rsidRPr="440E8A66">
        <w:rPr>
          <w:rFonts w:ascii="Calibri" w:eastAsia="Calibri" w:hAnsi="Calibri" w:cs="Calibri"/>
          <w:spacing w:val="-6"/>
        </w:rPr>
        <w:t xml:space="preserve"> </w:t>
      </w:r>
      <w:r w:rsidRPr="440E8A66">
        <w:rPr>
          <w:rFonts w:ascii="Calibri" w:eastAsia="Calibri" w:hAnsi="Calibri" w:cs="Calibri"/>
        </w:rPr>
        <w:t>b</w:t>
      </w:r>
      <w:r w:rsidRPr="440E8A66">
        <w:rPr>
          <w:rFonts w:ascii="Calibri" w:eastAsia="Calibri" w:hAnsi="Calibri" w:cs="Calibri"/>
          <w:spacing w:val="-1"/>
        </w:rPr>
        <w:t>ree</w:t>
      </w:r>
      <w:r w:rsidRPr="440E8A66">
        <w:rPr>
          <w:rFonts w:ascii="Calibri" w:eastAsia="Calibri" w:hAnsi="Calibri" w:cs="Calibri"/>
        </w:rPr>
        <w:t>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rPr>
        <w:t>g</w:t>
      </w:r>
      <w:r w:rsidRPr="440E8A66">
        <w:rPr>
          <w:rFonts w:ascii="Calibri" w:eastAsia="Calibri" w:hAnsi="Calibri" w:cs="Calibri"/>
          <w:spacing w:val="-1"/>
        </w:rPr>
        <w:t>r</w:t>
      </w:r>
      <w:r w:rsidRPr="440E8A66">
        <w:rPr>
          <w:rFonts w:ascii="Calibri" w:eastAsia="Calibri" w:hAnsi="Calibri" w:cs="Calibri"/>
        </w:rPr>
        <w:t>ound</w:t>
      </w:r>
      <w:r w:rsidRPr="440E8A66">
        <w:rPr>
          <w:rFonts w:ascii="Calibri" w:eastAsia="Calibri" w:hAnsi="Calibri" w:cs="Calibri"/>
          <w:spacing w:val="-4"/>
        </w:rPr>
        <w:t xml:space="preserve"> </w:t>
      </w:r>
      <w:r w:rsidRPr="440E8A66">
        <w:rPr>
          <w:rFonts w:ascii="Calibri" w:eastAsia="Calibri" w:hAnsi="Calibri" w:cs="Calibri"/>
          <w:spacing w:val="1"/>
        </w:rPr>
        <w:t>f</w:t>
      </w:r>
      <w:r w:rsidRPr="440E8A66">
        <w:rPr>
          <w:rFonts w:ascii="Calibri" w:eastAsia="Calibri" w:hAnsi="Calibri" w:cs="Calibri"/>
        </w:rPr>
        <w:t>or</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spacing w:val="-1"/>
        </w:rPr>
        <w:t>ea</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 xml:space="preserve"> </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4"/>
        </w:rPr>
        <w:t>m</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a</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he b</w:t>
      </w:r>
      <w:r w:rsidRPr="440E8A66">
        <w:rPr>
          <w:rFonts w:ascii="Calibri" w:eastAsia="Calibri" w:hAnsi="Calibri" w:cs="Calibri"/>
          <w:spacing w:val="-2"/>
        </w:rPr>
        <w:t>e</w:t>
      </w:r>
      <w:r w:rsidRPr="440E8A66">
        <w:rPr>
          <w:rFonts w:ascii="Calibri" w:eastAsia="Calibri" w:hAnsi="Calibri" w:cs="Calibri"/>
        </w:rPr>
        <w:t>n</w:t>
      </w:r>
      <w:r w:rsidRPr="440E8A66">
        <w:rPr>
          <w:rFonts w:ascii="Calibri" w:eastAsia="Calibri" w:hAnsi="Calibri" w:cs="Calibri"/>
          <w:spacing w:val="-2"/>
        </w:rPr>
        <w:t>e</w:t>
      </w:r>
      <w:r w:rsidRPr="440E8A66">
        <w:rPr>
          <w:rFonts w:ascii="Calibri" w:eastAsia="Calibri" w:hAnsi="Calibri" w:cs="Calibri"/>
          <w:spacing w:val="1"/>
        </w:rPr>
        <w:t>fi</w:t>
      </w:r>
      <w:r w:rsidRPr="440E8A66">
        <w:rPr>
          <w:rFonts w:ascii="Calibri" w:eastAsia="Calibri" w:hAnsi="Calibri" w:cs="Calibri"/>
          <w:spacing w:val="-2"/>
        </w:rPr>
        <w:t>t</w:t>
      </w:r>
      <w:r w:rsidRPr="440E8A66">
        <w:rPr>
          <w:rFonts w:ascii="Calibri" w:eastAsia="Calibri" w:hAnsi="Calibri" w:cs="Calibri"/>
        </w:rPr>
        <w:t>s</w:t>
      </w:r>
      <w:r w:rsidRPr="440E8A66">
        <w:rPr>
          <w:rFonts w:ascii="Calibri" w:eastAsia="Calibri" w:hAnsi="Calibri" w:cs="Calibri"/>
          <w:spacing w:val="-5"/>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3"/>
        </w:rPr>
        <w:t xml:space="preserve"> </w:t>
      </w:r>
      <w:r w:rsidRPr="440E8A66">
        <w:rPr>
          <w:rFonts w:ascii="Calibri" w:eastAsia="Calibri" w:hAnsi="Calibri" w:cs="Calibri"/>
          <w:spacing w:val="-1"/>
        </w:rPr>
        <w:t>e</w:t>
      </w:r>
      <w:r w:rsidRPr="440E8A66">
        <w:rPr>
          <w:rFonts w:ascii="Calibri" w:eastAsia="Calibri" w:hAnsi="Calibri" w:cs="Calibri"/>
          <w:spacing w:val="1"/>
        </w:rPr>
        <w:t>ff</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i</w:t>
      </w:r>
      <w:r w:rsidRPr="440E8A66">
        <w:rPr>
          <w:rFonts w:ascii="Calibri" w:eastAsia="Calibri" w:hAnsi="Calibri" w:cs="Calibri"/>
        </w:rPr>
        <w:t xml:space="preserve">s </w:t>
      </w:r>
      <w:r w:rsidRPr="440E8A66">
        <w:rPr>
          <w:rFonts w:ascii="Calibri" w:eastAsia="Calibri" w:hAnsi="Calibri" w:cs="Calibri"/>
          <w:spacing w:val="-1"/>
        </w:rPr>
        <w:t>cr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ca</w:t>
      </w:r>
      <w:r w:rsidRPr="440E8A66">
        <w:rPr>
          <w:rFonts w:ascii="Calibri" w:eastAsia="Calibri" w:hAnsi="Calibri" w:cs="Calibri"/>
        </w:rPr>
        <w:t>l</w:t>
      </w:r>
      <w:r w:rsidRPr="440E8A66">
        <w:rPr>
          <w:rFonts w:ascii="Calibri" w:eastAsia="Calibri" w:hAnsi="Calibri" w:cs="Calibri"/>
          <w:spacing w:val="1"/>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rPr>
        <w:t>p</w:t>
      </w:r>
      <w:r w:rsidRPr="440E8A66">
        <w:rPr>
          <w:rFonts w:ascii="Calibri" w:eastAsia="Calibri" w:hAnsi="Calibri" w:cs="Calibri"/>
          <w:spacing w:val="3"/>
        </w:rPr>
        <w:t>r</w:t>
      </w:r>
      <w:r w:rsidRPr="440E8A66">
        <w:rPr>
          <w:rFonts w:ascii="Calibri" w:eastAsia="Calibri" w:hAnsi="Calibri" w:cs="Calibri"/>
          <w:spacing w:val="-1"/>
        </w:rPr>
        <w:t>e</w:t>
      </w:r>
      <w:r w:rsidRPr="440E8A66">
        <w:rPr>
          <w:rFonts w:ascii="Calibri" w:eastAsia="Calibri" w:hAnsi="Calibri" w:cs="Calibri"/>
        </w:rPr>
        <w:t>v</w:t>
      </w:r>
      <w:r w:rsidRPr="440E8A66">
        <w:rPr>
          <w:rFonts w:ascii="Calibri" w:eastAsia="Calibri" w:hAnsi="Calibri" w:cs="Calibri"/>
          <w:spacing w:val="3"/>
        </w:rPr>
        <w:t>e</w:t>
      </w:r>
      <w:r w:rsidRPr="440E8A66">
        <w:rPr>
          <w:rFonts w:ascii="Calibri" w:eastAsia="Calibri" w:hAnsi="Calibri" w:cs="Calibri"/>
        </w:rPr>
        <w:t>nt</w:t>
      </w:r>
      <w:r w:rsidRPr="440E8A66">
        <w:rPr>
          <w:rFonts w:ascii="Calibri" w:eastAsia="Calibri" w:hAnsi="Calibri" w:cs="Calibri"/>
          <w:spacing w:val="-7"/>
        </w:rPr>
        <w:t xml:space="preserve"> </w:t>
      </w:r>
      <w:r w:rsidRPr="440E8A66">
        <w:rPr>
          <w:rFonts w:ascii="Calibri" w:eastAsia="Calibri" w:hAnsi="Calibri" w:cs="Calibri"/>
          <w:spacing w:val="1"/>
        </w:rPr>
        <w:t>f</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r</w:t>
      </w:r>
      <w:r w:rsidRPr="440E8A66">
        <w:rPr>
          <w:rFonts w:ascii="Calibri" w:eastAsia="Calibri" w:hAnsi="Calibri" w:cs="Calibri"/>
          <w:spacing w:val="-2"/>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r</w:t>
      </w:r>
      <w:r w:rsidRPr="440E8A66">
        <w:rPr>
          <w:rFonts w:ascii="Calibri" w:eastAsia="Calibri" w:hAnsi="Calibri" w:cs="Calibri"/>
        </w:rPr>
        <w:t>odu</w:t>
      </w:r>
      <w:r w:rsidRPr="440E8A66">
        <w:rPr>
          <w:rFonts w:ascii="Calibri" w:eastAsia="Calibri" w:hAnsi="Calibri" w:cs="Calibri"/>
          <w:spacing w:val="-1"/>
        </w:rPr>
        <w:t>c</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ons</w:t>
      </w:r>
      <w:r w:rsidRPr="440E8A66">
        <w:rPr>
          <w:rFonts w:ascii="Calibri" w:eastAsia="Calibri" w:hAnsi="Calibri" w:cs="Calibri"/>
          <w:spacing w:val="-2"/>
        </w:rPr>
        <w:t xml:space="preserve"> </w:t>
      </w:r>
      <w:r w:rsidRPr="440E8A66">
        <w:rPr>
          <w:rFonts w:ascii="Calibri" w:eastAsia="Calibri" w:hAnsi="Calibri" w:cs="Calibri"/>
        </w:rPr>
        <w:t>of</w:t>
      </w:r>
      <w:r w:rsidRPr="440E8A66">
        <w:rPr>
          <w:rFonts w:ascii="Calibri" w:eastAsia="Calibri" w:hAnsi="Calibri" w:cs="Calibri"/>
          <w:spacing w:val="-1"/>
        </w:rPr>
        <w:t xml:space="preserve"> </w:t>
      </w:r>
      <w:r w:rsidRPr="440E8A66">
        <w:rPr>
          <w:rFonts w:ascii="Calibri" w:eastAsia="Calibri" w:hAnsi="Calibri" w:cs="Calibri"/>
        </w:rPr>
        <w:t>non</w:t>
      </w:r>
      <w:r w:rsidRPr="440E8A66">
        <w:rPr>
          <w:rFonts w:ascii="Calibri" w:eastAsia="Calibri" w:hAnsi="Calibri" w:cs="Calibri"/>
          <w:spacing w:val="4"/>
        </w:rPr>
        <w:t>-</w:t>
      </w:r>
      <w:r w:rsidRPr="440E8A66">
        <w:rPr>
          <w:rFonts w:ascii="Calibri" w:eastAsia="Calibri" w:hAnsi="Calibri" w:cs="Calibri"/>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2"/>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R</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2"/>
        </w:rPr>
        <w:t>s</w:t>
      </w:r>
      <w:r w:rsidRPr="440E8A66">
        <w:rPr>
          <w:rFonts w:ascii="Calibri" w:eastAsia="Calibri" w:hAnsi="Calibri" w:cs="Calibri"/>
        </w:rPr>
        <w:t>,</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spacing w:val="-2"/>
        </w:rPr>
        <w:t xml:space="preserve">e, </w:t>
      </w:r>
      <w:r w:rsidRPr="440E8A66">
        <w:rPr>
          <w:rFonts w:ascii="Calibri" w:eastAsia="Calibri" w:hAnsi="Calibri" w:cs="Calibri"/>
        </w:rPr>
        <w:t>mon</w:t>
      </w:r>
      <w:r w:rsidRPr="440E8A66">
        <w:rPr>
          <w:rFonts w:ascii="Calibri" w:eastAsia="Calibri" w:hAnsi="Calibri" w:cs="Calibri"/>
          <w:spacing w:val="1"/>
        </w:rPr>
        <w:t>g</w:t>
      </w:r>
      <w:r w:rsidRPr="440E8A66">
        <w:rPr>
          <w:rFonts w:ascii="Calibri" w:eastAsia="Calibri" w:hAnsi="Calibri" w:cs="Calibri"/>
        </w:rPr>
        <w:t>oo</w:t>
      </w:r>
      <w:r w:rsidRPr="440E8A66">
        <w:rPr>
          <w:rFonts w:ascii="Calibri" w:eastAsia="Calibri" w:hAnsi="Calibri" w:cs="Calibri"/>
          <w:spacing w:val="2"/>
        </w:rPr>
        <w:t>s</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5"/>
        </w:rPr>
        <w:t xml:space="preserve"> </w:t>
      </w:r>
      <w:r w:rsidRPr="440E8A66">
        <w:rPr>
          <w:rFonts w:ascii="Calibri" w:eastAsia="Calibri" w:hAnsi="Calibri" w:cs="Calibri"/>
          <w:i/>
          <w:iCs/>
          <w:spacing w:val="-1"/>
        </w:rPr>
        <w:t>Ha</w:t>
      </w:r>
      <w:r w:rsidRPr="440E8A66">
        <w:rPr>
          <w:rFonts w:ascii="Calibri" w:eastAsia="Calibri" w:hAnsi="Calibri" w:cs="Calibri"/>
          <w:i/>
          <w:iCs/>
        </w:rPr>
        <w:t>rr</w:t>
      </w:r>
      <w:r w:rsidRPr="440E8A66">
        <w:rPr>
          <w:rFonts w:ascii="Calibri" w:eastAsia="Calibri" w:hAnsi="Calibri" w:cs="Calibri"/>
          <w:i/>
          <w:iCs/>
          <w:spacing w:val="1"/>
        </w:rPr>
        <w:t>i</w:t>
      </w:r>
      <w:r w:rsidRPr="440E8A66">
        <w:rPr>
          <w:rFonts w:ascii="Calibri" w:eastAsia="Calibri" w:hAnsi="Calibri" w:cs="Calibri"/>
          <w:i/>
          <w:iCs/>
          <w:spacing w:val="-2"/>
        </w:rPr>
        <w:t>s</w:t>
      </w:r>
      <w:r w:rsidRPr="440E8A66">
        <w:rPr>
          <w:rFonts w:ascii="Calibri" w:eastAsia="Calibri" w:hAnsi="Calibri" w:cs="Calibri"/>
          <w:i/>
          <w:iCs/>
          <w:spacing w:val="1"/>
        </w:rPr>
        <w:t>i</w:t>
      </w:r>
      <w:r w:rsidRPr="440E8A66">
        <w:rPr>
          <w:rFonts w:ascii="Calibri" w:eastAsia="Calibri" w:hAnsi="Calibri" w:cs="Calibri"/>
          <w:i/>
          <w:iCs/>
        </w:rPr>
        <w:t>a</w:t>
      </w:r>
      <w:r w:rsidRPr="440E8A66">
        <w:rPr>
          <w:rFonts w:ascii="Calibri" w:eastAsia="Calibri" w:hAnsi="Calibri" w:cs="Calibri"/>
          <w:i/>
          <w:iCs/>
          <w:spacing w:val="-2"/>
        </w:rPr>
        <w:t xml:space="preserve"> </w:t>
      </w:r>
      <w:r w:rsidRPr="440E8A66">
        <w:rPr>
          <w:rFonts w:ascii="Calibri" w:eastAsia="Calibri" w:hAnsi="Calibri" w:cs="Calibri"/>
          <w:spacing w:val="-1"/>
        </w:rPr>
        <w:t>ca</w:t>
      </w:r>
      <w:r w:rsidRPr="440E8A66">
        <w:rPr>
          <w:rFonts w:ascii="Calibri" w:eastAsia="Calibri" w:hAnsi="Calibri" w:cs="Calibri"/>
          <w:spacing w:val="3"/>
        </w:rPr>
        <w:t>c</w:t>
      </w:r>
      <w:r w:rsidRPr="440E8A66">
        <w:rPr>
          <w:rFonts w:ascii="Calibri" w:eastAsia="Calibri" w:hAnsi="Calibri" w:cs="Calibri"/>
          <w:spacing w:val="-2"/>
        </w:rPr>
        <w:t>t</w:t>
      </w:r>
      <w:r w:rsidRPr="440E8A66">
        <w:rPr>
          <w:rFonts w:ascii="Calibri" w:eastAsia="Calibri" w:hAnsi="Calibri" w:cs="Calibri"/>
        </w:rPr>
        <w:t>us</w:t>
      </w:r>
      <w:r w:rsidRPr="440E8A66">
        <w:rPr>
          <w:rFonts w:ascii="Calibri" w:eastAsia="Calibri" w:hAnsi="Calibri" w:cs="Calibri"/>
          <w:spacing w:val="-3"/>
        </w:rPr>
        <w:t xml:space="preserve"> </w:t>
      </w:r>
      <w:r w:rsidRPr="440E8A66">
        <w:rPr>
          <w:rFonts w:ascii="Calibri" w:eastAsia="Calibri" w:hAnsi="Calibri" w:cs="Calibri"/>
        </w:rPr>
        <w:t>m</w:t>
      </w:r>
      <w:r w:rsidRPr="440E8A66">
        <w:rPr>
          <w:rFonts w:ascii="Calibri" w:eastAsia="Calibri" w:hAnsi="Calibri" w:cs="Calibri"/>
          <w:spacing w:val="-1"/>
        </w:rPr>
        <w:t>ea</w:t>
      </w:r>
      <w:r w:rsidRPr="440E8A66">
        <w:rPr>
          <w:rFonts w:ascii="Calibri" w:eastAsia="Calibri" w:hAnsi="Calibri" w:cs="Calibri"/>
          <w:spacing w:val="1"/>
        </w:rPr>
        <w:t>l</w:t>
      </w:r>
      <w:r w:rsidRPr="440E8A66">
        <w:rPr>
          <w:rFonts w:ascii="Calibri" w:eastAsia="Calibri" w:hAnsi="Calibri" w:cs="Calibri"/>
        </w:rPr>
        <w:t>ybug,</w:t>
      </w:r>
      <w:r w:rsidRPr="440E8A66">
        <w:rPr>
          <w:rFonts w:ascii="Calibri" w:eastAsia="Calibri" w:hAnsi="Calibri" w:cs="Calibri"/>
          <w:spacing w:val="-9"/>
        </w:rPr>
        <w:t xml:space="preserve"> </w:t>
      </w:r>
      <w:r w:rsidRPr="440E8A66">
        <w:rPr>
          <w:rFonts w:ascii="Calibri" w:eastAsia="Calibri" w:hAnsi="Calibri" w:cs="Calibri"/>
          <w:spacing w:val="-1"/>
        </w:rPr>
        <w:t>a</w:t>
      </w:r>
      <w:r w:rsidRPr="440E8A66">
        <w:rPr>
          <w:rFonts w:ascii="Calibri" w:eastAsia="Calibri" w:hAnsi="Calibri" w:cs="Calibri"/>
        </w:rPr>
        <w:t>nd</w:t>
      </w:r>
      <w:r w:rsidRPr="440E8A66">
        <w:rPr>
          <w:rFonts w:ascii="Calibri" w:eastAsia="Calibri" w:hAnsi="Calibri" w:cs="Calibri"/>
          <w:spacing w:val="2"/>
        </w:rPr>
        <w:t xml:space="preserve"> </w:t>
      </w:r>
      <w:r w:rsidRPr="440E8A66">
        <w:rPr>
          <w:rFonts w:ascii="Calibri" w:eastAsia="Calibri" w:hAnsi="Calibri" w:cs="Calibri"/>
          <w:spacing w:val="-1"/>
        </w:rPr>
        <w:t>wee</w:t>
      </w:r>
      <w:r w:rsidRPr="440E8A66">
        <w:rPr>
          <w:rFonts w:ascii="Calibri" w:eastAsia="Calibri" w:hAnsi="Calibri" w:cs="Calibri"/>
        </w:rPr>
        <w:t>ds</w:t>
      </w:r>
      <w:r w:rsidRPr="440E8A66">
        <w:rPr>
          <w:rFonts w:ascii="Calibri" w:eastAsia="Calibri" w:hAnsi="Calibri" w:cs="Calibri"/>
          <w:spacing w:val="-4"/>
        </w:rPr>
        <w:t xml:space="preserve"> </w:t>
      </w:r>
      <w:r w:rsidRPr="440E8A66">
        <w:rPr>
          <w:rFonts w:ascii="Calibri" w:eastAsia="Calibri" w:hAnsi="Calibri" w:cs="Calibri"/>
        </w:rPr>
        <w:t>po</w:t>
      </w:r>
      <w:r w:rsidRPr="440E8A66">
        <w:rPr>
          <w:rFonts w:ascii="Calibri" w:eastAsia="Calibri" w:hAnsi="Calibri" w:cs="Calibri"/>
          <w:spacing w:val="2"/>
        </w:rPr>
        <w:t>s</w:t>
      </w:r>
      <w:r w:rsidRPr="440E8A66">
        <w:rPr>
          <w:rFonts w:ascii="Calibri" w:eastAsia="Calibri" w:hAnsi="Calibri" w:cs="Calibri"/>
        </w:rPr>
        <w:t xml:space="preserve">e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g</w:t>
      </w:r>
      <w:r w:rsidRPr="440E8A66">
        <w:rPr>
          <w:rFonts w:ascii="Calibri" w:eastAsia="Calibri" w:hAnsi="Calibri" w:cs="Calibri"/>
          <w:spacing w:val="-1"/>
        </w:rPr>
        <w:t>re</w:t>
      </w:r>
      <w:r w:rsidRPr="440E8A66">
        <w:rPr>
          <w:rFonts w:ascii="Calibri" w:eastAsia="Calibri" w:hAnsi="Calibri" w:cs="Calibri"/>
          <w:spacing w:val="3"/>
        </w:rPr>
        <w:t>a</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1"/>
        </w:rPr>
        <w:t>threats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3"/>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3"/>
        </w:rPr>
        <w:t>e</w:t>
      </w:r>
      <w:r w:rsidRPr="440E8A66">
        <w:rPr>
          <w:rFonts w:ascii="Calibri" w:eastAsia="Calibri" w:hAnsi="Calibri" w:cs="Calibri"/>
          <w:spacing w:val="-1"/>
        </w:rPr>
        <w:t>c</w:t>
      </w:r>
      <w:r w:rsidRPr="440E8A66">
        <w:rPr>
          <w:rFonts w:ascii="Calibri" w:eastAsia="Calibri" w:hAnsi="Calibri" w:cs="Calibri"/>
        </w:rPr>
        <w:t>h</w:t>
      </w:r>
      <w:r w:rsidRPr="440E8A66">
        <w:rPr>
          <w:rFonts w:ascii="Calibri" w:eastAsia="Calibri" w:hAnsi="Calibri" w:cs="Calibri"/>
          <w:spacing w:val="-2"/>
        </w:rPr>
        <w:t>e</w:t>
      </w:r>
      <w:r w:rsidRPr="440E8A66">
        <w:rPr>
          <w:rFonts w:ascii="Calibri" w:eastAsia="Calibri" w:hAnsi="Calibri" w:cs="Calibri"/>
        </w:rPr>
        <w:t>o,</w:t>
      </w:r>
      <w:r w:rsidRPr="440E8A66">
        <w:rPr>
          <w:rFonts w:ascii="Calibri" w:eastAsia="Calibri" w:hAnsi="Calibri" w:cs="Calibri"/>
          <w:spacing w:val="-7"/>
        </w:rPr>
        <w:t xml:space="preserve"> </w:t>
      </w:r>
      <w:r w:rsidRPr="440E8A66">
        <w:rPr>
          <w:rFonts w:ascii="Calibri" w:eastAsia="Calibri" w:hAnsi="Calibri" w:cs="Calibri"/>
          <w:spacing w:val="4"/>
        </w:rPr>
        <w:t>b</w:t>
      </w:r>
      <w:r w:rsidRPr="440E8A66">
        <w:rPr>
          <w:rFonts w:ascii="Calibri" w:eastAsia="Calibri" w:hAnsi="Calibri" w:cs="Calibri"/>
        </w:rPr>
        <w:t>ut</w:t>
      </w:r>
      <w:r w:rsidRPr="440E8A66">
        <w:rPr>
          <w:rFonts w:ascii="Calibri" w:eastAsia="Calibri" w:hAnsi="Calibri" w:cs="Calibri"/>
          <w:spacing w:val="-4"/>
        </w:rPr>
        <w:t xml:space="preserve"> </w:t>
      </w:r>
      <w:r w:rsidRPr="440E8A66">
        <w:rPr>
          <w:rFonts w:ascii="Calibri" w:eastAsia="Calibri" w:hAnsi="Calibri" w:cs="Calibri"/>
          <w:spacing w:val="-1"/>
        </w:rPr>
        <w:t>a</w:t>
      </w:r>
      <w:r w:rsidRPr="440E8A66">
        <w:rPr>
          <w:rFonts w:ascii="Calibri" w:eastAsia="Calibri" w:hAnsi="Calibri" w:cs="Calibri"/>
        </w:rPr>
        <w:t>ny</w:t>
      </w:r>
      <w:r w:rsidRPr="440E8A66">
        <w:rPr>
          <w:rFonts w:ascii="Calibri" w:eastAsia="Calibri" w:hAnsi="Calibri" w:cs="Calibri"/>
          <w:spacing w:val="-1"/>
        </w:rPr>
        <w:t xml:space="preserve"> </w:t>
      </w:r>
      <w:r w:rsidRPr="440E8A66">
        <w:rPr>
          <w:rFonts w:ascii="Calibri" w:eastAsia="Calibri" w:hAnsi="Calibri" w:cs="Calibri"/>
        </w:rPr>
        <w:t>non- 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1"/>
        </w:rPr>
        <w:t>iv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c</w:t>
      </w:r>
      <w:r w:rsidRPr="440E8A66">
        <w:rPr>
          <w:rFonts w:ascii="Calibri" w:eastAsia="Calibri" w:hAnsi="Calibri" w:cs="Calibri"/>
          <w:spacing w:val="1"/>
        </w:rPr>
        <w:t>l</w:t>
      </w:r>
      <w:r w:rsidRPr="440E8A66">
        <w:rPr>
          <w:rFonts w:ascii="Calibri" w:eastAsia="Calibri" w:hAnsi="Calibri" w:cs="Calibri"/>
        </w:rPr>
        <w:t>ud</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 xml:space="preserve"> </w:t>
      </w:r>
      <w:r w:rsidRPr="440E8A66">
        <w:rPr>
          <w:rFonts w:ascii="Calibri" w:eastAsia="Calibri" w:hAnsi="Calibri" w:cs="Calibri"/>
          <w:spacing w:val="2"/>
        </w:rPr>
        <w:t>s</w:t>
      </w:r>
      <w:r w:rsidRPr="440E8A66">
        <w:rPr>
          <w:rFonts w:ascii="Calibri" w:eastAsia="Calibri" w:hAnsi="Calibri" w:cs="Calibri"/>
        </w:rPr>
        <w:t>p</w:t>
      </w:r>
      <w:r w:rsidRPr="440E8A66">
        <w:rPr>
          <w:rFonts w:ascii="Calibri" w:eastAsia="Calibri" w:hAnsi="Calibri" w:cs="Calibri"/>
          <w:spacing w:val="-2"/>
        </w:rPr>
        <w:t>e</w:t>
      </w:r>
      <w:r w:rsidRPr="440E8A66">
        <w:rPr>
          <w:rFonts w:ascii="Calibri" w:eastAsia="Calibri" w:hAnsi="Calibri" w:cs="Calibri"/>
          <w:spacing w:val="-1"/>
        </w:rPr>
        <w:t>c</w:t>
      </w:r>
      <w:r w:rsidRPr="440E8A66">
        <w:rPr>
          <w:rFonts w:ascii="Calibri" w:eastAsia="Calibri" w:hAnsi="Calibri" w:cs="Calibri"/>
          <w:spacing w:val="1"/>
        </w:rPr>
        <w:t>i</w:t>
      </w:r>
      <w:r w:rsidRPr="440E8A66">
        <w:rPr>
          <w:rFonts w:ascii="Calibri" w:eastAsia="Calibri" w:hAnsi="Calibri" w:cs="Calibri"/>
          <w:spacing w:val="-1"/>
        </w:rPr>
        <w:t>e</w:t>
      </w:r>
      <w:r w:rsidRPr="440E8A66">
        <w:rPr>
          <w:rFonts w:ascii="Calibri" w:eastAsia="Calibri" w:hAnsi="Calibri" w:cs="Calibri"/>
        </w:rPr>
        <w:t>s</w:t>
      </w:r>
      <w:r w:rsidRPr="440E8A66">
        <w:rPr>
          <w:rFonts w:ascii="Calibri" w:eastAsia="Calibri" w:hAnsi="Calibri" w:cs="Calibri"/>
          <w:spacing w:val="-4"/>
        </w:rPr>
        <w:t xml:space="preserve"> </w:t>
      </w:r>
      <w:r w:rsidRPr="440E8A66">
        <w:rPr>
          <w:rFonts w:ascii="Calibri" w:eastAsia="Calibri" w:hAnsi="Calibri" w:cs="Calibri"/>
          <w:spacing w:val="-2"/>
        </w:rPr>
        <w:t>t</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spacing w:val="3"/>
        </w:rPr>
        <w:t>a</w:t>
      </w:r>
      <w:r w:rsidRPr="440E8A66">
        <w:rPr>
          <w:rFonts w:ascii="Calibri" w:eastAsia="Calibri" w:hAnsi="Calibri" w:cs="Calibri"/>
          <w:spacing w:val="-1"/>
        </w:rPr>
        <w:t>r</w:t>
      </w:r>
      <w:r w:rsidRPr="440E8A66">
        <w:rPr>
          <w:rFonts w:ascii="Calibri" w:eastAsia="Calibri" w:hAnsi="Calibri" w:cs="Calibri"/>
        </w:rPr>
        <w:t>e</w:t>
      </w:r>
      <w:r w:rsidRPr="440E8A66">
        <w:rPr>
          <w:rFonts w:ascii="Calibri" w:eastAsia="Calibri" w:hAnsi="Calibri" w:cs="Calibri"/>
          <w:spacing w:val="-5"/>
        </w:rPr>
        <w:t xml:space="preserve"> </w:t>
      </w:r>
      <w:r w:rsidRPr="440E8A66">
        <w:rPr>
          <w:rFonts w:ascii="Calibri" w:eastAsia="Calibri" w:hAnsi="Calibri" w:cs="Calibri"/>
          <w:spacing w:val="4"/>
        </w:rPr>
        <w:t>n</w:t>
      </w:r>
      <w:r w:rsidRPr="440E8A66">
        <w:rPr>
          <w:rFonts w:ascii="Calibri" w:eastAsia="Calibri" w:hAnsi="Calibri" w:cs="Calibri"/>
          <w:spacing w:val="-1"/>
        </w:rPr>
        <w:t>a</w:t>
      </w:r>
      <w:r w:rsidRPr="440E8A66">
        <w:rPr>
          <w:rFonts w:ascii="Calibri" w:eastAsia="Calibri" w:hAnsi="Calibri" w:cs="Calibri"/>
          <w:spacing w:val="-2"/>
        </w:rPr>
        <w:t>t</w:t>
      </w:r>
      <w:r w:rsidRPr="440E8A66">
        <w:rPr>
          <w:rFonts w:ascii="Calibri" w:eastAsia="Calibri" w:hAnsi="Calibri" w:cs="Calibri"/>
          <w:spacing w:val="5"/>
        </w:rPr>
        <w:t>i</w:t>
      </w:r>
      <w:r w:rsidRPr="440E8A66">
        <w:rPr>
          <w:rFonts w:ascii="Calibri" w:eastAsia="Calibri" w:hAnsi="Calibri" w:cs="Calibri"/>
          <w:spacing w:val="1"/>
        </w:rPr>
        <w:t>v</w:t>
      </w:r>
      <w:r w:rsidRPr="440E8A66">
        <w:rPr>
          <w:rFonts w:ascii="Calibri" w:eastAsia="Calibri" w:hAnsi="Calibri" w:cs="Calibri"/>
        </w:rPr>
        <w:t>e</w:t>
      </w:r>
      <w:r w:rsidRPr="440E8A66">
        <w:rPr>
          <w:rFonts w:ascii="Calibri" w:eastAsia="Calibri" w:hAnsi="Calibri" w:cs="Calibri"/>
          <w:spacing w:val="-6"/>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spacing w:val="-2"/>
        </w:rPr>
        <w:t>P</w:t>
      </w:r>
      <w:r w:rsidRPr="440E8A66">
        <w:rPr>
          <w:rFonts w:ascii="Calibri" w:eastAsia="Calibri" w:hAnsi="Calibri" w:cs="Calibri"/>
        </w:rPr>
        <w:t>u</w:t>
      </w:r>
      <w:r w:rsidRPr="440E8A66">
        <w:rPr>
          <w:rFonts w:ascii="Calibri" w:eastAsia="Calibri" w:hAnsi="Calibri" w:cs="Calibri"/>
          <w:spacing w:val="-2"/>
        </w:rPr>
        <w:t>e</w:t>
      </w:r>
      <w:r w:rsidRPr="440E8A66">
        <w:rPr>
          <w:rFonts w:ascii="Calibri" w:eastAsia="Calibri" w:hAnsi="Calibri" w:cs="Calibri"/>
          <w:spacing w:val="3"/>
        </w:rPr>
        <w:t>r</w:t>
      </w:r>
      <w:r w:rsidRPr="440E8A66">
        <w:rPr>
          <w:rFonts w:ascii="Calibri" w:eastAsia="Calibri" w:hAnsi="Calibri" w:cs="Calibri"/>
        </w:rPr>
        <w:t>to</w:t>
      </w:r>
      <w:r w:rsidRPr="440E8A66">
        <w:rPr>
          <w:rFonts w:ascii="Calibri" w:eastAsia="Calibri" w:hAnsi="Calibri" w:cs="Calibri"/>
          <w:spacing w:val="-7"/>
        </w:rPr>
        <w:t xml:space="preserve"> </w:t>
      </w:r>
      <w:r w:rsidRPr="440E8A66">
        <w:rPr>
          <w:rFonts w:ascii="Calibri" w:eastAsia="Calibri" w:hAnsi="Calibri" w:cs="Calibri"/>
        </w:rPr>
        <w:t>R</w:t>
      </w:r>
      <w:r w:rsidRPr="440E8A66">
        <w:rPr>
          <w:rFonts w:ascii="Calibri" w:eastAsia="Calibri" w:hAnsi="Calibri" w:cs="Calibri"/>
          <w:spacing w:val="1"/>
        </w:rPr>
        <w:t>i</w:t>
      </w:r>
      <w:r w:rsidRPr="440E8A66">
        <w:rPr>
          <w:rFonts w:ascii="Calibri" w:eastAsia="Calibri" w:hAnsi="Calibri" w:cs="Calibri"/>
          <w:spacing w:val="-1"/>
        </w:rPr>
        <w:t>c</w:t>
      </w:r>
      <w:r w:rsidRPr="440E8A66">
        <w:rPr>
          <w:rFonts w:ascii="Calibri" w:eastAsia="Calibri" w:hAnsi="Calibri" w:cs="Calibri"/>
        </w:rPr>
        <w:t>o</w:t>
      </w:r>
      <w:r w:rsidRPr="440E8A66">
        <w:rPr>
          <w:rFonts w:ascii="Calibri" w:eastAsia="Calibri" w:hAnsi="Calibri" w:cs="Calibri"/>
          <w:spacing w:val="-4"/>
        </w:rPr>
        <w:t xml:space="preserve"> </w:t>
      </w:r>
      <w:r w:rsidRPr="440E8A66">
        <w:rPr>
          <w:rFonts w:ascii="Calibri" w:eastAsia="Calibri" w:hAnsi="Calibri" w:cs="Calibri"/>
        </w:rPr>
        <w:t>b</w:t>
      </w:r>
      <w:r w:rsidRPr="440E8A66">
        <w:rPr>
          <w:rFonts w:ascii="Calibri" w:eastAsia="Calibri" w:hAnsi="Calibri" w:cs="Calibri"/>
          <w:spacing w:val="4"/>
        </w:rPr>
        <w:t>u</w:t>
      </w:r>
      <w:r w:rsidRPr="440E8A66">
        <w:rPr>
          <w:rFonts w:ascii="Calibri" w:eastAsia="Calibri" w:hAnsi="Calibri" w:cs="Calibri"/>
        </w:rPr>
        <w:t>t</w:t>
      </w:r>
      <w:r w:rsidRPr="440E8A66">
        <w:rPr>
          <w:rFonts w:ascii="Calibri" w:eastAsia="Calibri" w:hAnsi="Calibri" w:cs="Calibri"/>
          <w:spacing w:val="-5"/>
        </w:rPr>
        <w:t xml:space="preserve"> </w:t>
      </w:r>
      <w:r w:rsidRPr="440E8A66">
        <w:rPr>
          <w:rFonts w:ascii="Calibri" w:eastAsia="Calibri" w:hAnsi="Calibri" w:cs="Calibri"/>
        </w:rPr>
        <w:t xml:space="preserve">not </w:t>
      </w:r>
      <w:r w:rsidRPr="440E8A66">
        <w:rPr>
          <w:rFonts w:ascii="Calibri" w:eastAsia="Calibri" w:hAnsi="Calibri" w:cs="Calibri"/>
          <w:spacing w:val="1"/>
        </w:rPr>
        <w:t>f</w:t>
      </w:r>
      <w:r w:rsidRPr="440E8A66">
        <w:rPr>
          <w:rFonts w:ascii="Calibri" w:eastAsia="Calibri" w:hAnsi="Calibri" w:cs="Calibri"/>
        </w:rPr>
        <w:t>ound</w:t>
      </w:r>
      <w:r w:rsidRPr="440E8A66">
        <w:rPr>
          <w:rFonts w:ascii="Calibri" w:eastAsia="Calibri" w:hAnsi="Calibri" w:cs="Calibri"/>
          <w:spacing w:val="-1"/>
        </w:rPr>
        <w:t xml:space="preserve"> </w:t>
      </w:r>
      <w:r w:rsidRPr="440E8A66">
        <w:rPr>
          <w:rFonts w:ascii="Calibri" w:eastAsia="Calibri" w:hAnsi="Calibri" w:cs="Calibri"/>
        </w:rPr>
        <w:t>on</w:t>
      </w:r>
      <w:r w:rsidRPr="440E8A66">
        <w:rPr>
          <w:rFonts w:ascii="Calibri" w:eastAsia="Calibri" w:hAnsi="Calibri" w:cs="Calibri"/>
          <w:spacing w:val="-1"/>
        </w:rPr>
        <w:t xml:space="preserve"> </w:t>
      </w:r>
      <w:r w:rsidRPr="440E8A66">
        <w:rPr>
          <w:rFonts w:ascii="Calibri" w:eastAsia="Calibri" w:hAnsi="Calibri" w:cs="Calibri"/>
          <w:spacing w:val="1"/>
        </w:rPr>
        <w:t>D</w:t>
      </w:r>
      <w:r w:rsidRPr="440E8A66">
        <w:rPr>
          <w:rFonts w:ascii="Calibri" w:eastAsia="Calibri" w:hAnsi="Calibri" w:cs="Calibri"/>
          <w:spacing w:val="-1"/>
        </w:rPr>
        <w:t>e</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spacing w:val="4"/>
        </w:rPr>
        <w:t>h</w:t>
      </w:r>
      <w:r w:rsidRPr="440E8A66">
        <w:rPr>
          <w:rFonts w:ascii="Calibri" w:eastAsia="Calibri" w:hAnsi="Calibri" w:cs="Calibri"/>
          <w:spacing w:val="-1"/>
        </w:rPr>
        <w:t>e</w:t>
      </w:r>
      <w:r w:rsidRPr="440E8A66">
        <w:rPr>
          <w:rFonts w:ascii="Calibri" w:eastAsia="Calibri" w:hAnsi="Calibri" w:cs="Calibri"/>
        </w:rPr>
        <w:t>o</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ve </w:t>
      </w:r>
      <w:r w:rsidRPr="440E8A66">
        <w:rPr>
          <w:rFonts w:ascii="Calibri" w:eastAsia="Calibri" w:hAnsi="Calibri" w:cs="Calibri"/>
          <w:spacing w:val="-2"/>
        </w:rPr>
        <w:t>t</w:t>
      </w:r>
      <w:r w:rsidRPr="440E8A66">
        <w:rPr>
          <w:rFonts w:ascii="Calibri" w:eastAsia="Calibri" w:hAnsi="Calibri" w:cs="Calibri"/>
        </w:rPr>
        <w:t>he 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2"/>
        </w:rPr>
        <w:t xml:space="preserve"> </w:t>
      </w:r>
      <w:r w:rsidRPr="440E8A66">
        <w:rPr>
          <w:rFonts w:ascii="Calibri" w:eastAsia="Calibri" w:hAnsi="Calibri" w:cs="Calibri"/>
          <w:spacing w:val="1"/>
        </w:rPr>
        <w:t>of</w:t>
      </w:r>
      <w:r w:rsidRPr="440E8A66">
        <w:rPr>
          <w:rFonts w:ascii="Calibri" w:eastAsia="Calibri" w:hAnsi="Calibri" w:cs="Calibri"/>
        </w:rPr>
        <w:t xml:space="preserve"> </w:t>
      </w:r>
      <w:r w:rsidRPr="440E8A66">
        <w:rPr>
          <w:rFonts w:ascii="Calibri" w:eastAsia="Calibri" w:hAnsi="Calibri" w:cs="Calibri"/>
          <w:spacing w:val="-1"/>
        </w:rPr>
        <w:t>ca</w:t>
      </w:r>
      <w:r w:rsidRPr="440E8A66">
        <w:rPr>
          <w:rFonts w:ascii="Calibri" w:eastAsia="Calibri" w:hAnsi="Calibri" w:cs="Calibri"/>
        </w:rPr>
        <w:t>u</w:t>
      </w:r>
      <w:r w:rsidRPr="440E8A66">
        <w:rPr>
          <w:rFonts w:ascii="Calibri" w:eastAsia="Calibri" w:hAnsi="Calibri" w:cs="Calibri"/>
          <w:spacing w:val="2"/>
        </w:rPr>
        <w:t>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1"/>
        </w:rPr>
        <w:t>a</w:t>
      </w:r>
      <w:r w:rsidRPr="440E8A66">
        <w:rPr>
          <w:rFonts w:ascii="Calibri" w:eastAsia="Calibri" w:hAnsi="Calibri" w:cs="Calibri"/>
        </w:rPr>
        <w:t>m</w:t>
      </w:r>
      <w:r w:rsidRPr="440E8A66">
        <w:rPr>
          <w:rFonts w:ascii="Calibri" w:eastAsia="Calibri" w:hAnsi="Calibri" w:cs="Calibri"/>
          <w:spacing w:val="-1"/>
        </w:rPr>
        <w:t>a</w:t>
      </w:r>
      <w:r w:rsidRPr="440E8A66">
        <w:rPr>
          <w:rFonts w:ascii="Calibri" w:eastAsia="Calibri" w:hAnsi="Calibri" w:cs="Calibri"/>
        </w:rPr>
        <w:t>g</w:t>
      </w:r>
      <w:r w:rsidRPr="440E8A66">
        <w:rPr>
          <w:rFonts w:ascii="Calibri" w:eastAsia="Calibri" w:hAnsi="Calibri" w:cs="Calibri"/>
          <w:spacing w:val="-1"/>
        </w:rPr>
        <w:t>e</w:t>
      </w:r>
      <w:r w:rsidRPr="440E8A66">
        <w:rPr>
          <w:rFonts w:ascii="Calibri" w:eastAsia="Calibri" w:hAnsi="Calibri" w:cs="Calibri"/>
        </w:rPr>
        <w:t>.</w:t>
      </w:r>
      <w:r w:rsidRPr="440E8A66">
        <w:rPr>
          <w:rFonts w:ascii="Calibri" w:eastAsia="Calibri" w:hAnsi="Calibri" w:cs="Calibri"/>
          <w:spacing w:val="-5"/>
        </w:rPr>
        <w:t xml:space="preserve"> </w:t>
      </w:r>
      <w:r w:rsidRPr="440E8A66">
        <w:rPr>
          <w:rFonts w:ascii="Calibri" w:eastAsia="Calibri" w:hAnsi="Calibri" w:cs="Calibri"/>
        </w:rPr>
        <w:t>A</w:t>
      </w:r>
      <w:r w:rsidRPr="440E8A66">
        <w:rPr>
          <w:rFonts w:ascii="Calibri" w:eastAsia="Calibri" w:hAnsi="Calibri" w:cs="Calibri"/>
          <w:spacing w:val="2"/>
        </w:rPr>
        <w:t xml:space="preserve"> s</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1"/>
        </w:rPr>
        <w:t>l</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l</w:t>
      </w:r>
      <w:r w:rsidRPr="440E8A66">
        <w:rPr>
          <w:rFonts w:ascii="Calibri" w:eastAsia="Calibri" w:hAnsi="Calibri" w:cs="Calibri"/>
          <w:spacing w:val="-1"/>
        </w:rPr>
        <w:t>a</w:t>
      </w:r>
      <w:r w:rsidRPr="440E8A66">
        <w:rPr>
          <w:rFonts w:ascii="Calibri" w:eastAsia="Calibri" w:hAnsi="Calibri" w:cs="Calibri"/>
        </w:rPr>
        <w:t>p</w:t>
      </w:r>
      <w:r w:rsidRPr="440E8A66">
        <w:rPr>
          <w:rFonts w:ascii="Calibri" w:eastAsia="Calibri" w:hAnsi="Calibri" w:cs="Calibri"/>
          <w:spacing w:val="2"/>
        </w:rPr>
        <w:t>s</w:t>
      </w:r>
      <w:r w:rsidRPr="440E8A66">
        <w:rPr>
          <w:rFonts w:ascii="Calibri" w:eastAsia="Calibri" w:hAnsi="Calibri" w:cs="Calibri"/>
        </w:rPr>
        <w:t>e</w:t>
      </w:r>
      <w:r w:rsidRPr="440E8A66">
        <w:rPr>
          <w:rFonts w:ascii="Calibri" w:eastAsia="Calibri" w:hAnsi="Calibri" w:cs="Calibri"/>
          <w:spacing w:val="-4"/>
        </w:rPr>
        <w:t xml:space="preserve"> </w:t>
      </w:r>
      <w:r w:rsidRPr="440E8A66">
        <w:rPr>
          <w:rFonts w:ascii="Calibri" w:eastAsia="Calibri" w:hAnsi="Calibri" w:cs="Calibri"/>
          <w:spacing w:val="1"/>
        </w:rPr>
        <w:t>i</w:t>
      </w:r>
      <w:r w:rsidRPr="440E8A66">
        <w:rPr>
          <w:rFonts w:ascii="Calibri" w:eastAsia="Calibri" w:hAnsi="Calibri" w:cs="Calibri"/>
        </w:rPr>
        <w:t>n</w:t>
      </w:r>
      <w:r w:rsidRPr="440E8A66">
        <w:rPr>
          <w:rFonts w:ascii="Calibri" w:eastAsia="Calibri" w:hAnsi="Calibri" w:cs="Calibri"/>
          <w:spacing w:val="-1"/>
        </w:rPr>
        <w:t xml:space="preserve"> </w:t>
      </w:r>
      <w:r w:rsidRPr="440E8A66">
        <w:rPr>
          <w:rFonts w:ascii="Calibri" w:eastAsia="Calibri" w:hAnsi="Calibri" w:cs="Calibri"/>
        </w:rPr>
        <w:t>b</w:t>
      </w:r>
      <w:r w:rsidRPr="440E8A66">
        <w:rPr>
          <w:rFonts w:ascii="Calibri" w:eastAsia="Calibri" w:hAnsi="Calibri" w:cs="Calibri"/>
          <w:spacing w:val="1"/>
        </w:rPr>
        <w:t>i</w:t>
      </w:r>
      <w:r w:rsidRPr="440E8A66">
        <w:rPr>
          <w:rFonts w:ascii="Calibri" w:eastAsia="Calibri" w:hAnsi="Calibri" w:cs="Calibri"/>
        </w:rPr>
        <w:t>o</w:t>
      </w:r>
      <w:r w:rsidRPr="440E8A66">
        <w:rPr>
          <w:rFonts w:ascii="Calibri" w:eastAsia="Calibri" w:hAnsi="Calibri" w:cs="Calibri"/>
          <w:spacing w:val="2"/>
        </w:rPr>
        <w:t>s</w:t>
      </w:r>
      <w:r w:rsidRPr="440E8A66">
        <w:rPr>
          <w:rFonts w:ascii="Calibri" w:eastAsia="Calibri" w:hAnsi="Calibri" w:cs="Calibri"/>
          <w:spacing w:val="-1"/>
        </w:rPr>
        <w:t>ec</w:t>
      </w:r>
      <w:r w:rsidRPr="440E8A66">
        <w:rPr>
          <w:rFonts w:ascii="Calibri" w:eastAsia="Calibri" w:hAnsi="Calibri" w:cs="Calibri"/>
        </w:rPr>
        <w:t>u</w:t>
      </w:r>
      <w:r w:rsidRPr="440E8A66">
        <w:rPr>
          <w:rFonts w:ascii="Calibri" w:eastAsia="Calibri" w:hAnsi="Calibri" w:cs="Calibri"/>
          <w:spacing w:val="-1"/>
        </w:rPr>
        <w:t>r</w:t>
      </w:r>
      <w:r w:rsidRPr="440E8A66">
        <w:rPr>
          <w:rFonts w:ascii="Calibri" w:eastAsia="Calibri" w:hAnsi="Calibri" w:cs="Calibri"/>
          <w:spacing w:val="1"/>
        </w:rPr>
        <w:t>i</w:t>
      </w:r>
      <w:r w:rsidRPr="440E8A66">
        <w:rPr>
          <w:rFonts w:ascii="Calibri" w:eastAsia="Calibri" w:hAnsi="Calibri" w:cs="Calibri"/>
          <w:spacing w:val="-2"/>
        </w:rPr>
        <w:t>t</w:t>
      </w:r>
      <w:r w:rsidRPr="440E8A66">
        <w:rPr>
          <w:rFonts w:ascii="Calibri" w:eastAsia="Calibri" w:hAnsi="Calibri" w:cs="Calibri"/>
        </w:rPr>
        <w:t>y</w:t>
      </w:r>
      <w:r w:rsidRPr="440E8A66">
        <w:rPr>
          <w:rFonts w:ascii="Calibri" w:eastAsia="Calibri" w:hAnsi="Calibri" w:cs="Calibri"/>
          <w:spacing w:val="-5"/>
        </w:rPr>
        <w:t xml:space="preserve"> </w:t>
      </w:r>
      <w:r w:rsidRPr="440E8A66">
        <w:rPr>
          <w:rFonts w:ascii="Calibri" w:eastAsia="Calibri" w:hAnsi="Calibri" w:cs="Calibri"/>
        </w:rPr>
        <w:t>h</w:t>
      </w:r>
      <w:r w:rsidRPr="440E8A66">
        <w:rPr>
          <w:rFonts w:ascii="Calibri" w:eastAsia="Calibri" w:hAnsi="Calibri" w:cs="Calibri"/>
          <w:spacing w:val="-1"/>
        </w:rPr>
        <w:t>a</w:t>
      </w:r>
      <w:r w:rsidRPr="440E8A66">
        <w:rPr>
          <w:rFonts w:ascii="Calibri" w:eastAsia="Calibri" w:hAnsi="Calibri" w:cs="Calibri"/>
        </w:rPr>
        <w:t xml:space="preserve">s </w:t>
      </w:r>
      <w:r w:rsidRPr="440E8A66">
        <w:rPr>
          <w:rFonts w:ascii="Calibri" w:eastAsia="Calibri" w:hAnsi="Calibri" w:cs="Calibri"/>
          <w:spacing w:val="-2"/>
        </w:rPr>
        <w:t>t</w:t>
      </w:r>
      <w:r w:rsidRPr="440E8A66">
        <w:rPr>
          <w:rFonts w:ascii="Calibri" w:eastAsia="Calibri" w:hAnsi="Calibri" w:cs="Calibri"/>
        </w:rPr>
        <w:t>he</w:t>
      </w:r>
      <w:r w:rsidRPr="440E8A66">
        <w:rPr>
          <w:rFonts w:ascii="Calibri" w:eastAsia="Calibri" w:hAnsi="Calibri" w:cs="Calibri"/>
          <w:spacing w:val="-2"/>
        </w:rPr>
        <w:t xml:space="preserve"> </w:t>
      </w:r>
      <w:r w:rsidRPr="440E8A66">
        <w:rPr>
          <w:rFonts w:ascii="Calibri" w:eastAsia="Calibri" w:hAnsi="Calibri" w:cs="Calibri"/>
        </w:rPr>
        <w:t>po</w:t>
      </w:r>
      <w:r w:rsidRPr="440E8A66">
        <w:rPr>
          <w:rFonts w:ascii="Calibri" w:eastAsia="Calibri" w:hAnsi="Calibri" w:cs="Calibri"/>
          <w:spacing w:val="-2"/>
        </w:rPr>
        <w:t>t</w:t>
      </w:r>
      <w:r w:rsidRPr="440E8A66">
        <w:rPr>
          <w:rFonts w:ascii="Calibri" w:eastAsia="Calibri" w:hAnsi="Calibri" w:cs="Calibri"/>
          <w:spacing w:val="-1"/>
        </w:rPr>
        <w:t>e</w:t>
      </w:r>
      <w:r w:rsidRPr="440E8A66">
        <w:rPr>
          <w:rFonts w:ascii="Calibri" w:eastAsia="Calibri" w:hAnsi="Calibri" w:cs="Calibri"/>
          <w:spacing w:val="4"/>
        </w:rPr>
        <w:t>n</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spacing w:val="-1"/>
        </w:rPr>
        <w:t>a</w:t>
      </w:r>
      <w:r w:rsidRPr="440E8A66">
        <w:rPr>
          <w:rFonts w:ascii="Calibri" w:eastAsia="Calibri" w:hAnsi="Calibri" w:cs="Calibri"/>
        </w:rPr>
        <w:t>l</w:t>
      </w:r>
      <w:r w:rsidRPr="440E8A66">
        <w:rPr>
          <w:rFonts w:ascii="Calibri" w:eastAsia="Calibri" w:hAnsi="Calibri" w:cs="Calibri"/>
          <w:spacing w:val="-3"/>
        </w:rPr>
        <w:t xml:space="preserve"> </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 xml:space="preserve"> </w:t>
      </w:r>
      <w:r w:rsidRPr="440E8A66">
        <w:rPr>
          <w:rFonts w:ascii="Calibri" w:eastAsia="Calibri" w:hAnsi="Calibri" w:cs="Calibri"/>
        </w:rPr>
        <w:t>undo</w:t>
      </w:r>
      <w:r w:rsidRPr="440E8A66">
        <w:rPr>
          <w:rFonts w:ascii="Calibri" w:eastAsia="Calibri" w:hAnsi="Calibri" w:cs="Calibri"/>
          <w:spacing w:val="-2"/>
        </w:rPr>
        <w:t xml:space="preserve"> </w:t>
      </w:r>
      <w:r w:rsidRPr="440E8A66">
        <w:rPr>
          <w:rFonts w:ascii="Calibri" w:eastAsia="Calibri" w:hAnsi="Calibri" w:cs="Calibri"/>
        </w:rPr>
        <w:t>d</w:t>
      </w:r>
      <w:r w:rsidRPr="440E8A66">
        <w:rPr>
          <w:rFonts w:ascii="Calibri" w:eastAsia="Calibri" w:hAnsi="Calibri" w:cs="Calibri"/>
          <w:spacing w:val="-2"/>
        </w:rPr>
        <w:t>e</w:t>
      </w:r>
      <w:r w:rsidRPr="440E8A66">
        <w:rPr>
          <w:rFonts w:ascii="Calibri" w:eastAsia="Calibri" w:hAnsi="Calibri" w:cs="Calibri"/>
          <w:spacing w:val="3"/>
        </w:rPr>
        <w:t>c</w:t>
      </w:r>
      <w:r w:rsidRPr="440E8A66">
        <w:rPr>
          <w:rFonts w:ascii="Calibri" w:eastAsia="Calibri" w:hAnsi="Calibri" w:cs="Calibri"/>
          <w:spacing w:val="-1"/>
        </w:rPr>
        <w:t>a</w:t>
      </w:r>
      <w:r w:rsidRPr="440E8A66">
        <w:rPr>
          <w:rFonts w:ascii="Calibri" w:eastAsia="Calibri" w:hAnsi="Calibri" w:cs="Calibri"/>
          <w:spacing w:val="4"/>
        </w:rPr>
        <w:t>d</w:t>
      </w:r>
      <w:r w:rsidRPr="440E8A66">
        <w:rPr>
          <w:rFonts w:ascii="Calibri" w:eastAsia="Calibri" w:hAnsi="Calibri" w:cs="Calibri"/>
          <w:spacing w:val="-2"/>
        </w:rPr>
        <w:t>e</w:t>
      </w:r>
      <w:r w:rsidRPr="440E8A66">
        <w:rPr>
          <w:rFonts w:ascii="Calibri" w:eastAsia="Calibri" w:hAnsi="Calibri" w:cs="Calibri"/>
        </w:rPr>
        <w:t>s</w:t>
      </w:r>
      <w:r w:rsidRPr="440E8A66">
        <w:rPr>
          <w:rFonts w:ascii="Calibri" w:eastAsia="Calibri" w:hAnsi="Calibri" w:cs="Calibri"/>
          <w:spacing w:val="-1"/>
        </w:rPr>
        <w:t xml:space="preserve"> </w:t>
      </w:r>
      <w:r w:rsidRPr="440E8A66">
        <w:rPr>
          <w:rFonts w:ascii="Calibri" w:eastAsia="Calibri" w:hAnsi="Calibri" w:cs="Calibri"/>
        </w:rPr>
        <w:t xml:space="preserve">of </w:t>
      </w:r>
      <w:r w:rsidRPr="440E8A66">
        <w:rPr>
          <w:rFonts w:ascii="Calibri" w:eastAsia="Calibri" w:hAnsi="Calibri" w:cs="Calibri"/>
          <w:spacing w:val="-1"/>
        </w:rPr>
        <w:t>re</w:t>
      </w:r>
      <w:r w:rsidRPr="440E8A66">
        <w:rPr>
          <w:rFonts w:ascii="Calibri" w:eastAsia="Calibri" w:hAnsi="Calibri" w:cs="Calibri"/>
          <w:spacing w:val="2"/>
        </w:rPr>
        <w:t>s</w:t>
      </w:r>
      <w:r w:rsidRPr="440E8A66">
        <w:rPr>
          <w:rFonts w:ascii="Calibri" w:eastAsia="Calibri" w:hAnsi="Calibri" w:cs="Calibri"/>
          <w:spacing w:val="-2"/>
        </w:rPr>
        <w:t>t</w:t>
      </w:r>
      <w:r w:rsidRPr="440E8A66">
        <w:rPr>
          <w:rFonts w:ascii="Calibri" w:eastAsia="Calibri" w:hAnsi="Calibri" w:cs="Calibri"/>
        </w:rPr>
        <w:t>o</w:t>
      </w:r>
      <w:r w:rsidRPr="440E8A66">
        <w:rPr>
          <w:rFonts w:ascii="Calibri" w:eastAsia="Calibri" w:hAnsi="Calibri" w:cs="Calibri"/>
          <w:spacing w:val="-1"/>
        </w:rPr>
        <w:t>ra</w:t>
      </w:r>
      <w:r w:rsidRPr="440E8A66">
        <w:rPr>
          <w:rFonts w:ascii="Calibri" w:eastAsia="Calibri" w:hAnsi="Calibri" w:cs="Calibri"/>
          <w:spacing w:val="-2"/>
        </w:rPr>
        <w:t>t</w:t>
      </w:r>
      <w:r w:rsidRPr="440E8A66">
        <w:rPr>
          <w:rFonts w:ascii="Calibri" w:eastAsia="Calibri" w:hAnsi="Calibri" w:cs="Calibri"/>
          <w:spacing w:val="1"/>
        </w:rPr>
        <w:t>i</w:t>
      </w:r>
      <w:r w:rsidRPr="440E8A66">
        <w:rPr>
          <w:rFonts w:ascii="Calibri" w:eastAsia="Calibri" w:hAnsi="Calibri" w:cs="Calibri"/>
        </w:rPr>
        <w:t xml:space="preserve">on </w:t>
      </w:r>
      <w:r w:rsidRPr="440E8A66">
        <w:rPr>
          <w:rFonts w:ascii="Calibri" w:eastAsia="Calibri" w:hAnsi="Calibri" w:cs="Calibri"/>
          <w:spacing w:val="-1"/>
        </w:rPr>
        <w:t>w</w:t>
      </w:r>
      <w:r w:rsidRPr="440E8A66">
        <w:rPr>
          <w:rFonts w:ascii="Calibri" w:eastAsia="Calibri" w:hAnsi="Calibri" w:cs="Calibri"/>
        </w:rPr>
        <w:t>o</w:t>
      </w:r>
      <w:r w:rsidRPr="440E8A66">
        <w:rPr>
          <w:rFonts w:ascii="Calibri" w:eastAsia="Calibri" w:hAnsi="Calibri" w:cs="Calibri"/>
          <w:spacing w:val="-1"/>
        </w:rPr>
        <w:t>r</w:t>
      </w:r>
      <w:r w:rsidRPr="440E8A66">
        <w:rPr>
          <w:rFonts w:ascii="Calibri" w:eastAsia="Calibri" w:hAnsi="Calibri" w:cs="Calibri"/>
        </w:rPr>
        <w:t>k.</w:t>
      </w:r>
      <w:r w:rsidRPr="440E8A66">
        <w:rPr>
          <w:rFonts w:ascii="Calibri" w:eastAsia="Calibri" w:hAnsi="Calibri" w:cs="Calibri"/>
          <w:spacing w:val="-3"/>
        </w:rPr>
        <w:t xml:space="preserve"> </w:t>
      </w:r>
      <w:r w:rsidRPr="440E8A66">
        <w:rPr>
          <w:rFonts w:ascii="Calibri" w:eastAsia="Calibri" w:hAnsi="Calibri" w:cs="Calibri"/>
          <w:spacing w:val="1"/>
        </w:rPr>
        <w:t>T</w:t>
      </w:r>
      <w:r w:rsidRPr="440E8A66">
        <w:rPr>
          <w:rFonts w:ascii="Calibri" w:eastAsia="Calibri" w:hAnsi="Calibri" w:cs="Calibri"/>
        </w:rPr>
        <w:t>he</w:t>
      </w:r>
      <w:r w:rsidRPr="440E8A66">
        <w:rPr>
          <w:rFonts w:ascii="Calibri" w:eastAsia="Calibri" w:hAnsi="Calibri" w:cs="Calibri"/>
          <w:spacing w:val="-1"/>
        </w:rPr>
        <w:t xml:space="preserve"> </w:t>
      </w:r>
      <w:r w:rsidRPr="440E8A66">
        <w:rPr>
          <w:rFonts w:ascii="Calibri" w:eastAsia="Calibri" w:hAnsi="Calibri" w:cs="Calibri"/>
          <w:spacing w:val="1"/>
        </w:rPr>
        <w:t>f</w:t>
      </w:r>
      <w:r w:rsidRPr="440E8A66">
        <w:rPr>
          <w:rFonts w:ascii="Calibri" w:eastAsia="Calibri" w:hAnsi="Calibri" w:cs="Calibri"/>
        </w:rPr>
        <w:t>o</w:t>
      </w:r>
      <w:r w:rsidRPr="440E8A66">
        <w:rPr>
          <w:rFonts w:ascii="Calibri" w:eastAsia="Calibri" w:hAnsi="Calibri" w:cs="Calibri"/>
          <w:spacing w:val="1"/>
        </w:rPr>
        <w:t>ll</w:t>
      </w:r>
      <w:r w:rsidRPr="440E8A66">
        <w:rPr>
          <w:rFonts w:ascii="Calibri" w:eastAsia="Calibri" w:hAnsi="Calibri" w:cs="Calibri"/>
        </w:rPr>
        <w:t>o</w:t>
      </w:r>
      <w:r w:rsidRPr="440E8A66">
        <w:rPr>
          <w:rFonts w:ascii="Calibri" w:eastAsia="Calibri" w:hAnsi="Calibri" w:cs="Calibri"/>
          <w:spacing w:val="-1"/>
        </w:rPr>
        <w:t>w</w:t>
      </w:r>
      <w:r w:rsidRPr="440E8A66">
        <w:rPr>
          <w:rFonts w:ascii="Calibri" w:eastAsia="Calibri" w:hAnsi="Calibri" w:cs="Calibri"/>
          <w:spacing w:val="1"/>
        </w:rPr>
        <w:t>i</w:t>
      </w:r>
      <w:r w:rsidRPr="440E8A66">
        <w:rPr>
          <w:rFonts w:ascii="Calibri" w:eastAsia="Calibri" w:hAnsi="Calibri" w:cs="Calibri"/>
        </w:rPr>
        <w:t>ng</w:t>
      </w:r>
      <w:r w:rsidRPr="440E8A66">
        <w:rPr>
          <w:rFonts w:ascii="Calibri" w:eastAsia="Calibri" w:hAnsi="Calibri" w:cs="Calibri"/>
          <w:spacing w:val="-3"/>
        </w:rPr>
        <w:t xml:space="preserve"> </w:t>
      </w:r>
      <w:r w:rsidRPr="440E8A66">
        <w:rPr>
          <w:rFonts w:ascii="Calibri" w:eastAsia="Calibri" w:hAnsi="Calibri" w:cs="Calibri"/>
          <w:spacing w:val="1"/>
        </w:rPr>
        <w:t>information provides the biosecurity management SOP that will be followed by the designated incursion response team</w:t>
      </w:r>
      <w:r w:rsidRPr="440E8A66">
        <w:rPr>
          <w:rFonts w:ascii="Calibri" w:eastAsia="Calibri" w:hAnsi="Calibri" w:cs="Calibri"/>
          <w:spacing w:val="-4"/>
        </w:rPr>
        <w:t xml:space="preserve">. </w:t>
      </w:r>
    </w:p>
    <w:p w14:paraId="77D42F20" w14:textId="77777777" w:rsidR="00D54376" w:rsidRPr="00CD2698" w:rsidRDefault="00D54376" w:rsidP="00D54376">
      <w:pPr>
        <w:rPr>
          <w:rFonts w:eastAsiaTheme="minorEastAsia"/>
        </w:rPr>
      </w:pPr>
    </w:p>
    <w:p w14:paraId="77D42F21"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Roles and Responsibilities</w:t>
      </w:r>
    </w:p>
    <w:p w14:paraId="77D42F22" w14:textId="77777777" w:rsidR="00D54376" w:rsidRPr="00CD2698" w:rsidRDefault="440E8A66" w:rsidP="00D54376">
      <w:pPr>
        <w:rPr>
          <w:rFonts w:eastAsiaTheme="minorEastAsia"/>
          <w:i/>
        </w:rPr>
      </w:pPr>
      <w:r w:rsidRPr="440E8A66">
        <w:rPr>
          <w:rFonts w:asciiTheme="minorEastAsia" w:eastAsiaTheme="minorEastAsia" w:hAnsiTheme="minorEastAsia" w:cstheme="minorEastAsia"/>
          <w:i/>
          <w:iCs/>
        </w:rPr>
        <w:t>FWS Project Leader</w:t>
      </w:r>
    </w:p>
    <w:p w14:paraId="77D42F23"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Maintain a rapid response team and designate a Biosecurity Officer:</w:t>
      </w:r>
    </w:p>
    <w:p w14:paraId="77D42F24"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The team will consist of FWS staff with some experience detecting non-native species most likely to invade Desecheo. Staff involved with the eradication efforts at Desecheo and knowledgeable in monitoring methods will be preferred. </w:t>
      </w:r>
    </w:p>
    <w:p w14:paraId="77D42F25"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The team could be created through a contract with an outside firm, or a combination of contractors and FWS staff.</w:t>
      </w:r>
    </w:p>
    <w:p w14:paraId="77D42F26"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Ensure funding is in place to support at least 2 multiday response trips per year.</w:t>
      </w:r>
    </w:p>
    <w:p w14:paraId="77D42F27"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Maintain regulatory compliance:</w:t>
      </w:r>
    </w:p>
    <w:p w14:paraId="77D42F28"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USFWS policy requires a Pesticide Use Proposal (PUP) before any federal action involving the application of pesticides. The FWS Project Leader should request a PUP annually in case it is necessary to apply a rodenticide. </w:t>
      </w:r>
    </w:p>
    <w:p w14:paraId="77D42F29"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Ensure that pest control measures are actively in place around biosecurity supplies.</w:t>
      </w:r>
    </w:p>
    <w:p w14:paraId="77D42F2A" w14:textId="77777777" w:rsidR="00D54376"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Direct rapid response team response actions.</w:t>
      </w:r>
    </w:p>
    <w:p w14:paraId="77D42F2B" w14:textId="77777777" w:rsidR="006501D8" w:rsidRPr="00CD2698" w:rsidRDefault="006501D8" w:rsidP="006501D8">
      <w:pPr>
        <w:ind w:left="720"/>
        <w:contextualSpacing/>
        <w:rPr>
          <w:rFonts w:eastAsiaTheme="minorEastAsia"/>
        </w:rPr>
      </w:pPr>
    </w:p>
    <w:p w14:paraId="77D42F2C" w14:textId="77777777" w:rsidR="00D54376" w:rsidRPr="00CD2698" w:rsidRDefault="440E8A66" w:rsidP="00D54376">
      <w:pPr>
        <w:rPr>
          <w:rFonts w:eastAsiaTheme="minorEastAsia"/>
          <w:i/>
        </w:rPr>
      </w:pPr>
      <w:r w:rsidRPr="440E8A66">
        <w:rPr>
          <w:rFonts w:asciiTheme="minorEastAsia" w:eastAsiaTheme="minorEastAsia" w:hAnsiTheme="minorEastAsia" w:cstheme="minorEastAsia"/>
          <w:i/>
          <w:iCs/>
        </w:rPr>
        <w:t>FWS Law Enforcement Supervisor</w:t>
      </w:r>
    </w:p>
    <w:p w14:paraId="77D42F2D"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Maintain good communication with law enforcement agencies.</w:t>
      </w:r>
    </w:p>
    <w:p w14:paraId="77D42F2E"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Coordinate placement of law enforcement cameras/sensors to detect human presence on the island.</w:t>
      </w:r>
    </w:p>
    <w:p w14:paraId="77D42F2F"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Prepare and maintain an invasive-species proof structure on Desecheo to store biosecurity related supplies and equipment such as rodent proof containers, traps, baiting stations etc.. Since part of the equipment will be already stored in the Island, this will facilitate a faster incursion response.  </w:t>
      </w:r>
    </w:p>
    <w:p w14:paraId="77D42F30" w14:textId="77777777" w:rsidR="00D54376" w:rsidRPr="00CD2698" w:rsidRDefault="440E8A66" w:rsidP="00D54376">
      <w:pPr>
        <w:numPr>
          <w:ilvl w:val="0"/>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Create and maintain a rapid response kit:</w:t>
      </w:r>
    </w:p>
    <w:p w14:paraId="77D42F31" w14:textId="77777777" w:rsidR="00D54376" w:rsidRPr="00CD2698"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All non-perishable items will be acquired in advance and stored together in an easily accessible location (e.g. Desecheo storage facility, Refuge office).</w:t>
      </w:r>
    </w:p>
    <w:p w14:paraId="77D42F32" w14:textId="77777777" w:rsidR="00D54376" w:rsidRDefault="440E8A66" w:rsidP="00D54376">
      <w:pPr>
        <w:numPr>
          <w:ilvl w:val="1"/>
          <w:numId w:val="16"/>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A list of perishable items (i.e. peanut butter, oats) will be kept with the kit to facilitate purchasing these items before responding. </w:t>
      </w:r>
    </w:p>
    <w:p w14:paraId="77D42F33" w14:textId="77777777" w:rsidR="007E40CC" w:rsidRPr="00CD2698" w:rsidRDefault="007E40CC" w:rsidP="00D54376">
      <w:pPr>
        <w:numPr>
          <w:ilvl w:val="1"/>
          <w:numId w:val="16"/>
        </w:numPr>
        <w:contextualSpacing/>
        <w:rPr>
          <w:rFonts w:eastAsiaTheme="minorEastAsia"/>
        </w:rPr>
      </w:pPr>
    </w:p>
    <w:p w14:paraId="77D42F34" w14:textId="77777777" w:rsidR="00D54376" w:rsidRPr="00CD2698" w:rsidRDefault="440E8A66" w:rsidP="00D54376">
      <w:pPr>
        <w:rPr>
          <w:rFonts w:eastAsiaTheme="minorEastAsia"/>
          <w:i/>
        </w:rPr>
      </w:pPr>
      <w:r w:rsidRPr="440E8A66">
        <w:rPr>
          <w:rFonts w:asciiTheme="minorEastAsia" w:eastAsiaTheme="minorEastAsia" w:hAnsiTheme="minorEastAsia" w:cstheme="minorEastAsia"/>
          <w:i/>
          <w:iCs/>
        </w:rPr>
        <w:lastRenderedPageBreak/>
        <w:t>Rapid Response Team</w:t>
      </w:r>
    </w:p>
    <w:p w14:paraId="77D42F35" w14:textId="77777777" w:rsidR="00D54376" w:rsidRPr="00CD2698" w:rsidRDefault="440E8A66" w:rsidP="00D54376">
      <w:pPr>
        <w:numPr>
          <w:ilvl w:val="0"/>
          <w:numId w:val="17"/>
        </w:numPr>
        <w:contextualSpacing/>
        <w:rPr>
          <w:rFonts w:asciiTheme="minorEastAsia" w:eastAsiaTheme="minorEastAsia" w:hAnsiTheme="minorEastAsia" w:cstheme="minorEastAsia"/>
        </w:rPr>
      </w:pPr>
      <w:r>
        <w:rPr>
          <w:rFonts w:asciiTheme="minorEastAsia" w:eastAsiaTheme="minorEastAsia" w:hAnsiTheme="minorEastAsia" w:cstheme="minorEastAsia"/>
        </w:rPr>
        <w:t>Pre-establish location of monitoring and removal tools.</w:t>
      </w:r>
    </w:p>
    <w:p w14:paraId="77D42F36" w14:textId="77777777" w:rsidR="00D54376" w:rsidRDefault="440E8A66" w:rsidP="00D54376">
      <w:pPr>
        <w:numPr>
          <w:ilvl w:val="0"/>
          <w:numId w:val="17"/>
        </w:numPr>
        <w:contextualSpacing/>
        <w:rPr>
          <w:rFonts w:asciiTheme="minorEastAsia" w:eastAsiaTheme="minorEastAsia" w:hAnsiTheme="minorEastAsia" w:cstheme="minorEastAsia"/>
        </w:rPr>
      </w:pPr>
      <w:r>
        <w:rPr>
          <w:rFonts w:asciiTheme="minorEastAsia" w:eastAsiaTheme="minorEastAsia" w:hAnsiTheme="minorEastAsia" w:cstheme="minorEastAsia"/>
        </w:rPr>
        <w:t>Be on call to respond quickly to a high risk event.</w:t>
      </w:r>
    </w:p>
    <w:p w14:paraId="77D42F37" w14:textId="77777777" w:rsidR="007E40CC" w:rsidRPr="00CD2698" w:rsidRDefault="007E40CC" w:rsidP="007E40CC">
      <w:pPr>
        <w:ind w:left="720"/>
        <w:contextualSpacing/>
        <w:rPr>
          <w:rFonts w:eastAsiaTheme="minorEastAsia"/>
        </w:rPr>
      </w:pPr>
    </w:p>
    <w:p w14:paraId="77D42F38"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Confirming the Incursion</w:t>
      </w:r>
    </w:p>
    <w:p w14:paraId="77D42F39" w14:textId="77777777" w:rsidR="00D54376" w:rsidRPr="00CD2698"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Any sightings or evidence of incursions will be confirmed before planning further response actions.  If the evidence is unclear or an illegal landing has occurred, the assigned team will be sent to Desecheo with a variety of detection tools.  </w:t>
      </w:r>
    </w:p>
    <w:p w14:paraId="77D42F3A" w14:textId="77777777" w:rsidR="00D54376" w:rsidRPr="00CD2698"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Monitoring should include, but not be limited to, tools capable of removing any non-native species.</w:t>
      </w:r>
    </w:p>
    <w:p w14:paraId="77D42F3B" w14:textId="77777777" w:rsidR="00D54376" w:rsidRPr="00CD2698"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Records of the circumstances surrounding the initial detection will be kept including the following: who detected the animal, location, date, time, method of detection, number of animals, and who the detection was reported to. </w:t>
      </w:r>
    </w:p>
    <w:p w14:paraId="77D42F3C" w14:textId="77777777" w:rsidR="00D54376" w:rsidRDefault="440E8A66" w:rsidP="00D54376">
      <w:pPr>
        <w:numPr>
          <w:ilvl w:val="0"/>
          <w:numId w:val="10"/>
        </w:numPr>
        <w:contextualSpacing/>
        <w:rPr>
          <w:rFonts w:asciiTheme="minorEastAsia" w:eastAsiaTheme="minorEastAsia" w:hAnsiTheme="minorEastAsia" w:cstheme="minorEastAsia"/>
        </w:rPr>
      </w:pPr>
      <w:r>
        <w:rPr>
          <w:rFonts w:asciiTheme="minorEastAsia" w:eastAsiaTheme="minorEastAsia" w:hAnsiTheme="minorEastAsia" w:cstheme="minorEastAsia"/>
        </w:rPr>
        <w:t>Information gathered during this stage will be used when determining response.</w:t>
      </w:r>
    </w:p>
    <w:p w14:paraId="77D42F3D" w14:textId="77777777" w:rsidR="007E40CC" w:rsidRPr="00CD2698" w:rsidRDefault="007E40CC" w:rsidP="007E40CC">
      <w:pPr>
        <w:ind w:left="720"/>
        <w:contextualSpacing/>
        <w:rPr>
          <w:rFonts w:eastAsiaTheme="minorEastAsia"/>
        </w:rPr>
      </w:pPr>
    </w:p>
    <w:p w14:paraId="77D42F3E"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Illegal landing information checklist</w:t>
      </w:r>
    </w:p>
    <w:p w14:paraId="77D42F3F" w14:textId="77777777" w:rsidR="00D54376" w:rsidRPr="00CD2698" w:rsidRDefault="440E8A66" w:rsidP="00D54376">
      <w:pPr>
        <w:rPr>
          <w:rFonts w:eastAsiaTheme="minorEastAsia"/>
        </w:rPr>
      </w:pPr>
      <w:r>
        <w:rPr>
          <w:rFonts w:asciiTheme="minorEastAsia" w:eastAsiaTheme="minorEastAsia" w:hAnsiTheme="minorEastAsia" w:cstheme="minorEastAsia"/>
        </w:rPr>
        <w:t>The following information will be collected by the FWS LE supervisor:</w:t>
      </w:r>
    </w:p>
    <w:p w14:paraId="77D42F40"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Presence of boat on island</w:t>
      </w:r>
    </w:p>
    <w:p w14:paraId="77D42F41"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Type of vessel </w:t>
      </w:r>
    </w:p>
    <w:p w14:paraId="77D42F42"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Description of landing site</w:t>
      </w:r>
    </w:p>
    <w:p w14:paraId="77D42F43"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Presence of animals brought aboard the boat</w:t>
      </w:r>
    </w:p>
    <w:p w14:paraId="77D42F44"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Number of migrants</w:t>
      </w:r>
    </w:p>
    <w:p w14:paraId="77D42F45"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Nationality of migrants</w:t>
      </w:r>
    </w:p>
    <w:p w14:paraId="77D42F46"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Number of agencies and pathways involved </w:t>
      </w:r>
    </w:p>
    <w:p w14:paraId="77D42F47" w14:textId="77777777" w:rsidR="00D54376" w:rsidRPr="00CD2698"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Number of days migrants were on Desecheo</w:t>
      </w:r>
    </w:p>
    <w:p w14:paraId="77D42F48" w14:textId="77777777" w:rsidR="00D54376" w:rsidRDefault="440E8A66" w:rsidP="00D54376">
      <w:pPr>
        <w:numPr>
          <w:ilvl w:val="0"/>
          <w:numId w:val="15"/>
        </w:numPr>
        <w:contextualSpacing/>
        <w:rPr>
          <w:rFonts w:asciiTheme="minorEastAsia" w:eastAsiaTheme="minorEastAsia" w:hAnsiTheme="minorEastAsia" w:cstheme="minorEastAsia"/>
        </w:rPr>
      </w:pPr>
      <w:r>
        <w:rPr>
          <w:rFonts w:asciiTheme="minorEastAsia" w:eastAsiaTheme="minorEastAsia" w:hAnsiTheme="minorEastAsia" w:cstheme="minorEastAsia"/>
        </w:rPr>
        <w:t>Document the illegal landing with pictures and/or video</w:t>
      </w:r>
    </w:p>
    <w:p w14:paraId="77D42F49" w14:textId="77777777" w:rsidR="007E40CC" w:rsidRPr="00CD2698" w:rsidRDefault="007E40CC" w:rsidP="007E40CC">
      <w:pPr>
        <w:ind w:left="720"/>
        <w:contextualSpacing/>
        <w:rPr>
          <w:rFonts w:eastAsiaTheme="minorEastAsia"/>
        </w:rPr>
      </w:pPr>
    </w:p>
    <w:p w14:paraId="77D42F4A"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Response Actions</w:t>
      </w:r>
    </w:p>
    <w:p w14:paraId="77D42F4B"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Illegal Landing</w:t>
      </w:r>
    </w:p>
    <w:p w14:paraId="77D42F4C" w14:textId="77777777" w:rsidR="00D54376" w:rsidRPr="00CD2698" w:rsidRDefault="440E8A66" w:rsidP="00D54376">
      <w:pPr>
        <w:rPr>
          <w:rFonts w:eastAsiaTheme="minorEastAsia"/>
        </w:rPr>
      </w:pPr>
      <w:r>
        <w:rPr>
          <w:rFonts w:asciiTheme="minorEastAsia" w:eastAsiaTheme="minorEastAsia" w:hAnsiTheme="minorEastAsia" w:cstheme="minorEastAsia"/>
        </w:rPr>
        <w:t>The following actions should be undertaken following a confirmed illegal landing on Desecheo:</w:t>
      </w:r>
    </w:p>
    <w:p w14:paraId="77D42F4D" w14:textId="77777777" w:rsidR="00D54376" w:rsidRPr="00CD2698"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Place bait and Good Nature traps near the point of entry, Puerto de los Botes, and the helipad</w:t>
      </w:r>
    </w:p>
    <w:p w14:paraId="77D42F4E" w14:textId="77777777" w:rsidR="00D54376" w:rsidRPr="00CD2698"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Conduct sign search in the point of entry looking for signs of high risk species that may have traveled with migrants. </w:t>
      </w:r>
    </w:p>
    <w:p w14:paraId="77D42F4F" w14:textId="77777777" w:rsidR="00D54376" w:rsidRPr="00CD2698"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Place 1 – 2 cameras near the point of entry; these can be reviewed and collected during the annual assessment.</w:t>
      </w:r>
    </w:p>
    <w:p w14:paraId="77D42F50" w14:textId="77777777" w:rsidR="00D54376" w:rsidRDefault="440E8A66" w:rsidP="00D54376">
      <w:pPr>
        <w:numPr>
          <w:ilvl w:val="0"/>
          <w:numId w:val="18"/>
        </w:numPr>
        <w:contextualSpacing/>
        <w:rPr>
          <w:rFonts w:asciiTheme="minorEastAsia" w:eastAsiaTheme="minorEastAsia" w:hAnsiTheme="minorEastAsia" w:cstheme="minorEastAsia"/>
        </w:rPr>
      </w:pPr>
      <w:r>
        <w:rPr>
          <w:rFonts w:asciiTheme="minorEastAsia" w:eastAsiaTheme="minorEastAsia" w:hAnsiTheme="minorEastAsia" w:cstheme="minorEastAsia"/>
        </w:rPr>
        <w:t>Inspect carefully foreign articles such as clothing and back packs; these items could be a pathway for introduction of non-native species.</w:t>
      </w:r>
    </w:p>
    <w:p w14:paraId="77D42F51" w14:textId="77777777" w:rsidR="007E40CC" w:rsidRPr="00CD2698" w:rsidRDefault="007E40CC" w:rsidP="007E40CC">
      <w:pPr>
        <w:ind w:left="720"/>
        <w:contextualSpacing/>
        <w:rPr>
          <w:rFonts w:eastAsiaTheme="minorEastAsia"/>
        </w:rPr>
      </w:pPr>
    </w:p>
    <w:p w14:paraId="77D42F52" w14:textId="77777777" w:rsidR="00D54376" w:rsidRPr="00CD2698" w:rsidRDefault="440E8A66" w:rsidP="00D54376">
      <w:pPr>
        <w:spacing w:before="200" w:after="0" w:line="271" w:lineRule="auto"/>
        <w:outlineLvl w:val="2"/>
        <w:rPr>
          <w:rFonts w:eastAsiaTheme="majorEastAsia" w:cstheme="majorBidi"/>
          <w:b/>
          <w:bCs/>
          <w:i/>
        </w:rPr>
      </w:pPr>
      <w:r w:rsidRPr="440E8A66">
        <w:rPr>
          <w:rFonts w:asciiTheme="majorBidi" w:eastAsiaTheme="majorBidi" w:hAnsiTheme="majorBidi" w:cstheme="majorBidi"/>
          <w:b/>
          <w:bCs/>
          <w:i/>
          <w:iCs/>
        </w:rPr>
        <w:t>Confirmed Incursion</w:t>
      </w:r>
    </w:p>
    <w:p w14:paraId="77D42F53" w14:textId="77777777" w:rsidR="00D54376" w:rsidRPr="00CD2698" w:rsidRDefault="440E8A66" w:rsidP="00D54376">
      <w:pPr>
        <w:rPr>
          <w:rFonts w:eastAsiaTheme="minorEastAsia"/>
        </w:rPr>
      </w:pPr>
      <w:r>
        <w:rPr>
          <w:rFonts w:asciiTheme="minorEastAsia" w:eastAsiaTheme="minorEastAsia" w:hAnsiTheme="minorEastAsia" w:cstheme="minorEastAsia"/>
        </w:rPr>
        <w:t>The following are recommended response actions following a confirmed incursion on Desecheo:</w:t>
      </w:r>
    </w:p>
    <w:p w14:paraId="77D42F54"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lastRenderedPageBreak/>
        <w:t>Rodents</w:t>
      </w:r>
    </w:p>
    <w:p w14:paraId="77D42F55"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Use a variety of removal methods including bait stations, snap traps, cage traps, and/or hand broadcast of bait.</w:t>
      </w:r>
    </w:p>
    <w:p w14:paraId="77D42F56"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Trapping and bait station grid should cover all habitat types across the island. Traps and bait stations should be placed at a higher density around key habitat and detection sites.</w:t>
      </w:r>
    </w:p>
    <w:p w14:paraId="77D42F57"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All trap and bait station locations should be numbered, visibly marked, and mapped.  Any member of the response team should be able to easily locate every location.</w:t>
      </w:r>
    </w:p>
    <w:p w14:paraId="77D42F58"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Place traps in locations with plenty of natural cover, and where animals are likely to be active.  Place additional traps near any footprints or scat.</w:t>
      </w:r>
    </w:p>
    <w:p w14:paraId="77D42F59"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Traps should be covered and/or placed in locations (e.g. attached to tree limbs) that reduce the chance of interference by non-targets. </w:t>
      </w:r>
    </w:p>
    <w:p w14:paraId="77D42F5A"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Bait traps with known attractants: the team will check all traps and bait stations daily or every other day (peanut butter mixed with rolled oats makes good rodent bait).</w:t>
      </w:r>
    </w:p>
    <w:p w14:paraId="77D42F5B"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Keep detailed records; any sign should be recorded and analyzed. </w:t>
      </w:r>
    </w:p>
    <w:p w14:paraId="77D42F5C" w14:textId="77777777" w:rsidR="00D54376" w:rsidRPr="00CD2698"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DNA should be collected from any animals removed; DNA analysis may help determine source population.</w:t>
      </w:r>
    </w:p>
    <w:p w14:paraId="77D42F5D" w14:textId="77777777" w:rsidR="00D54376" w:rsidRDefault="440E8A66" w:rsidP="00D54376">
      <w:pPr>
        <w:numPr>
          <w:ilvl w:val="0"/>
          <w:numId w:val="11"/>
        </w:numPr>
        <w:contextualSpacing/>
        <w:rPr>
          <w:rFonts w:asciiTheme="minorEastAsia" w:eastAsiaTheme="minorEastAsia" w:hAnsiTheme="minorEastAsia" w:cstheme="minorEastAsia"/>
        </w:rPr>
      </w:pPr>
      <w:r>
        <w:rPr>
          <w:rFonts w:asciiTheme="minorEastAsia" w:eastAsiaTheme="minorEastAsia" w:hAnsiTheme="minorEastAsia" w:cstheme="minorEastAsia"/>
        </w:rPr>
        <w:t>Staff should continually search for sign and new trap locations.</w:t>
      </w:r>
    </w:p>
    <w:p w14:paraId="77D42F5E" w14:textId="77777777" w:rsidR="007E40CC" w:rsidRPr="00CD2698" w:rsidRDefault="007E40CC" w:rsidP="007E40CC">
      <w:pPr>
        <w:ind w:left="720"/>
        <w:contextualSpacing/>
        <w:rPr>
          <w:rFonts w:eastAsiaTheme="minorEastAsia"/>
        </w:rPr>
      </w:pPr>
    </w:p>
    <w:p w14:paraId="77D42F5F"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Mammalian Predators</w:t>
      </w:r>
    </w:p>
    <w:p w14:paraId="77D42F60" w14:textId="79DB4E9E" w:rsidR="00D54376" w:rsidRPr="00CD2698" w:rsidRDefault="440E8A66" w:rsidP="00D54376">
      <w:pPr>
        <w:numPr>
          <w:ilvl w:val="0"/>
          <w:numId w:val="12"/>
        </w:numPr>
        <w:contextualSpacing/>
        <w:rPr>
          <w:rFonts w:asciiTheme="minorEastAsia" w:eastAsiaTheme="minorEastAsia" w:hAnsiTheme="minorEastAsia" w:cstheme="minorEastAsia"/>
        </w:rPr>
      </w:pPr>
      <w:r>
        <w:rPr>
          <w:rFonts w:asciiTheme="minorEastAsia" w:eastAsiaTheme="minorEastAsia" w:hAnsiTheme="minorEastAsia" w:cstheme="minorEastAsia"/>
        </w:rPr>
        <w:t>A variety of trap types should be used including snares, foothold traps, conibear traps, and box traps.  Exact size and trapping techniques will be dictated by the target animal.</w:t>
      </w:r>
      <w:r w:rsidR="009720CA">
        <w:rPr>
          <w:rFonts w:asciiTheme="minorEastAsia" w:eastAsiaTheme="minorEastAsia" w:hAnsiTheme="minorEastAsia" w:cstheme="minorEastAsia"/>
        </w:rPr>
        <w:t xml:space="preserve">  Experienced trappers must be employed to ensure the most effective placement and setting of individual traps.</w:t>
      </w:r>
    </w:p>
    <w:p w14:paraId="77D42F61" w14:textId="51A82F61" w:rsidR="00D54376" w:rsidRPr="00CD2698" w:rsidRDefault="440E8A66" w:rsidP="00D54376">
      <w:pPr>
        <w:numPr>
          <w:ilvl w:val="0"/>
          <w:numId w:val="12"/>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Hunting is an effective removal tool for many mammals.  </w:t>
      </w:r>
      <w:r w:rsidR="009720CA">
        <w:rPr>
          <w:rFonts w:asciiTheme="minorEastAsia" w:eastAsiaTheme="minorEastAsia" w:hAnsiTheme="minorEastAsia" w:cstheme="minorEastAsia"/>
        </w:rPr>
        <w:t>Night hunting including spotlights, thermal, and night vision technology</w:t>
      </w:r>
      <w:r>
        <w:rPr>
          <w:rFonts w:asciiTheme="minorEastAsia" w:eastAsiaTheme="minorEastAsia" w:hAnsiTheme="minorEastAsia" w:cstheme="minorEastAsia"/>
        </w:rPr>
        <w:t xml:space="preserve"> should be used</w:t>
      </w:r>
      <w:r w:rsidR="009720CA">
        <w:rPr>
          <w:rFonts w:asciiTheme="minorEastAsia" w:eastAsiaTheme="minorEastAsia" w:hAnsiTheme="minorEastAsia" w:cstheme="minorEastAsia"/>
        </w:rPr>
        <w:t xml:space="preserve"> where possible particularly for evasive individuals</w:t>
      </w:r>
      <w:r>
        <w:rPr>
          <w:rFonts w:asciiTheme="minorEastAsia" w:eastAsiaTheme="minorEastAsia" w:hAnsiTheme="minorEastAsia" w:cstheme="minorEastAsia"/>
        </w:rPr>
        <w:t xml:space="preserve">. </w:t>
      </w:r>
    </w:p>
    <w:p w14:paraId="77D42F62" w14:textId="77777777" w:rsidR="00D54376" w:rsidRDefault="440E8A66" w:rsidP="00D54376">
      <w:pPr>
        <w:numPr>
          <w:ilvl w:val="0"/>
          <w:numId w:val="12"/>
        </w:numPr>
        <w:contextualSpacing/>
        <w:rPr>
          <w:rFonts w:asciiTheme="minorEastAsia" w:eastAsiaTheme="minorEastAsia" w:hAnsiTheme="minorEastAsia" w:cstheme="minorEastAsia"/>
        </w:rPr>
      </w:pPr>
      <w:r>
        <w:rPr>
          <w:rFonts w:asciiTheme="minorEastAsia" w:eastAsiaTheme="minorEastAsia" w:hAnsiTheme="minorEastAsia" w:cstheme="minorEastAsia"/>
        </w:rPr>
        <w:t xml:space="preserve"> It is important to use experienced hunters; animals that are shot at and missed will become even more difficult to remove.</w:t>
      </w:r>
    </w:p>
    <w:p w14:paraId="77D42F63" w14:textId="77777777" w:rsidR="007E40CC" w:rsidRPr="00CD2698" w:rsidRDefault="007E40CC" w:rsidP="007E40CC">
      <w:pPr>
        <w:ind w:left="720"/>
        <w:contextualSpacing/>
        <w:rPr>
          <w:rFonts w:eastAsiaTheme="minorEastAsia"/>
        </w:rPr>
      </w:pPr>
    </w:p>
    <w:p w14:paraId="77D42F64"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Reptiles and Amphibians</w:t>
      </w:r>
    </w:p>
    <w:p w14:paraId="77D42F65" w14:textId="77777777" w:rsidR="00D54376" w:rsidRPr="00CD2698" w:rsidRDefault="440E8A66" w:rsidP="00D54376">
      <w:pPr>
        <w:numPr>
          <w:ilvl w:val="0"/>
          <w:numId w:val="13"/>
        </w:numPr>
        <w:contextualSpacing/>
        <w:rPr>
          <w:rFonts w:asciiTheme="minorEastAsia" w:eastAsiaTheme="minorEastAsia" w:hAnsiTheme="minorEastAsia" w:cstheme="minorEastAsia"/>
        </w:rPr>
      </w:pPr>
      <w:r>
        <w:rPr>
          <w:rFonts w:asciiTheme="minorEastAsia" w:eastAsiaTheme="minorEastAsia" w:hAnsiTheme="minorEastAsia" w:cstheme="minorEastAsia"/>
        </w:rPr>
        <w:t>Active search and capture of individuals by hand or using nets or nooses.</w:t>
      </w:r>
    </w:p>
    <w:p w14:paraId="77D42F66" w14:textId="77777777" w:rsidR="00D54376" w:rsidRDefault="440E8A66" w:rsidP="00D54376">
      <w:pPr>
        <w:numPr>
          <w:ilvl w:val="0"/>
          <w:numId w:val="13"/>
        </w:numPr>
        <w:contextualSpacing/>
        <w:rPr>
          <w:rFonts w:asciiTheme="minorEastAsia" w:eastAsiaTheme="minorEastAsia" w:hAnsiTheme="minorEastAsia" w:cstheme="minorEastAsia"/>
        </w:rPr>
      </w:pPr>
      <w:r>
        <w:rPr>
          <w:rFonts w:asciiTheme="minorEastAsia" w:eastAsiaTheme="minorEastAsia" w:hAnsiTheme="minorEastAsia" w:cstheme="minorEastAsia"/>
        </w:rPr>
        <w:t>Drift fences with funnel traps.</w:t>
      </w:r>
    </w:p>
    <w:p w14:paraId="7D0E7B0A" w14:textId="1F9B018D" w:rsidR="009720CA" w:rsidRDefault="009720CA" w:rsidP="00D54376">
      <w:pPr>
        <w:numPr>
          <w:ilvl w:val="0"/>
          <w:numId w:val="13"/>
        </w:numPr>
        <w:contextualSpacing/>
        <w:rPr>
          <w:rFonts w:asciiTheme="minorEastAsia" w:eastAsiaTheme="minorEastAsia" w:hAnsiTheme="minorEastAsia" w:cstheme="minorEastAsia"/>
        </w:rPr>
      </w:pPr>
      <w:r>
        <w:rPr>
          <w:rFonts w:asciiTheme="minorEastAsia" w:eastAsiaTheme="minorEastAsia" w:hAnsiTheme="minorEastAsia" w:cstheme="minorEastAsia"/>
        </w:rPr>
        <w:t>Hunting with firearms or air guns.</w:t>
      </w:r>
    </w:p>
    <w:p w14:paraId="77D42F67" w14:textId="77777777" w:rsidR="007E40CC" w:rsidRPr="00CD2698" w:rsidRDefault="007E40CC" w:rsidP="007E40CC">
      <w:pPr>
        <w:ind w:left="720"/>
        <w:contextualSpacing/>
        <w:rPr>
          <w:rFonts w:eastAsiaTheme="minorEastAsia"/>
        </w:rPr>
      </w:pPr>
    </w:p>
    <w:p w14:paraId="77D42F68" w14:textId="77777777" w:rsidR="00D54376" w:rsidRPr="00CD2698" w:rsidRDefault="440E8A66" w:rsidP="00D54376">
      <w:pPr>
        <w:spacing w:before="200" w:after="0"/>
        <w:outlineLvl w:val="3"/>
        <w:rPr>
          <w:rFonts w:eastAsiaTheme="majorEastAsia" w:cstheme="majorBidi"/>
          <w:b/>
          <w:bCs/>
          <w:iCs/>
        </w:rPr>
      </w:pPr>
      <w:r w:rsidRPr="440E8A66">
        <w:rPr>
          <w:rFonts w:asciiTheme="majorBidi" w:eastAsiaTheme="majorBidi" w:hAnsiTheme="majorBidi" w:cstheme="majorBidi"/>
          <w:b/>
          <w:bCs/>
        </w:rPr>
        <w:t>Harrisia Cactus Mealybug</w:t>
      </w:r>
    </w:p>
    <w:p w14:paraId="77D42F69" w14:textId="77777777" w:rsidR="00D54376" w:rsidRPr="00CD2698" w:rsidRDefault="440E8A66" w:rsidP="00D54376">
      <w:pPr>
        <w:numPr>
          <w:ilvl w:val="0"/>
          <w:numId w:val="14"/>
        </w:numPr>
        <w:contextualSpacing/>
        <w:rPr>
          <w:rFonts w:asciiTheme="minorEastAsia" w:eastAsiaTheme="minorEastAsia" w:hAnsiTheme="minorEastAsia" w:cstheme="minorEastAsia"/>
        </w:rPr>
      </w:pPr>
      <w:r>
        <w:rPr>
          <w:rFonts w:asciiTheme="minorEastAsia" w:eastAsiaTheme="minorEastAsia" w:hAnsiTheme="minorEastAsia" w:cstheme="minorEastAsia"/>
        </w:rPr>
        <w:t>Contact the lead botanists in USFWS, Dept. of Natural Resources of PR and the USDA to determine appropriate control measures.</w:t>
      </w:r>
    </w:p>
    <w:p w14:paraId="77D42F6A" w14:textId="77777777" w:rsidR="00D54376" w:rsidRDefault="440E8A66" w:rsidP="00D54376">
      <w:pPr>
        <w:numPr>
          <w:ilvl w:val="0"/>
          <w:numId w:val="14"/>
        </w:numPr>
        <w:contextualSpacing/>
        <w:rPr>
          <w:rFonts w:asciiTheme="minorEastAsia" w:eastAsiaTheme="minorEastAsia" w:hAnsiTheme="minorEastAsia" w:cstheme="minorEastAsia"/>
        </w:rPr>
      </w:pPr>
      <w:r>
        <w:rPr>
          <w:rFonts w:asciiTheme="minorEastAsia" w:eastAsiaTheme="minorEastAsia" w:hAnsiTheme="minorEastAsia" w:cstheme="minorEastAsia"/>
        </w:rPr>
        <w:t>Continue to monitor other cacti and treat as necessary.</w:t>
      </w:r>
    </w:p>
    <w:p w14:paraId="77D42F6B" w14:textId="77777777" w:rsidR="007E40CC" w:rsidRPr="00CD2698" w:rsidRDefault="007E40CC" w:rsidP="007E40CC">
      <w:pPr>
        <w:ind w:left="720"/>
        <w:contextualSpacing/>
        <w:rPr>
          <w:rFonts w:eastAsiaTheme="minorEastAsia"/>
        </w:rPr>
      </w:pPr>
    </w:p>
    <w:p w14:paraId="77D42F6C" w14:textId="77777777" w:rsidR="00D54376" w:rsidRPr="00CD2698" w:rsidRDefault="440E8A66" w:rsidP="00D54376">
      <w:pPr>
        <w:spacing w:before="200" w:after="0"/>
        <w:outlineLvl w:val="1"/>
        <w:rPr>
          <w:rFonts w:eastAsiaTheme="majorEastAsia" w:cstheme="majorBidi"/>
          <w:b/>
          <w:bCs/>
        </w:rPr>
      </w:pPr>
      <w:r w:rsidRPr="440E8A66">
        <w:rPr>
          <w:rFonts w:asciiTheme="majorBidi" w:eastAsiaTheme="majorBidi" w:hAnsiTheme="majorBidi" w:cstheme="majorBidi"/>
          <w:b/>
          <w:bCs/>
        </w:rPr>
        <w:t>Recommended Equipment</w:t>
      </w:r>
    </w:p>
    <w:p w14:paraId="77D42F6D" w14:textId="77777777" w:rsidR="00D54376" w:rsidRPr="00CD2698" w:rsidRDefault="440E8A66" w:rsidP="00D54376">
      <w:pPr>
        <w:rPr>
          <w:rFonts w:eastAsiaTheme="minorEastAsia"/>
        </w:rPr>
      </w:pPr>
      <w:r>
        <w:rPr>
          <w:rFonts w:asciiTheme="minorEastAsia" w:eastAsiaTheme="minorEastAsia" w:hAnsiTheme="minorEastAsia" w:cstheme="minorEastAsia"/>
        </w:rPr>
        <w:t>The table below provides guidance on what items may be necessary for responding to an incursion. The kit can also serve as an example of what things may be necessary to implement a long term monitoring program on the island.  Note that not all items will be needed for each incursion, the nature of the incursion will dictate what exactly must be taken.</w:t>
      </w:r>
    </w:p>
    <w:p w14:paraId="77D42F6E" w14:textId="709846A7" w:rsidR="00D54376" w:rsidRPr="00CD2698" w:rsidRDefault="440E8A66" w:rsidP="00D54376">
      <w:pPr>
        <w:rPr>
          <w:rFonts w:eastAsiaTheme="minorEastAsia"/>
        </w:rPr>
      </w:pPr>
      <w:r>
        <w:rPr>
          <w:rFonts w:asciiTheme="minorEastAsia" w:eastAsiaTheme="minorEastAsia" w:hAnsiTheme="minorEastAsia" w:cstheme="minorEastAsia"/>
        </w:rPr>
        <w:lastRenderedPageBreak/>
        <w:t>Ideally, these supplies will be acquired in advance and stored at the Desecheo storage facility and/or Refuge office.  However, many of the items can be purchased easily before a trip to the island</w:t>
      </w:r>
      <w:r w:rsidR="009720CA">
        <w:rPr>
          <w:rFonts w:asciiTheme="minorEastAsia" w:eastAsiaTheme="minorEastAsia" w:hAnsiTheme="minorEastAsia" w:cstheme="minorEastAsia"/>
        </w:rPr>
        <w:t xml:space="preserve"> however a delayed response to the site may be the result</w:t>
      </w:r>
      <w:r>
        <w:rPr>
          <w:rFonts w:asciiTheme="minorEastAsia" w:eastAsiaTheme="minorEastAsia" w:hAnsiTheme="minorEastAsia" w:cstheme="minorEastAsia"/>
        </w:rPr>
        <w:t>.  Items that require greater lead time to source (e.g. 1” plastic squares for chew tags) should be obtained in advance.</w:t>
      </w:r>
    </w:p>
    <w:tbl>
      <w:tblPr>
        <w:tblStyle w:val="TableGrid"/>
        <w:tblW w:w="9475" w:type="dxa"/>
        <w:jc w:val="center"/>
        <w:tblLook w:val="04A0" w:firstRow="1" w:lastRow="0" w:firstColumn="1" w:lastColumn="0" w:noHBand="0" w:noVBand="1"/>
      </w:tblPr>
      <w:tblGrid>
        <w:gridCol w:w="7226"/>
        <w:gridCol w:w="2249"/>
      </w:tblGrid>
      <w:tr w:rsidR="00D54376" w:rsidRPr="00CD2698" w14:paraId="77D42F71" w14:textId="77777777" w:rsidTr="440E8A66">
        <w:trPr>
          <w:trHeight w:val="476"/>
          <w:jc w:val="center"/>
        </w:trPr>
        <w:tc>
          <w:tcPr>
            <w:tcW w:w="7226" w:type="dxa"/>
            <w:shd w:val="clear" w:color="auto" w:fill="D9D9D9" w:themeFill="background1" w:themeFillShade="D9"/>
            <w:vAlign w:val="center"/>
          </w:tcPr>
          <w:p w14:paraId="77D42F6F" w14:textId="77777777" w:rsidR="00D54376" w:rsidRPr="00CD2698" w:rsidRDefault="440E8A66" w:rsidP="00D54376">
            <w:pPr>
              <w:jc w:val="center"/>
              <w:rPr>
                <w:b/>
              </w:rPr>
            </w:pPr>
            <w:r w:rsidRPr="440E8A66">
              <w:rPr>
                <w:b/>
                <w:bCs/>
              </w:rPr>
              <w:t>Item</w:t>
            </w:r>
          </w:p>
        </w:tc>
        <w:tc>
          <w:tcPr>
            <w:tcW w:w="2249" w:type="dxa"/>
            <w:shd w:val="clear" w:color="auto" w:fill="D9D9D9" w:themeFill="background1" w:themeFillShade="D9"/>
            <w:vAlign w:val="center"/>
          </w:tcPr>
          <w:p w14:paraId="77D42F70" w14:textId="77777777" w:rsidR="00D54376" w:rsidRPr="00CD2698" w:rsidRDefault="440E8A66" w:rsidP="00D54376">
            <w:pPr>
              <w:jc w:val="center"/>
              <w:rPr>
                <w:b/>
              </w:rPr>
            </w:pPr>
            <w:r w:rsidRPr="440E8A66">
              <w:rPr>
                <w:b/>
                <w:bCs/>
              </w:rPr>
              <w:t>Quantity</w:t>
            </w:r>
          </w:p>
        </w:tc>
      </w:tr>
      <w:tr w:rsidR="00D54376" w:rsidRPr="00CD2698" w14:paraId="77D42F74" w14:textId="77777777" w:rsidTr="440E8A66">
        <w:trPr>
          <w:jc w:val="center"/>
        </w:trPr>
        <w:tc>
          <w:tcPr>
            <w:tcW w:w="7226" w:type="dxa"/>
          </w:tcPr>
          <w:p w14:paraId="77D42F72" w14:textId="77777777" w:rsidR="00D54376" w:rsidRPr="00CD2698" w:rsidRDefault="440E8A66" w:rsidP="00D54376">
            <w:r>
              <w:t>Laminated map of Desecheo Island with likely incursion sights noted</w:t>
            </w:r>
          </w:p>
        </w:tc>
        <w:tc>
          <w:tcPr>
            <w:tcW w:w="2249" w:type="dxa"/>
          </w:tcPr>
          <w:p w14:paraId="77D42F73" w14:textId="77777777" w:rsidR="00D54376" w:rsidRPr="00CD2698" w:rsidRDefault="440E8A66" w:rsidP="00D54376">
            <w:r>
              <w:t>1</w:t>
            </w:r>
          </w:p>
        </w:tc>
      </w:tr>
      <w:tr w:rsidR="00D54376" w:rsidRPr="00CD2698" w14:paraId="77D42F77" w14:textId="77777777" w:rsidTr="440E8A66">
        <w:trPr>
          <w:jc w:val="center"/>
        </w:trPr>
        <w:tc>
          <w:tcPr>
            <w:tcW w:w="7226" w:type="dxa"/>
          </w:tcPr>
          <w:p w14:paraId="77D42F75" w14:textId="77777777" w:rsidR="00D54376" w:rsidRPr="00CD2698" w:rsidRDefault="440E8A66" w:rsidP="00D54376">
            <w:r>
              <w:t>Photocopies of map for writing on</w:t>
            </w:r>
          </w:p>
        </w:tc>
        <w:tc>
          <w:tcPr>
            <w:tcW w:w="2249" w:type="dxa"/>
          </w:tcPr>
          <w:p w14:paraId="77D42F76" w14:textId="77777777" w:rsidR="00D54376" w:rsidRPr="00CD2698" w:rsidRDefault="440E8A66" w:rsidP="00D54376">
            <w:r>
              <w:t>5</w:t>
            </w:r>
          </w:p>
        </w:tc>
      </w:tr>
      <w:tr w:rsidR="00D54376" w:rsidRPr="00CD2698" w14:paraId="77D42F7A" w14:textId="77777777" w:rsidTr="440E8A66">
        <w:trPr>
          <w:jc w:val="center"/>
        </w:trPr>
        <w:tc>
          <w:tcPr>
            <w:tcW w:w="7226" w:type="dxa"/>
          </w:tcPr>
          <w:p w14:paraId="77D42F78" w14:textId="77777777" w:rsidR="00D54376" w:rsidRPr="00CD2698" w:rsidRDefault="440E8A66" w:rsidP="00D54376">
            <w:r>
              <w:t>Copy of Desecheo Island Biosecurity Plan</w:t>
            </w:r>
          </w:p>
        </w:tc>
        <w:tc>
          <w:tcPr>
            <w:tcW w:w="2249" w:type="dxa"/>
          </w:tcPr>
          <w:p w14:paraId="77D42F79" w14:textId="77777777" w:rsidR="00D54376" w:rsidRPr="00CD2698" w:rsidRDefault="440E8A66" w:rsidP="00D54376">
            <w:r>
              <w:t>1</w:t>
            </w:r>
          </w:p>
        </w:tc>
      </w:tr>
      <w:tr w:rsidR="00D54376" w:rsidRPr="00CD2698" w14:paraId="77D42F7D" w14:textId="77777777" w:rsidTr="440E8A66">
        <w:trPr>
          <w:jc w:val="center"/>
        </w:trPr>
        <w:tc>
          <w:tcPr>
            <w:tcW w:w="7226" w:type="dxa"/>
          </w:tcPr>
          <w:p w14:paraId="77D42F7B" w14:textId="77777777" w:rsidR="00D54376" w:rsidRPr="00CD2698" w:rsidRDefault="440E8A66" w:rsidP="00D54376">
            <w:r>
              <w:t>Contact information for experts in various species</w:t>
            </w:r>
          </w:p>
        </w:tc>
        <w:tc>
          <w:tcPr>
            <w:tcW w:w="2249" w:type="dxa"/>
          </w:tcPr>
          <w:p w14:paraId="77D42F7C" w14:textId="77777777" w:rsidR="00D54376" w:rsidRPr="00CD2698" w:rsidRDefault="440E8A66" w:rsidP="00D54376">
            <w:r>
              <w:t>1</w:t>
            </w:r>
          </w:p>
        </w:tc>
      </w:tr>
      <w:tr w:rsidR="00D54376" w:rsidRPr="00CD2698" w14:paraId="77D42F80" w14:textId="77777777" w:rsidTr="440E8A66">
        <w:trPr>
          <w:jc w:val="center"/>
        </w:trPr>
        <w:tc>
          <w:tcPr>
            <w:tcW w:w="7226" w:type="dxa"/>
          </w:tcPr>
          <w:p w14:paraId="77D42F7E" w14:textId="77777777" w:rsidR="00D54376" w:rsidRPr="00CD2698" w:rsidRDefault="440E8A66" w:rsidP="00D54376">
            <w:r>
              <w:t>Copy of locations of long term monitoring tools</w:t>
            </w:r>
          </w:p>
        </w:tc>
        <w:tc>
          <w:tcPr>
            <w:tcW w:w="2249" w:type="dxa"/>
          </w:tcPr>
          <w:p w14:paraId="77D42F7F" w14:textId="77777777" w:rsidR="00D54376" w:rsidRPr="00CD2698" w:rsidRDefault="440E8A66" w:rsidP="00D54376">
            <w:r>
              <w:t>5</w:t>
            </w:r>
          </w:p>
        </w:tc>
      </w:tr>
      <w:tr w:rsidR="00D54376" w:rsidRPr="00CD2698" w14:paraId="77D42F83" w14:textId="77777777" w:rsidTr="440E8A66">
        <w:trPr>
          <w:jc w:val="center"/>
        </w:trPr>
        <w:tc>
          <w:tcPr>
            <w:tcW w:w="7226" w:type="dxa"/>
          </w:tcPr>
          <w:p w14:paraId="77D42F81" w14:textId="77777777" w:rsidR="00D54376" w:rsidRPr="00CD2698" w:rsidRDefault="440E8A66" w:rsidP="00D54376">
            <w:r>
              <w:t>Copy of user’s manuals of any applicable monitoring tools</w:t>
            </w:r>
          </w:p>
        </w:tc>
        <w:tc>
          <w:tcPr>
            <w:tcW w:w="2249" w:type="dxa"/>
          </w:tcPr>
          <w:p w14:paraId="77D42F82" w14:textId="77777777" w:rsidR="00D54376" w:rsidRPr="00CD2698" w:rsidRDefault="440E8A66" w:rsidP="00D54376">
            <w:r>
              <w:t>1 for each item</w:t>
            </w:r>
          </w:p>
        </w:tc>
      </w:tr>
      <w:tr w:rsidR="00D54376" w:rsidRPr="00CD2698" w14:paraId="77D42F86" w14:textId="77777777" w:rsidTr="440E8A66">
        <w:trPr>
          <w:jc w:val="center"/>
        </w:trPr>
        <w:tc>
          <w:tcPr>
            <w:tcW w:w="7226" w:type="dxa"/>
          </w:tcPr>
          <w:p w14:paraId="77D42F84" w14:textId="77777777" w:rsidR="00D54376" w:rsidRPr="00CD2698" w:rsidRDefault="440E8A66" w:rsidP="00D54376">
            <w:r>
              <w:t xml:space="preserve">Key to identifying likely invaders </w:t>
            </w:r>
          </w:p>
        </w:tc>
        <w:tc>
          <w:tcPr>
            <w:tcW w:w="2249" w:type="dxa"/>
          </w:tcPr>
          <w:p w14:paraId="77D42F85" w14:textId="77777777" w:rsidR="00D54376" w:rsidRPr="00CD2698" w:rsidRDefault="440E8A66" w:rsidP="00D54376">
            <w:r>
              <w:t>5</w:t>
            </w:r>
          </w:p>
        </w:tc>
      </w:tr>
      <w:tr w:rsidR="00D54376" w:rsidRPr="00CD2698" w14:paraId="77D42F89" w14:textId="77777777" w:rsidTr="440E8A66">
        <w:trPr>
          <w:jc w:val="center"/>
        </w:trPr>
        <w:tc>
          <w:tcPr>
            <w:tcW w:w="7226" w:type="dxa"/>
          </w:tcPr>
          <w:p w14:paraId="77D42F87" w14:textId="77777777" w:rsidR="00D54376" w:rsidRPr="00CD2698" w:rsidRDefault="440E8A66" w:rsidP="00D54376">
            <w:r>
              <w:t>Waterproof notebooks</w:t>
            </w:r>
          </w:p>
        </w:tc>
        <w:tc>
          <w:tcPr>
            <w:tcW w:w="2249" w:type="dxa"/>
          </w:tcPr>
          <w:p w14:paraId="77D42F88" w14:textId="77777777" w:rsidR="00D54376" w:rsidRPr="00CD2698" w:rsidRDefault="440E8A66" w:rsidP="00D54376">
            <w:r>
              <w:t>5</w:t>
            </w:r>
          </w:p>
        </w:tc>
      </w:tr>
      <w:tr w:rsidR="00D54376" w:rsidRPr="00CD2698" w14:paraId="77D42F8C" w14:textId="77777777" w:rsidTr="440E8A66">
        <w:trPr>
          <w:jc w:val="center"/>
        </w:trPr>
        <w:tc>
          <w:tcPr>
            <w:tcW w:w="7226" w:type="dxa"/>
          </w:tcPr>
          <w:p w14:paraId="77D42F8A" w14:textId="77777777" w:rsidR="00D54376" w:rsidRPr="00CD2698" w:rsidRDefault="440E8A66" w:rsidP="00D54376">
            <w:r>
              <w:t>Zip-lock bags</w:t>
            </w:r>
          </w:p>
        </w:tc>
        <w:tc>
          <w:tcPr>
            <w:tcW w:w="2249" w:type="dxa"/>
          </w:tcPr>
          <w:p w14:paraId="77D42F8B" w14:textId="77777777" w:rsidR="00D54376" w:rsidRPr="00CD2698" w:rsidRDefault="440E8A66" w:rsidP="00D54376">
            <w:r>
              <w:t>50</w:t>
            </w:r>
          </w:p>
        </w:tc>
      </w:tr>
      <w:tr w:rsidR="00D54376" w:rsidRPr="00CD2698" w14:paraId="77D42F8F" w14:textId="77777777" w:rsidTr="440E8A66">
        <w:trPr>
          <w:jc w:val="center"/>
        </w:trPr>
        <w:tc>
          <w:tcPr>
            <w:tcW w:w="7226" w:type="dxa"/>
          </w:tcPr>
          <w:p w14:paraId="77D42F8D" w14:textId="77777777" w:rsidR="00D54376" w:rsidRPr="00CD2698" w:rsidRDefault="440E8A66" w:rsidP="00D54376">
            <w:r>
              <w:t>Pens/pencils</w:t>
            </w:r>
          </w:p>
        </w:tc>
        <w:tc>
          <w:tcPr>
            <w:tcW w:w="2249" w:type="dxa"/>
          </w:tcPr>
          <w:p w14:paraId="77D42F8E" w14:textId="77777777" w:rsidR="00D54376" w:rsidRPr="00CD2698" w:rsidRDefault="440E8A66" w:rsidP="00D54376">
            <w:r>
              <w:t>10</w:t>
            </w:r>
          </w:p>
        </w:tc>
      </w:tr>
      <w:tr w:rsidR="00D54376" w:rsidRPr="00CD2698" w14:paraId="77D42F92" w14:textId="77777777" w:rsidTr="440E8A66">
        <w:trPr>
          <w:jc w:val="center"/>
        </w:trPr>
        <w:tc>
          <w:tcPr>
            <w:tcW w:w="7226" w:type="dxa"/>
          </w:tcPr>
          <w:p w14:paraId="77D42F90" w14:textId="77777777" w:rsidR="00D54376" w:rsidRPr="00CD2698" w:rsidRDefault="440E8A66" w:rsidP="00D54376">
            <w:r>
              <w:t>Permanent marker</w:t>
            </w:r>
          </w:p>
        </w:tc>
        <w:tc>
          <w:tcPr>
            <w:tcW w:w="2249" w:type="dxa"/>
          </w:tcPr>
          <w:p w14:paraId="77D42F91" w14:textId="77777777" w:rsidR="00D54376" w:rsidRPr="00CD2698" w:rsidRDefault="440E8A66" w:rsidP="00D54376">
            <w:r>
              <w:t>10</w:t>
            </w:r>
          </w:p>
        </w:tc>
      </w:tr>
      <w:tr w:rsidR="00D54376" w:rsidRPr="00CD2698" w14:paraId="77D42F95" w14:textId="77777777" w:rsidTr="440E8A66">
        <w:trPr>
          <w:jc w:val="center"/>
        </w:trPr>
        <w:tc>
          <w:tcPr>
            <w:tcW w:w="7226" w:type="dxa"/>
          </w:tcPr>
          <w:p w14:paraId="77D42F93" w14:textId="77777777" w:rsidR="00D54376" w:rsidRPr="00CD2698" w:rsidRDefault="440E8A66" w:rsidP="00D54376">
            <w:r>
              <w:t>Disposable gloves</w:t>
            </w:r>
          </w:p>
        </w:tc>
        <w:tc>
          <w:tcPr>
            <w:tcW w:w="2249" w:type="dxa"/>
          </w:tcPr>
          <w:p w14:paraId="77D42F94" w14:textId="77777777" w:rsidR="00D54376" w:rsidRPr="00CD2698" w:rsidRDefault="440E8A66" w:rsidP="00D54376">
            <w:r>
              <w:t>50</w:t>
            </w:r>
          </w:p>
        </w:tc>
      </w:tr>
      <w:tr w:rsidR="00D54376" w:rsidRPr="00CD2698" w14:paraId="77D42F98" w14:textId="77777777" w:rsidTr="440E8A66">
        <w:trPr>
          <w:jc w:val="center"/>
        </w:trPr>
        <w:tc>
          <w:tcPr>
            <w:tcW w:w="7226" w:type="dxa"/>
          </w:tcPr>
          <w:p w14:paraId="77D42F96" w14:textId="77777777" w:rsidR="00D54376" w:rsidRPr="00CD2698" w:rsidRDefault="440E8A66" w:rsidP="00D54376">
            <w:r>
              <w:t>GPS unit</w:t>
            </w:r>
          </w:p>
        </w:tc>
        <w:tc>
          <w:tcPr>
            <w:tcW w:w="2249" w:type="dxa"/>
          </w:tcPr>
          <w:p w14:paraId="77D42F97" w14:textId="77777777" w:rsidR="00D54376" w:rsidRPr="00CD2698" w:rsidRDefault="440E8A66" w:rsidP="00D54376">
            <w:r>
              <w:t>2</w:t>
            </w:r>
          </w:p>
        </w:tc>
      </w:tr>
      <w:tr w:rsidR="00D54376" w:rsidRPr="00CD2698" w14:paraId="77D42F9B" w14:textId="77777777" w:rsidTr="440E8A66">
        <w:trPr>
          <w:jc w:val="center"/>
        </w:trPr>
        <w:tc>
          <w:tcPr>
            <w:tcW w:w="7226" w:type="dxa"/>
          </w:tcPr>
          <w:p w14:paraId="77D42F99" w14:textId="77777777" w:rsidR="00D54376" w:rsidRPr="00CD2698" w:rsidRDefault="440E8A66" w:rsidP="00D54376">
            <w:r>
              <w:t>Digital Camera</w:t>
            </w:r>
          </w:p>
        </w:tc>
        <w:tc>
          <w:tcPr>
            <w:tcW w:w="2249" w:type="dxa"/>
          </w:tcPr>
          <w:p w14:paraId="77D42F9A" w14:textId="77777777" w:rsidR="00D54376" w:rsidRPr="00CD2698" w:rsidRDefault="440E8A66" w:rsidP="00D54376">
            <w:r>
              <w:t>2</w:t>
            </w:r>
          </w:p>
        </w:tc>
      </w:tr>
      <w:tr w:rsidR="00D54376" w:rsidRPr="00CD2698" w14:paraId="77D42F9E" w14:textId="77777777" w:rsidTr="440E8A66">
        <w:trPr>
          <w:jc w:val="center"/>
        </w:trPr>
        <w:tc>
          <w:tcPr>
            <w:tcW w:w="7226" w:type="dxa"/>
          </w:tcPr>
          <w:p w14:paraId="77D42F9C" w14:textId="77777777" w:rsidR="00D54376" w:rsidRPr="00CD2698" w:rsidRDefault="440E8A66" w:rsidP="00D54376">
            <w:r>
              <w:t>Colored flagging</w:t>
            </w:r>
          </w:p>
        </w:tc>
        <w:tc>
          <w:tcPr>
            <w:tcW w:w="2249" w:type="dxa"/>
          </w:tcPr>
          <w:p w14:paraId="77D42F9D" w14:textId="77777777" w:rsidR="00D54376" w:rsidRPr="00CD2698" w:rsidRDefault="440E8A66" w:rsidP="00D54376">
            <w:r>
              <w:t>5 rolls</w:t>
            </w:r>
          </w:p>
        </w:tc>
      </w:tr>
      <w:tr w:rsidR="00D54376" w:rsidRPr="00CD2698" w14:paraId="77D42FA1" w14:textId="77777777" w:rsidTr="440E8A66">
        <w:trPr>
          <w:jc w:val="center"/>
        </w:trPr>
        <w:tc>
          <w:tcPr>
            <w:tcW w:w="7226" w:type="dxa"/>
          </w:tcPr>
          <w:p w14:paraId="77D42F9F" w14:textId="77777777" w:rsidR="00D54376" w:rsidRPr="00CD2698" w:rsidRDefault="440E8A66" w:rsidP="00D54376">
            <w:r>
              <w:t>Spare batteries</w:t>
            </w:r>
          </w:p>
        </w:tc>
        <w:tc>
          <w:tcPr>
            <w:tcW w:w="2249" w:type="dxa"/>
          </w:tcPr>
          <w:p w14:paraId="77D42FA0" w14:textId="77777777" w:rsidR="00D54376" w:rsidRPr="00CD2698" w:rsidRDefault="440E8A66" w:rsidP="00D54376">
            <w:r>
              <w:t>Enough to meet needs</w:t>
            </w:r>
          </w:p>
        </w:tc>
      </w:tr>
      <w:tr w:rsidR="00D54376" w:rsidRPr="00CD2698" w14:paraId="77D42FA4" w14:textId="77777777" w:rsidTr="440E8A66">
        <w:trPr>
          <w:jc w:val="center"/>
        </w:trPr>
        <w:tc>
          <w:tcPr>
            <w:tcW w:w="7226" w:type="dxa"/>
          </w:tcPr>
          <w:p w14:paraId="77D42FA2" w14:textId="77777777" w:rsidR="00D54376" w:rsidRPr="00CD2698" w:rsidRDefault="440E8A66" w:rsidP="00D54376">
            <w:r>
              <w:t>Tape measure</w:t>
            </w:r>
          </w:p>
        </w:tc>
        <w:tc>
          <w:tcPr>
            <w:tcW w:w="2249" w:type="dxa"/>
          </w:tcPr>
          <w:p w14:paraId="77D42FA3" w14:textId="77777777" w:rsidR="00D54376" w:rsidRPr="00CD2698" w:rsidRDefault="440E8A66" w:rsidP="00D54376">
            <w:r>
              <w:t>1</w:t>
            </w:r>
          </w:p>
        </w:tc>
      </w:tr>
      <w:tr w:rsidR="00D54376" w:rsidRPr="00CD2698" w14:paraId="77D42FA7" w14:textId="77777777" w:rsidTr="440E8A66">
        <w:trPr>
          <w:jc w:val="center"/>
        </w:trPr>
        <w:tc>
          <w:tcPr>
            <w:tcW w:w="7226" w:type="dxa"/>
          </w:tcPr>
          <w:p w14:paraId="77D42FA5" w14:textId="77777777" w:rsidR="00D54376" w:rsidRPr="00CD2698" w:rsidRDefault="440E8A66" w:rsidP="00D54376">
            <w:r>
              <w:t>Sharp knife</w:t>
            </w:r>
          </w:p>
        </w:tc>
        <w:tc>
          <w:tcPr>
            <w:tcW w:w="2249" w:type="dxa"/>
          </w:tcPr>
          <w:p w14:paraId="77D42FA6" w14:textId="77777777" w:rsidR="00D54376" w:rsidRPr="00CD2698" w:rsidRDefault="440E8A66" w:rsidP="00D54376">
            <w:r>
              <w:t>1</w:t>
            </w:r>
          </w:p>
        </w:tc>
      </w:tr>
      <w:tr w:rsidR="00D54376" w:rsidRPr="00CD2698" w14:paraId="77D42FAA" w14:textId="77777777" w:rsidTr="440E8A66">
        <w:trPr>
          <w:jc w:val="center"/>
        </w:trPr>
        <w:tc>
          <w:tcPr>
            <w:tcW w:w="7226" w:type="dxa"/>
          </w:tcPr>
          <w:p w14:paraId="77D42FA8" w14:textId="77777777" w:rsidR="00D54376" w:rsidRPr="00CD2698" w:rsidRDefault="440E8A66" w:rsidP="00D54376">
            <w:r>
              <w:t>Various tools (pliers, wire cutters, hammers, spades, etc.)</w:t>
            </w:r>
          </w:p>
        </w:tc>
        <w:tc>
          <w:tcPr>
            <w:tcW w:w="2249" w:type="dxa"/>
          </w:tcPr>
          <w:p w14:paraId="77D42FA9" w14:textId="77777777" w:rsidR="00D54376" w:rsidRPr="00CD2698" w:rsidRDefault="00D54376" w:rsidP="00D54376"/>
        </w:tc>
      </w:tr>
      <w:tr w:rsidR="00D54376" w:rsidRPr="00CD2698" w14:paraId="77D42FAD" w14:textId="77777777" w:rsidTr="440E8A66">
        <w:trPr>
          <w:jc w:val="center"/>
        </w:trPr>
        <w:tc>
          <w:tcPr>
            <w:tcW w:w="7226" w:type="dxa"/>
          </w:tcPr>
          <w:p w14:paraId="77D42FAB" w14:textId="77777777" w:rsidR="00D54376" w:rsidRPr="00CD2698" w:rsidRDefault="440E8A66" w:rsidP="00D54376">
            <w:r>
              <w:t>Radios/satellite phones for communication on island and with mainland</w:t>
            </w:r>
          </w:p>
        </w:tc>
        <w:tc>
          <w:tcPr>
            <w:tcW w:w="2249" w:type="dxa"/>
          </w:tcPr>
          <w:p w14:paraId="77D42FAC" w14:textId="77777777" w:rsidR="00D54376" w:rsidRPr="00CD2698" w:rsidRDefault="440E8A66" w:rsidP="00D54376">
            <w:r>
              <w:t>Enough for crew</w:t>
            </w:r>
          </w:p>
        </w:tc>
      </w:tr>
      <w:tr w:rsidR="00D54376" w:rsidRPr="00CD2698" w14:paraId="77D42FB0" w14:textId="77777777" w:rsidTr="440E8A66">
        <w:trPr>
          <w:jc w:val="center"/>
        </w:trPr>
        <w:tc>
          <w:tcPr>
            <w:tcW w:w="7226" w:type="dxa"/>
          </w:tcPr>
          <w:p w14:paraId="77D42FAE" w14:textId="77777777" w:rsidR="00D54376" w:rsidRPr="00CD2698" w:rsidRDefault="440E8A66" w:rsidP="00D54376">
            <w:r>
              <w:t>Personal protective equipment needed for work (e.g. leather gloves, eye protection, earplugs)</w:t>
            </w:r>
          </w:p>
        </w:tc>
        <w:tc>
          <w:tcPr>
            <w:tcW w:w="2249" w:type="dxa"/>
          </w:tcPr>
          <w:p w14:paraId="77D42FAF" w14:textId="77777777" w:rsidR="00D54376" w:rsidRPr="00CD2698" w:rsidRDefault="440E8A66" w:rsidP="00D54376">
            <w:r>
              <w:t>Enough to meet needs</w:t>
            </w:r>
          </w:p>
        </w:tc>
      </w:tr>
      <w:tr w:rsidR="00D54376" w:rsidRPr="00CD2698" w14:paraId="77D42FB3" w14:textId="77777777" w:rsidTr="440E8A66">
        <w:trPr>
          <w:jc w:val="center"/>
        </w:trPr>
        <w:tc>
          <w:tcPr>
            <w:tcW w:w="7226" w:type="dxa"/>
          </w:tcPr>
          <w:p w14:paraId="77D42FB1" w14:textId="77777777" w:rsidR="00D54376" w:rsidRPr="00CD2698" w:rsidRDefault="440E8A66" w:rsidP="00D54376">
            <w:r>
              <w:t>Insect spray</w:t>
            </w:r>
          </w:p>
        </w:tc>
        <w:tc>
          <w:tcPr>
            <w:tcW w:w="2249" w:type="dxa"/>
          </w:tcPr>
          <w:p w14:paraId="77D42FB2" w14:textId="77777777" w:rsidR="00D54376" w:rsidRPr="00CD2698" w:rsidRDefault="440E8A66" w:rsidP="00D54376">
            <w:r>
              <w:t>1-2</w:t>
            </w:r>
          </w:p>
        </w:tc>
      </w:tr>
      <w:tr w:rsidR="00D54376" w:rsidRPr="00CD2698" w14:paraId="77D42FB6" w14:textId="77777777" w:rsidTr="440E8A66">
        <w:trPr>
          <w:jc w:val="center"/>
        </w:trPr>
        <w:tc>
          <w:tcPr>
            <w:tcW w:w="7226" w:type="dxa"/>
          </w:tcPr>
          <w:p w14:paraId="77D42FB4" w14:textId="77777777" w:rsidR="00D54376" w:rsidRPr="00CD2698" w:rsidRDefault="440E8A66" w:rsidP="00D54376">
            <w:r>
              <w:t>Rodent proof containers</w:t>
            </w:r>
          </w:p>
        </w:tc>
        <w:tc>
          <w:tcPr>
            <w:tcW w:w="2249" w:type="dxa"/>
          </w:tcPr>
          <w:p w14:paraId="77D42FB5" w14:textId="77777777" w:rsidR="00D54376" w:rsidRPr="00CD2698" w:rsidRDefault="440E8A66" w:rsidP="00D54376">
            <w:r>
              <w:t>Enough to meet needs</w:t>
            </w:r>
          </w:p>
        </w:tc>
      </w:tr>
      <w:tr w:rsidR="00D54376" w:rsidRPr="00CD2698" w14:paraId="77D42FB8" w14:textId="77777777" w:rsidTr="440E8A66">
        <w:trPr>
          <w:jc w:val="center"/>
        </w:trPr>
        <w:tc>
          <w:tcPr>
            <w:tcW w:w="9475" w:type="dxa"/>
            <w:gridSpan w:val="2"/>
            <w:shd w:val="clear" w:color="auto" w:fill="D9D9D9" w:themeFill="background1" w:themeFillShade="D9"/>
          </w:tcPr>
          <w:p w14:paraId="77D42FB7" w14:textId="77777777" w:rsidR="00D54376" w:rsidRPr="00CD2698" w:rsidRDefault="440E8A66" w:rsidP="00D54376">
            <w:pPr>
              <w:rPr>
                <w:b/>
              </w:rPr>
            </w:pPr>
            <w:r w:rsidRPr="440E8A66">
              <w:rPr>
                <w:b/>
                <w:bCs/>
              </w:rPr>
              <w:t xml:space="preserve">For rodents </w:t>
            </w:r>
          </w:p>
        </w:tc>
      </w:tr>
      <w:tr w:rsidR="00D54376" w:rsidRPr="00CD2698" w14:paraId="77D42FBB" w14:textId="77777777" w:rsidTr="440E8A66">
        <w:trPr>
          <w:jc w:val="center"/>
        </w:trPr>
        <w:tc>
          <w:tcPr>
            <w:tcW w:w="7226" w:type="dxa"/>
          </w:tcPr>
          <w:p w14:paraId="77D42FB9" w14:textId="77777777" w:rsidR="00D54376" w:rsidRPr="00CD2698" w:rsidRDefault="440E8A66" w:rsidP="00D54376">
            <w:r>
              <w:t>Corrugated plastic cut into 1” squares (sourced in advance)</w:t>
            </w:r>
          </w:p>
        </w:tc>
        <w:tc>
          <w:tcPr>
            <w:tcW w:w="2249" w:type="dxa"/>
          </w:tcPr>
          <w:p w14:paraId="77D42FBA" w14:textId="77777777" w:rsidR="00D54376" w:rsidRPr="00CD2698" w:rsidRDefault="440E8A66" w:rsidP="00D54376">
            <w:r>
              <w:t>1000</w:t>
            </w:r>
          </w:p>
        </w:tc>
      </w:tr>
      <w:tr w:rsidR="00D54376" w:rsidRPr="00CD2698" w14:paraId="77D42FBE" w14:textId="77777777" w:rsidTr="440E8A66">
        <w:trPr>
          <w:jc w:val="center"/>
        </w:trPr>
        <w:tc>
          <w:tcPr>
            <w:tcW w:w="7226" w:type="dxa"/>
          </w:tcPr>
          <w:p w14:paraId="77D42FBC" w14:textId="77777777" w:rsidR="00D54376" w:rsidRPr="00CD2698" w:rsidRDefault="440E8A66" w:rsidP="00D54376">
            <w:r>
              <w:t>Supplies for making candied peanut butter (pan, peanut butter, sugar)</w:t>
            </w:r>
          </w:p>
        </w:tc>
        <w:tc>
          <w:tcPr>
            <w:tcW w:w="2249" w:type="dxa"/>
          </w:tcPr>
          <w:p w14:paraId="77D42FBD" w14:textId="77777777" w:rsidR="00D54376" w:rsidRPr="00CD2698" w:rsidRDefault="440E8A66" w:rsidP="00D54376">
            <w:r>
              <w:t>1</w:t>
            </w:r>
          </w:p>
        </w:tc>
      </w:tr>
      <w:tr w:rsidR="00D54376" w:rsidRPr="00CD2698" w14:paraId="77D42FC1" w14:textId="77777777" w:rsidTr="440E8A66">
        <w:trPr>
          <w:jc w:val="center"/>
        </w:trPr>
        <w:tc>
          <w:tcPr>
            <w:tcW w:w="7226" w:type="dxa"/>
          </w:tcPr>
          <w:p w14:paraId="77D42FBF" w14:textId="77777777" w:rsidR="00D54376" w:rsidRPr="00CD2698" w:rsidRDefault="440E8A66" w:rsidP="00D54376">
            <w:r>
              <w:t>Spool of wire</w:t>
            </w:r>
          </w:p>
        </w:tc>
        <w:tc>
          <w:tcPr>
            <w:tcW w:w="2249" w:type="dxa"/>
          </w:tcPr>
          <w:p w14:paraId="77D42FC0" w14:textId="77777777" w:rsidR="00D54376" w:rsidRPr="00CD2698" w:rsidRDefault="440E8A66" w:rsidP="00D54376">
            <w:r>
              <w:t>1</w:t>
            </w:r>
          </w:p>
        </w:tc>
      </w:tr>
      <w:tr w:rsidR="00D54376" w:rsidRPr="00CD2698" w14:paraId="77D42FC4" w14:textId="77777777" w:rsidTr="440E8A66">
        <w:trPr>
          <w:jc w:val="center"/>
        </w:trPr>
        <w:tc>
          <w:tcPr>
            <w:tcW w:w="7226" w:type="dxa"/>
          </w:tcPr>
          <w:p w14:paraId="77D42FC2" w14:textId="77777777" w:rsidR="00D54376" w:rsidRPr="00CD2698" w:rsidRDefault="440E8A66" w:rsidP="00D54376">
            <w:r>
              <w:t>Pin flags</w:t>
            </w:r>
          </w:p>
        </w:tc>
        <w:tc>
          <w:tcPr>
            <w:tcW w:w="2249" w:type="dxa"/>
          </w:tcPr>
          <w:p w14:paraId="77D42FC3" w14:textId="77777777" w:rsidR="00D54376" w:rsidRPr="00CD2698" w:rsidRDefault="440E8A66" w:rsidP="00D54376">
            <w:r>
              <w:t>500</w:t>
            </w:r>
          </w:p>
        </w:tc>
      </w:tr>
      <w:tr w:rsidR="00D54376" w:rsidRPr="00CD2698" w14:paraId="77D42FC7" w14:textId="77777777" w:rsidTr="440E8A66">
        <w:trPr>
          <w:jc w:val="center"/>
        </w:trPr>
        <w:tc>
          <w:tcPr>
            <w:tcW w:w="7226" w:type="dxa"/>
          </w:tcPr>
          <w:p w14:paraId="77D42FC5" w14:textId="77777777" w:rsidR="00D54376" w:rsidRPr="00CD2698" w:rsidRDefault="440E8A66" w:rsidP="00D54376">
            <w:r>
              <w:t>Spotlight/headlamps for nighttime searches</w:t>
            </w:r>
          </w:p>
        </w:tc>
        <w:tc>
          <w:tcPr>
            <w:tcW w:w="2249" w:type="dxa"/>
          </w:tcPr>
          <w:p w14:paraId="77D42FC6" w14:textId="77777777" w:rsidR="00D54376" w:rsidRPr="00CD2698" w:rsidRDefault="440E8A66" w:rsidP="00D54376">
            <w:r>
              <w:t>1-5</w:t>
            </w:r>
          </w:p>
        </w:tc>
      </w:tr>
      <w:tr w:rsidR="00D54376" w:rsidRPr="00CD2698" w14:paraId="77D42FCA" w14:textId="77777777" w:rsidTr="440E8A66">
        <w:trPr>
          <w:jc w:val="center"/>
        </w:trPr>
        <w:tc>
          <w:tcPr>
            <w:tcW w:w="7226" w:type="dxa"/>
          </w:tcPr>
          <w:p w14:paraId="77D42FC8" w14:textId="77777777" w:rsidR="00D54376" w:rsidRPr="00CD2698" w:rsidRDefault="440E8A66" w:rsidP="00D54376">
            <w:r>
              <w:t>Snap traps (rat and mouse sizes)</w:t>
            </w:r>
          </w:p>
        </w:tc>
        <w:tc>
          <w:tcPr>
            <w:tcW w:w="2249" w:type="dxa"/>
          </w:tcPr>
          <w:p w14:paraId="77D42FC9" w14:textId="77777777" w:rsidR="00D54376" w:rsidRPr="00CD2698" w:rsidRDefault="440E8A66" w:rsidP="00D54376">
            <w:r>
              <w:t>50</w:t>
            </w:r>
          </w:p>
        </w:tc>
      </w:tr>
      <w:tr w:rsidR="00D54376" w:rsidRPr="00CD2698" w14:paraId="77D42FCD" w14:textId="77777777" w:rsidTr="440E8A66">
        <w:trPr>
          <w:jc w:val="center"/>
        </w:trPr>
        <w:tc>
          <w:tcPr>
            <w:tcW w:w="7226" w:type="dxa"/>
          </w:tcPr>
          <w:p w14:paraId="77D42FCB" w14:textId="77777777" w:rsidR="00D54376" w:rsidRPr="00CD2698" w:rsidRDefault="440E8A66" w:rsidP="00D54376">
            <w:r>
              <w:t>Cage traps (Tomahawk size 201 for rats)</w:t>
            </w:r>
          </w:p>
        </w:tc>
        <w:tc>
          <w:tcPr>
            <w:tcW w:w="2249" w:type="dxa"/>
          </w:tcPr>
          <w:p w14:paraId="77D42FCC" w14:textId="77777777" w:rsidR="00D54376" w:rsidRPr="00CD2698" w:rsidRDefault="440E8A66" w:rsidP="00D54376">
            <w:r>
              <w:t>50</w:t>
            </w:r>
          </w:p>
        </w:tc>
      </w:tr>
      <w:tr w:rsidR="00D54376" w:rsidRPr="00CD2698" w14:paraId="77D42FD0" w14:textId="77777777" w:rsidTr="440E8A66">
        <w:trPr>
          <w:jc w:val="center"/>
        </w:trPr>
        <w:tc>
          <w:tcPr>
            <w:tcW w:w="7226" w:type="dxa"/>
          </w:tcPr>
          <w:p w14:paraId="77D42FCE" w14:textId="77777777" w:rsidR="00D54376" w:rsidRPr="00CD2698" w:rsidRDefault="440E8A66" w:rsidP="00D54376">
            <w:r>
              <w:t>Elliott traps (Sherman SFAL folding for mice)</w:t>
            </w:r>
          </w:p>
        </w:tc>
        <w:tc>
          <w:tcPr>
            <w:tcW w:w="2249" w:type="dxa"/>
          </w:tcPr>
          <w:p w14:paraId="77D42FCF" w14:textId="77777777" w:rsidR="00D54376" w:rsidRPr="00CD2698" w:rsidRDefault="440E8A66" w:rsidP="00D54376">
            <w:r>
              <w:t>50</w:t>
            </w:r>
          </w:p>
        </w:tc>
      </w:tr>
      <w:tr w:rsidR="00D54376" w:rsidRPr="00CD2698" w14:paraId="77D42FD3" w14:textId="77777777" w:rsidTr="440E8A66">
        <w:trPr>
          <w:jc w:val="center"/>
        </w:trPr>
        <w:tc>
          <w:tcPr>
            <w:tcW w:w="7226" w:type="dxa"/>
          </w:tcPr>
          <w:p w14:paraId="77D42FD1" w14:textId="77777777" w:rsidR="00D54376" w:rsidRPr="00CD2698" w:rsidRDefault="440E8A66" w:rsidP="00D54376">
            <w:r>
              <w:t>Bait stations</w:t>
            </w:r>
          </w:p>
        </w:tc>
        <w:tc>
          <w:tcPr>
            <w:tcW w:w="2249" w:type="dxa"/>
          </w:tcPr>
          <w:p w14:paraId="77D42FD2" w14:textId="77777777" w:rsidR="00D54376" w:rsidRPr="00CD2698" w:rsidRDefault="440E8A66" w:rsidP="00D54376">
            <w:r>
              <w:t>50</w:t>
            </w:r>
          </w:p>
        </w:tc>
      </w:tr>
      <w:tr w:rsidR="00D54376" w:rsidRPr="00CD2698" w14:paraId="77D42FD6" w14:textId="77777777" w:rsidTr="440E8A66">
        <w:trPr>
          <w:jc w:val="center"/>
        </w:trPr>
        <w:tc>
          <w:tcPr>
            <w:tcW w:w="7226" w:type="dxa"/>
          </w:tcPr>
          <w:p w14:paraId="77D42FD4" w14:textId="77777777" w:rsidR="00D54376" w:rsidRPr="00CD2698" w:rsidRDefault="440E8A66" w:rsidP="00D54376">
            <w:r>
              <w:t>Toxic bait</w:t>
            </w:r>
          </w:p>
        </w:tc>
        <w:tc>
          <w:tcPr>
            <w:tcW w:w="2249" w:type="dxa"/>
          </w:tcPr>
          <w:p w14:paraId="77D42FD5" w14:textId="77777777" w:rsidR="00D54376" w:rsidRPr="00CD2698" w:rsidRDefault="440E8A66" w:rsidP="00D54376">
            <w:r>
              <w:t>Enough to meet needs</w:t>
            </w:r>
          </w:p>
        </w:tc>
      </w:tr>
      <w:tr w:rsidR="00D54376" w:rsidRPr="00CD2698" w14:paraId="77D42FD8" w14:textId="77777777" w:rsidTr="440E8A66">
        <w:trPr>
          <w:jc w:val="center"/>
        </w:trPr>
        <w:tc>
          <w:tcPr>
            <w:tcW w:w="9475" w:type="dxa"/>
            <w:gridSpan w:val="2"/>
            <w:shd w:val="clear" w:color="auto" w:fill="D9D9D9" w:themeFill="background1" w:themeFillShade="D9"/>
          </w:tcPr>
          <w:p w14:paraId="77D42FD7" w14:textId="77777777" w:rsidR="00D54376" w:rsidRPr="00CD2698" w:rsidRDefault="440E8A66" w:rsidP="00D54376">
            <w:pPr>
              <w:rPr>
                <w:b/>
              </w:rPr>
            </w:pPr>
            <w:r w:rsidRPr="440E8A66">
              <w:rPr>
                <w:b/>
                <w:bCs/>
              </w:rPr>
              <w:t>For predators (specifics will vary by species)</w:t>
            </w:r>
          </w:p>
        </w:tc>
      </w:tr>
      <w:tr w:rsidR="00D54376" w:rsidRPr="00CD2698" w14:paraId="77D42FDB" w14:textId="77777777" w:rsidTr="440E8A66">
        <w:trPr>
          <w:jc w:val="center"/>
        </w:trPr>
        <w:tc>
          <w:tcPr>
            <w:tcW w:w="7226" w:type="dxa"/>
          </w:tcPr>
          <w:p w14:paraId="77D42FD9" w14:textId="77777777" w:rsidR="00D54376" w:rsidRPr="00CD2698" w:rsidRDefault="440E8A66" w:rsidP="00D54376">
            <w:r>
              <w:t>Spotlight</w:t>
            </w:r>
          </w:p>
        </w:tc>
        <w:tc>
          <w:tcPr>
            <w:tcW w:w="2249" w:type="dxa"/>
          </w:tcPr>
          <w:p w14:paraId="77D42FDA" w14:textId="77777777" w:rsidR="00D54376" w:rsidRPr="00CD2698" w:rsidRDefault="440E8A66" w:rsidP="00D54376">
            <w:r>
              <w:t>1 per hunter</w:t>
            </w:r>
          </w:p>
        </w:tc>
      </w:tr>
      <w:tr w:rsidR="00D54376" w:rsidRPr="00CD2698" w14:paraId="77D42FDE" w14:textId="77777777" w:rsidTr="440E8A66">
        <w:trPr>
          <w:jc w:val="center"/>
        </w:trPr>
        <w:tc>
          <w:tcPr>
            <w:tcW w:w="7226" w:type="dxa"/>
          </w:tcPr>
          <w:p w14:paraId="77D42FDC" w14:textId="77777777" w:rsidR="00D54376" w:rsidRPr="00CD2698" w:rsidRDefault="440E8A66" w:rsidP="00D54376">
            <w:r>
              <w:t>Batteries for spotlight or a charger and generator</w:t>
            </w:r>
          </w:p>
        </w:tc>
        <w:tc>
          <w:tcPr>
            <w:tcW w:w="2249" w:type="dxa"/>
          </w:tcPr>
          <w:p w14:paraId="77D42FDD" w14:textId="77777777" w:rsidR="00D54376" w:rsidRPr="00CD2698" w:rsidRDefault="00D54376" w:rsidP="00D54376"/>
        </w:tc>
      </w:tr>
      <w:tr w:rsidR="00D54376" w:rsidRPr="00CD2698" w14:paraId="77D42FE1" w14:textId="77777777" w:rsidTr="440E8A66">
        <w:trPr>
          <w:jc w:val="center"/>
        </w:trPr>
        <w:tc>
          <w:tcPr>
            <w:tcW w:w="7226" w:type="dxa"/>
          </w:tcPr>
          <w:p w14:paraId="77D42FDF" w14:textId="77777777" w:rsidR="00D54376" w:rsidRPr="00CD2698" w:rsidRDefault="440E8A66" w:rsidP="00D54376">
            <w:r>
              <w:t xml:space="preserve">Traps other than cage traps (such as leg-hold, conibear, and snare traps; exact </w:t>
            </w:r>
            <w:r>
              <w:lastRenderedPageBreak/>
              <w:t>type/size will determined by target species)</w:t>
            </w:r>
          </w:p>
        </w:tc>
        <w:tc>
          <w:tcPr>
            <w:tcW w:w="2249" w:type="dxa"/>
          </w:tcPr>
          <w:p w14:paraId="77D42FE0" w14:textId="77777777" w:rsidR="00D54376" w:rsidRPr="00CD2698" w:rsidRDefault="440E8A66" w:rsidP="00D54376">
            <w:r>
              <w:lastRenderedPageBreak/>
              <w:t>25</w:t>
            </w:r>
          </w:p>
        </w:tc>
      </w:tr>
      <w:tr w:rsidR="00D54376" w:rsidRPr="00CD2698" w14:paraId="77D42FE4" w14:textId="77777777" w:rsidTr="440E8A66">
        <w:trPr>
          <w:jc w:val="center"/>
        </w:trPr>
        <w:tc>
          <w:tcPr>
            <w:tcW w:w="7226" w:type="dxa"/>
          </w:tcPr>
          <w:p w14:paraId="77D42FE2" w14:textId="77777777" w:rsidR="00D54376" w:rsidRPr="00CD2698" w:rsidRDefault="440E8A66" w:rsidP="00D54376">
            <w:r>
              <w:lastRenderedPageBreak/>
              <w:t>Cage traps (Tomahawk size 205 for mongoose, size 207 for cats)</w:t>
            </w:r>
          </w:p>
        </w:tc>
        <w:tc>
          <w:tcPr>
            <w:tcW w:w="2249" w:type="dxa"/>
          </w:tcPr>
          <w:p w14:paraId="77D42FE3" w14:textId="77777777" w:rsidR="00D54376" w:rsidRPr="00CD2698" w:rsidRDefault="440E8A66" w:rsidP="00D54376">
            <w:r>
              <w:t>25</w:t>
            </w:r>
          </w:p>
        </w:tc>
      </w:tr>
      <w:tr w:rsidR="00D54376" w:rsidRPr="00CD2698" w14:paraId="77D42FE7" w14:textId="77777777" w:rsidTr="440E8A66">
        <w:trPr>
          <w:jc w:val="center"/>
        </w:trPr>
        <w:tc>
          <w:tcPr>
            <w:tcW w:w="7226" w:type="dxa"/>
          </w:tcPr>
          <w:p w14:paraId="77D42FE5" w14:textId="77777777" w:rsidR="00D54376" w:rsidRPr="00CD2698" w:rsidRDefault="440E8A66" w:rsidP="00D54376">
            <w:r>
              <w:t>Bait/lure (e.g. urine and catnip oil for cats, cat food or meat for mongoose)</w:t>
            </w:r>
          </w:p>
        </w:tc>
        <w:tc>
          <w:tcPr>
            <w:tcW w:w="2249" w:type="dxa"/>
          </w:tcPr>
          <w:p w14:paraId="77D42FE6" w14:textId="77777777" w:rsidR="00D54376" w:rsidRPr="00CD2698" w:rsidRDefault="440E8A66" w:rsidP="00D54376">
            <w:r>
              <w:t>Enough to meet needs</w:t>
            </w:r>
          </w:p>
        </w:tc>
      </w:tr>
      <w:tr w:rsidR="00D54376" w:rsidRPr="00CD2698" w14:paraId="77D42FEA" w14:textId="77777777" w:rsidTr="440E8A66">
        <w:trPr>
          <w:jc w:val="center"/>
        </w:trPr>
        <w:tc>
          <w:tcPr>
            <w:tcW w:w="7226" w:type="dxa"/>
          </w:tcPr>
          <w:p w14:paraId="77D42FE8" w14:textId="77777777" w:rsidR="00D54376" w:rsidRPr="00CD2698" w:rsidRDefault="440E8A66" w:rsidP="00D54376">
            <w:r>
              <w:t>Firearms (if hunting is selected as a removal method)</w:t>
            </w:r>
          </w:p>
        </w:tc>
        <w:tc>
          <w:tcPr>
            <w:tcW w:w="2249" w:type="dxa"/>
          </w:tcPr>
          <w:p w14:paraId="77D42FE9" w14:textId="77777777" w:rsidR="00D54376" w:rsidRPr="00CD2698" w:rsidRDefault="440E8A66" w:rsidP="00D54376">
            <w:r>
              <w:t>1 per hunter</w:t>
            </w:r>
          </w:p>
        </w:tc>
      </w:tr>
      <w:tr w:rsidR="00D54376" w:rsidRPr="00CD2698" w14:paraId="77D42FED" w14:textId="77777777" w:rsidTr="440E8A66">
        <w:trPr>
          <w:jc w:val="center"/>
        </w:trPr>
        <w:tc>
          <w:tcPr>
            <w:tcW w:w="7226" w:type="dxa"/>
          </w:tcPr>
          <w:p w14:paraId="77D42FEB" w14:textId="77777777" w:rsidR="00D54376" w:rsidRPr="00CD2698" w:rsidRDefault="440E8A66" w:rsidP="00D54376">
            <w:r>
              <w:t>Ammunition</w:t>
            </w:r>
          </w:p>
        </w:tc>
        <w:tc>
          <w:tcPr>
            <w:tcW w:w="2249" w:type="dxa"/>
          </w:tcPr>
          <w:p w14:paraId="77D42FEC" w14:textId="77777777" w:rsidR="00D54376" w:rsidRPr="00CD2698" w:rsidRDefault="440E8A66" w:rsidP="00D54376">
            <w:r>
              <w:t>Enough to meet needs</w:t>
            </w:r>
          </w:p>
        </w:tc>
      </w:tr>
      <w:tr w:rsidR="00D54376" w:rsidRPr="00CD2698" w14:paraId="77D42FF0" w14:textId="77777777" w:rsidTr="440E8A66">
        <w:trPr>
          <w:jc w:val="center"/>
        </w:trPr>
        <w:tc>
          <w:tcPr>
            <w:tcW w:w="7226" w:type="dxa"/>
          </w:tcPr>
          <w:p w14:paraId="77D42FEE" w14:textId="77777777" w:rsidR="00D54376" w:rsidRPr="00CD2698" w:rsidRDefault="440E8A66" w:rsidP="00D54376">
            <w:r>
              <w:t>Gun cleaning kit</w:t>
            </w:r>
          </w:p>
        </w:tc>
        <w:tc>
          <w:tcPr>
            <w:tcW w:w="2249" w:type="dxa"/>
          </w:tcPr>
          <w:p w14:paraId="77D42FEF" w14:textId="77777777" w:rsidR="00D54376" w:rsidRPr="00CD2698" w:rsidRDefault="440E8A66" w:rsidP="00D54376">
            <w:r>
              <w:t>1-2</w:t>
            </w:r>
          </w:p>
        </w:tc>
      </w:tr>
      <w:tr w:rsidR="00D54376" w:rsidRPr="00CD2698" w14:paraId="77D42FF2" w14:textId="77777777" w:rsidTr="440E8A66">
        <w:trPr>
          <w:jc w:val="center"/>
        </w:trPr>
        <w:tc>
          <w:tcPr>
            <w:tcW w:w="9475" w:type="dxa"/>
            <w:gridSpan w:val="2"/>
            <w:shd w:val="clear" w:color="auto" w:fill="D9D9D9" w:themeFill="background1" w:themeFillShade="D9"/>
          </w:tcPr>
          <w:p w14:paraId="77D42FF1" w14:textId="77777777" w:rsidR="00D54376" w:rsidRPr="00CD2698" w:rsidRDefault="440E8A66" w:rsidP="00D54376">
            <w:pPr>
              <w:rPr>
                <w:b/>
              </w:rPr>
            </w:pPr>
            <w:r w:rsidRPr="440E8A66">
              <w:rPr>
                <w:b/>
                <w:bCs/>
              </w:rPr>
              <w:t>For amphibians (specifics will vary by species)</w:t>
            </w:r>
          </w:p>
        </w:tc>
      </w:tr>
      <w:tr w:rsidR="00D54376" w:rsidRPr="00CD2698" w14:paraId="77D42FF5" w14:textId="77777777" w:rsidTr="440E8A66">
        <w:trPr>
          <w:jc w:val="center"/>
        </w:trPr>
        <w:tc>
          <w:tcPr>
            <w:tcW w:w="7226" w:type="dxa"/>
          </w:tcPr>
          <w:p w14:paraId="77D42FF3" w14:textId="77777777" w:rsidR="00D54376" w:rsidRPr="00CD2698" w:rsidRDefault="440E8A66" w:rsidP="00D54376">
            <w:r>
              <w:t>Funnel traps</w:t>
            </w:r>
          </w:p>
        </w:tc>
        <w:tc>
          <w:tcPr>
            <w:tcW w:w="2249" w:type="dxa"/>
          </w:tcPr>
          <w:p w14:paraId="77D42FF4" w14:textId="77777777" w:rsidR="00D54376" w:rsidRPr="00CD2698" w:rsidRDefault="440E8A66" w:rsidP="00D54376">
            <w:r>
              <w:t>72</w:t>
            </w:r>
          </w:p>
        </w:tc>
      </w:tr>
      <w:tr w:rsidR="00D54376" w:rsidRPr="00CD2698" w14:paraId="77D42FF8" w14:textId="77777777" w:rsidTr="440E8A66">
        <w:trPr>
          <w:jc w:val="center"/>
        </w:trPr>
        <w:tc>
          <w:tcPr>
            <w:tcW w:w="7226" w:type="dxa"/>
          </w:tcPr>
          <w:p w14:paraId="77D42FF6" w14:textId="77777777" w:rsidR="00D54376" w:rsidRPr="00CD2698" w:rsidRDefault="440E8A66" w:rsidP="00D54376">
            <w:r>
              <w:t>Metal flashing to make drift fence (3’x15” segments)</w:t>
            </w:r>
          </w:p>
        </w:tc>
        <w:tc>
          <w:tcPr>
            <w:tcW w:w="2249" w:type="dxa"/>
          </w:tcPr>
          <w:p w14:paraId="77D42FF7" w14:textId="77777777" w:rsidR="00D54376" w:rsidRPr="00CD2698" w:rsidRDefault="440E8A66" w:rsidP="00D54376">
            <w:r>
              <w:t>270</w:t>
            </w:r>
          </w:p>
        </w:tc>
      </w:tr>
      <w:tr w:rsidR="00D54376" w:rsidRPr="00CD2698" w14:paraId="77D42FFB" w14:textId="77777777" w:rsidTr="440E8A66">
        <w:trPr>
          <w:jc w:val="center"/>
        </w:trPr>
        <w:tc>
          <w:tcPr>
            <w:tcW w:w="7226" w:type="dxa"/>
          </w:tcPr>
          <w:p w14:paraId="77D42FF9" w14:textId="77777777" w:rsidR="00D54376" w:rsidRPr="00CD2698" w:rsidRDefault="440E8A66" w:rsidP="00D54376">
            <w:r>
              <w:t>Key to reptiles and amphibians</w:t>
            </w:r>
          </w:p>
        </w:tc>
        <w:tc>
          <w:tcPr>
            <w:tcW w:w="2249" w:type="dxa"/>
          </w:tcPr>
          <w:p w14:paraId="77D42FFA" w14:textId="77777777" w:rsidR="00D54376" w:rsidRPr="00CD2698" w:rsidRDefault="440E8A66" w:rsidP="00D54376">
            <w:r>
              <w:t>1</w:t>
            </w:r>
          </w:p>
        </w:tc>
      </w:tr>
      <w:tr w:rsidR="00D54376" w:rsidRPr="00CD2698" w14:paraId="77D42FFD" w14:textId="77777777" w:rsidTr="440E8A66">
        <w:trPr>
          <w:jc w:val="center"/>
        </w:trPr>
        <w:tc>
          <w:tcPr>
            <w:tcW w:w="9475" w:type="dxa"/>
            <w:gridSpan w:val="2"/>
            <w:shd w:val="clear" w:color="auto" w:fill="D9D9D9" w:themeFill="background1" w:themeFillShade="D9"/>
          </w:tcPr>
          <w:p w14:paraId="77D42FFC" w14:textId="77777777" w:rsidR="00D54376" w:rsidRPr="00CD2698" w:rsidRDefault="440E8A66" w:rsidP="00D54376">
            <w:r w:rsidRPr="440E8A66">
              <w:rPr>
                <w:b/>
                <w:bCs/>
              </w:rPr>
              <w:t>For Harrisia cactus mealybug</w:t>
            </w:r>
          </w:p>
        </w:tc>
      </w:tr>
      <w:tr w:rsidR="00D54376" w:rsidRPr="00CD2698" w14:paraId="77D43000" w14:textId="77777777" w:rsidTr="440E8A66">
        <w:trPr>
          <w:jc w:val="center"/>
        </w:trPr>
        <w:tc>
          <w:tcPr>
            <w:tcW w:w="7226" w:type="dxa"/>
          </w:tcPr>
          <w:p w14:paraId="77D42FFE" w14:textId="77777777" w:rsidR="00D54376" w:rsidRPr="00CD2698" w:rsidRDefault="440E8A66" w:rsidP="00D54376">
            <w:r>
              <w:t>Sharp knives/tools for cutting out tumors</w:t>
            </w:r>
          </w:p>
        </w:tc>
        <w:tc>
          <w:tcPr>
            <w:tcW w:w="2249" w:type="dxa"/>
          </w:tcPr>
          <w:p w14:paraId="77D42FFF" w14:textId="77777777" w:rsidR="00D54376" w:rsidRPr="00CD2698" w:rsidRDefault="440E8A66" w:rsidP="00D54376">
            <w:r>
              <w:t>3</w:t>
            </w:r>
          </w:p>
        </w:tc>
      </w:tr>
      <w:tr w:rsidR="00D54376" w:rsidRPr="00CD2698" w14:paraId="77D43003" w14:textId="77777777" w:rsidTr="440E8A66">
        <w:trPr>
          <w:jc w:val="center"/>
        </w:trPr>
        <w:tc>
          <w:tcPr>
            <w:tcW w:w="7226" w:type="dxa"/>
          </w:tcPr>
          <w:p w14:paraId="77D43001" w14:textId="77777777" w:rsidR="00D54376" w:rsidRPr="00CD2698" w:rsidRDefault="440E8A66" w:rsidP="00D54376">
            <w:r>
              <w:t>Sprayer to apply pesticides</w:t>
            </w:r>
          </w:p>
        </w:tc>
        <w:tc>
          <w:tcPr>
            <w:tcW w:w="2249" w:type="dxa"/>
          </w:tcPr>
          <w:p w14:paraId="77D43002" w14:textId="77777777" w:rsidR="00D54376" w:rsidRPr="00CD2698" w:rsidRDefault="440E8A66" w:rsidP="00D54376">
            <w:r>
              <w:t>3</w:t>
            </w:r>
          </w:p>
        </w:tc>
      </w:tr>
    </w:tbl>
    <w:p w14:paraId="77D43004" w14:textId="77777777" w:rsidR="00D54376" w:rsidRPr="00CD2698" w:rsidRDefault="00D54376" w:rsidP="00D54376">
      <w:pPr>
        <w:pStyle w:val="ListParagraph"/>
        <w:rPr>
          <w:rFonts w:cs="Times New Roman"/>
        </w:rPr>
      </w:pPr>
    </w:p>
    <w:sectPr w:rsidR="00D54376" w:rsidRPr="00CD269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Richard Griffiths" w:date="2016-02-16T07:23:00Z" w:initials="RG">
    <w:p w14:paraId="46A9EB04" w14:textId="21A570C5" w:rsidR="00CE4CDA" w:rsidRDefault="00CE4CDA">
      <w:pPr>
        <w:pStyle w:val="CommentText"/>
      </w:pPr>
      <w:r>
        <w:rPr>
          <w:rStyle w:val="CommentReference"/>
        </w:rPr>
        <w:annotationRef/>
      </w:r>
      <w:r>
        <w:t>Has someone from the Cabo Rojo office been assigned to this</w:t>
      </w:r>
    </w:p>
  </w:comment>
  <w:comment w:id="3" w:author="Pete McClelland" w:date="2016-02-21T22:31:00Z" w:initials="PM">
    <w:p w14:paraId="7AF1A6A6" w14:textId="457609ED" w:rsidR="00CE4CDA" w:rsidRDefault="00CE4CDA">
      <w:pPr>
        <w:pStyle w:val="CommentText"/>
      </w:pPr>
      <w:r>
        <w:rPr>
          <w:rStyle w:val="CommentReference"/>
        </w:rPr>
        <w:annotationRef/>
      </w:r>
      <w:r>
        <w:t>Inspection protocols ! who is responsible!</w:t>
      </w:r>
    </w:p>
  </w:comment>
  <w:comment w:id="4" w:author="Chad" w:date="2016-02-23T12:41:00Z" w:initials="CH">
    <w:p w14:paraId="3C4351CE" w14:textId="63BB72AA" w:rsidR="00CE4CDA" w:rsidRDefault="00CE4CDA">
      <w:pPr>
        <w:pStyle w:val="CommentText"/>
      </w:pPr>
      <w:r>
        <w:rPr>
          <w:rStyle w:val="CommentReference"/>
        </w:rPr>
        <w:annotationRef/>
      </w:r>
      <w:r>
        <w:t>Agreed.  There needs to be a set of protocols that are followed to ensure consistency and a minimum level of security.</w:t>
      </w:r>
    </w:p>
  </w:comment>
  <w:comment w:id="5" w:author="Chad" w:date="2016-02-23T12:50:00Z" w:initials="CH">
    <w:p w14:paraId="7911D535" w14:textId="19A4BB75" w:rsidR="00CE4CDA" w:rsidRDefault="00CE4CDA">
      <w:pPr>
        <w:pStyle w:val="CommentText"/>
      </w:pPr>
      <w:r>
        <w:rPr>
          <w:rStyle w:val="CommentReference"/>
        </w:rPr>
        <w:annotationRef/>
      </w:r>
      <w:r>
        <w:t>Need to indicate how to fumigate and which are recommended fumigants.</w:t>
      </w:r>
    </w:p>
  </w:comment>
  <w:comment w:id="7" w:author="Chad" w:date="2016-02-23T13:12:00Z" w:initials="CH">
    <w:p w14:paraId="00992A73" w14:textId="3B04F75F" w:rsidR="00CE4CDA" w:rsidRDefault="00CE4CDA">
      <w:pPr>
        <w:pStyle w:val="CommentText"/>
      </w:pPr>
      <w:r>
        <w:rPr>
          <w:rStyle w:val="CommentReference"/>
        </w:rPr>
        <w:annotationRef/>
      </w:r>
      <w:r>
        <w:t>How will this be conducted so it is effective?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A9EB04" w15:done="0"/>
  <w15:commentEx w15:paraId="7AF1A6A6" w15:done="0"/>
  <w15:commentEx w15:paraId="3C4351CE" w15:paraIdParent="7AF1A6A6" w15:done="0"/>
  <w15:commentEx w15:paraId="7911D535" w15:done="0"/>
  <w15:commentEx w15:paraId="00992A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82DCF" w14:textId="77777777" w:rsidR="00CE4CDA" w:rsidRDefault="00CE4CDA">
      <w:pPr>
        <w:spacing w:after="0" w:line="240" w:lineRule="auto"/>
      </w:pPr>
      <w:r>
        <w:separator/>
      </w:r>
    </w:p>
  </w:endnote>
  <w:endnote w:type="continuationSeparator" w:id="0">
    <w:p w14:paraId="1BA3B8D4" w14:textId="77777777" w:rsidR="00CE4CDA" w:rsidRDefault="00CE4CDA">
      <w:pPr>
        <w:spacing w:after="0" w:line="240" w:lineRule="auto"/>
      </w:pPr>
      <w:r>
        <w:continuationSeparator/>
      </w:r>
    </w:p>
  </w:endnote>
  <w:endnote w:type="continuationNotice" w:id="1">
    <w:p w14:paraId="5C0E3B7E" w14:textId="77777777" w:rsidR="00CE4CDA" w:rsidRDefault="00CE4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Calibr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Times New Roman">
    <w:altName w:val="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BD9A0" w14:textId="77777777" w:rsidR="00CE4CDA" w:rsidRDefault="00CE4CDA">
      <w:pPr>
        <w:spacing w:after="0" w:line="240" w:lineRule="auto"/>
      </w:pPr>
      <w:r>
        <w:separator/>
      </w:r>
    </w:p>
  </w:footnote>
  <w:footnote w:type="continuationSeparator" w:id="0">
    <w:p w14:paraId="7F583DBB" w14:textId="77777777" w:rsidR="00CE4CDA" w:rsidRDefault="00CE4CDA">
      <w:pPr>
        <w:spacing w:after="0" w:line="240" w:lineRule="auto"/>
      </w:pPr>
      <w:r>
        <w:continuationSeparator/>
      </w:r>
    </w:p>
  </w:footnote>
  <w:footnote w:type="continuationNotice" w:id="1">
    <w:p w14:paraId="7873F9F6" w14:textId="77777777" w:rsidR="00CE4CDA" w:rsidRDefault="00CE4CD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9549C"/>
    <w:multiLevelType w:val="hybridMultilevel"/>
    <w:tmpl w:val="63AE7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626DD"/>
    <w:multiLevelType w:val="hybridMultilevel"/>
    <w:tmpl w:val="6BEE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27FAE"/>
    <w:multiLevelType w:val="hybridMultilevel"/>
    <w:tmpl w:val="DCEE0F10"/>
    <w:lvl w:ilvl="0" w:tplc="B776B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5D75D1"/>
    <w:multiLevelType w:val="hybridMultilevel"/>
    <w:tmpl w:val="53B2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0365A"/>
    <w:multiLevelType w:val="hybridMultilevel"/>
    <w:tmpl w:val="D056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434FD"/>
    <w:multiLevelType w:val="hybridMultilevel"/>
    <w:tmpl w:val="19A29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687CB3"/>
    <w:multiLevelType w:val="hybridMultilevel"/>
    <w:tmpl w:val="8B7C9B9A"/>
    <w:lvl w:ilvl="0" w:tplc="8914453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000AB"/>
    <w:multiLevelType w:val="hybridMultilevel"/>
    <w:tmpl w:val="878E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FE1676"/>
    <w:multiLevelType w:val="hybridMultilevel"/>
    <w:tmpl w:val="D76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F13D9D"/>
    <w:multiLevelType w:val="multilevel"/>
    <w:tmpl w:val="D82001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2E2B57"/>
    <w:multiLevelType w:val="hybridMultilevel"/>
    <w:tmpl w:val="69FA1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146BE8"/>
    <w:multiLevelType w:val="hybridMultilevel"/>
    <w:tmpl w:val="FBD8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AF6672"/>
    <w:multiLevelType w:val="hybridMultilevel"/>
    <w:tmpl w:val="DEF0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AC1480"/>
    <w:multiLevelType w:val="hybridMultilevel"/>
    <w:tmpl w:val="3904B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206829"/>
    <w:multiLevelType w:val="hybridMultilevel"/>
    <w:tmpl w:val="707CD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E5129C"/>
    <w:multiLevelType w:val="hybridMultilevel"/>
    <w:tmpl w:val="5F3A8C72"/>
    <w:lvl w:ilvl="0" w:tplc="04090003">
      <w:start w:val="1"/>
      <w:numFmt w:val="bullet"/>
      <w:lvlText w:val="o"/>
      <w:lvlJc w:val="left"/>
      <w:pPr>
        <w:ind w:left="1240" w:hanging="360"/>
      </w:pPr>
      <w:rPr>
        <w:rFonts w:ascii="Courier New" w:hAnsi="Courier New" w:cs="Courier New" w:hint="default"/>
      </w:rPr>
    </w:lvl>
    <w:lvl w:ilvl="1" w:tplc="04090003" w:tentative="1">
      <w:start w:val="1"/>
      <w:numFmt w:val="bullet"/>
      <w:lvlText w:val="o"/>
      <w:lvlJc w:val="left"/>
      <w:pPr>
        <w:ind w:left="1960" w:hanging="360"/>
      </w:pPr>
      <w:rPr>
        <w:rFonts w:ascii="Courier New" w:hAnsi="Courier New" w:cs="Courier New"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6" w15:restartNumberingAfterBreak="0">
    <w:nsid w:val="758A0651"/>
    <w:multiLevelType w:val="hybridMultilevel"/>
    <w:tmpl w:val="1A743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224A5B"/>
    <w:multiLevelType w:val="hybridMultilevel"/>
    <w:tmpl w:val="7D64E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5326F2"/>
    <w:multiLevelType w:val="hybridMultilevel"/>
    <w:tmpl w:val="87DA4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4"/>
  </w:num>
  <w:num w:numId="5">
    <w:abstractNumId w:val="15"/>
  </w:num>
  <w:num w:numId="6">
    <w:abstractNumId w:val="10"/>
  </w:num>
  <w:num w:numId="7">
    <w:abstractNumId w:val="8"/>
  </w:num>
  <w:num w:numId="8">
    <w:abstractNumId w:val="12"/>
  </w:num>
  <w:num w:numId="9">
    <w:abstractNumId w:val="16"/>
  </w:num>
  <w:num w:numId="10">
    <w:abstractNumId w:val="3"/>
  </w:num>
  <w:num w:numId="11">
    <w:abstractNumId w:val="11"/>
  </w:num>
  <w:num w:numId="12">
    <w:abstractNumId w:val="1"/>
  </w:num>
  <w:num w:numId="13">
    <w:abstractNumId w:val="18"/>
  </w:num>
  <w:num w:numId="14">
    <w:abstractNumId w:val="0"/>
  </w:num>
  <w:num w:numId="15">
    <w:abstractNumId w:val="5"/>
  </w:num>
  <w:num w:numId="16">
    <w:abstractNumId w:val="7"/>
  </w:num>
  <w:num w:numId="17">
    <w:abstractNumId w:val="13"/>
  </w:num>
  <w:num w:numId="18">
    <w:abstractNumId w:val="17"/>
  </w:num>
  <w:num w:numId="19">
    <w:abstractNumId w:val="9"/>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Griffiths">
    <w15:presenceInfo w15:providerId="AD" w15:userId="S003000088815476@LIVE.COM"/>
  </w15:person>
  <w15:person w15:author="Chad">
    <w15:presenceInfo w15:providerId="None" w15:userId="Ch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40C"/>
    <w:rsid w:val="000107E2"/>
    <w:rsid w:val="00012170"/>
    <w:rsid w:val="00016A3F"/>
    <w:rsid w:val="0002403C"/>
    <w:rsid w:val="00054449"/>
    <w:rsid w:val="00063E53"/>
    <w:rsid w:val="00081BF3"/>
    <w:rsid w:val="00083AA1"/>
    <w:rsid w:val="00091076"/>
    <w:rsid w:val="00094475"/>
    <w:rsid w:val="000A5A78"/>
    <w:rsid w:val="000B02F6"/>
    <w:rsid w:val="000B6E85"/>
    <w:rsid w:val="000C1BE9"/>
    <w:rsid w:val="000C5D3F"/>
    <w:rsid w:val="000D0200"/>
    <w:rsid w:val="000E407F"/>
    <w:rsid w:val="000E6DC8"/>
    <w:rsid w:val="000F6876"/>
    <w:rsid w:val="00100C7D"/>
    <w:rsid w:val="00100FED"/>
    <w:rsid w:val="00115D62"/>
    <w:rsid w:val="001203C8"/>
    <w:rsid w:val="00121A4E"/>
    <w:rsid w:val="00145403"/>
    <w:rsid w:val="00151452"/>
    <w:rsid w:val="001600DC"/>
    <w:rsid w:val="00176191"/>
    <w:rsid w:val="00180D50"/>
    <w:rsid w:val="00181FE5"/>
    <w:rsid w:val="00182AC1"/>
    <w:rsid w:val="00191C66"/>
    <w:rsid w:val="001949B1"/>
    <w:rsid w:val="001B51C7"/>
    <w:rsid w:val="001C1FC9"/>
    <w:rsid w:val="001C3532"/>
    <w:rsid w:val="00205564"/>
    <w:rsid w:val="00213051"/>
    <w:rsid w:val="00213DBE"/>
    <w:rsid w:val="00230922"/>
    <w:rsid w:val="00230DA9"/>
    <w:rsid w:val="00232FDC"/>
    <w:rsid w:val="002529C5"/>
    <w:rsid w:val="0025455D"/>
    <w:rsid w:val="0025464C"/>
    <w:rsid w:val="00264C7B"/>
    <w:rsid w:val="0026773E"/>
    <w:rsid w:val="00271F26"/>
    <w:rsid w:val="002A4F2B"/>
    <w:rsid w:val="002F361B"/>
    <w:rsid w:val="00304357"/>
    <w:rsid w:val="00305D7C"/>
    <w:rsid w:val="00313655"/>
    <w:rsid w:val="00322A07"/>
    <w:rsid w:val="0032440C"/>
    <w:rsid w:val="00336523"/>
    <w:rsid w:val="0034556B"/>
    <w:rsid w:val="0034578E"/>
    <w:rsid w:val="003572CF"/>
    <w:rsid w:val="003632D9"/>
    <w:rsid w:val="003644A4"/>
    <w:rsid w:val="00366534"/>
    <w:rsid w:val="00374335"/>
    <w:rsid w:val="00380272"/>
    <w:rsid w:val="00386184"/>
    <w:rsid w:val="003A3886"/>
    <w:rsid w:val="003C0DCD"/>
    <w:rsid w:val="003C7975"/>
    <w:rsid w:val="003D09BB"/>
    <w:rsid w:val="003D1A7B"/>
    <w:rsid w:val="003E306D"/>
    <w:rsid w:val="003E37AA"/>
    <w:rsid w:val="003E474F"/>
    <w:rsid w:val="003E4969"/>
    <w:rsid w:val="00404E89"/>
    <w:rsid w:val="00414320"/>
    <w:rsid w:val="0041608D"/>
    <w:rsid w:val="00416179"/>
    <w:rsid w:val="00421D10"/>
    <w:rsid w:val="00434733"/>
    <w:rsid w:val="00456BCA"/>
    <w:rsid w:val="004634FC"/>
    <w:rsid w:val="004713A1"/>
    <w:rsid w:val="00472009"/>
    <w:rsid w:val="00477B8F"/>
    <w:rsid w:val="0048079B"/>
    <w:rsid w:val="00492691"/>
    <w:rsid w:val="004B470D"/>
    <w:rsid w:val="004C2C3C"/>
    <w:rsid w:val="004C513F"/>
    <w:rsid w:val="004D0940"/>
    <w:rsid w:val="004D2461"/>
    <w:rsid w:val="004E723D"/>
    <w:rsid w:val="0050681F"/>
    <w:rsid w:val="00507CA8"/>
    <w:rsid w:val="0053464A"/>
    <w:rsid w:val="0054462C"/>
    <w:rsid w:val="00545682"/>
    <w:rsid w:val="00571C70"/>
    <w:rsid w:val="00597023"/>
    <w:rsid w:val="005A2210"/>
    <w:rsid w:val="005A5225"/>
    <w:rsid w:val="005B31C3"/>
    <w:rsid w:val="005E062E"/>
    <w:rsid w:val="005E0DFE"/>
    <w:rsid w:val="005F2B22"/>
    <w:rsid w:val="00636583"/>
    <w:rsid w:val="006406D6"/>
    <w:rsid w:val="006479CA"/>
    <w:rsid w:val="006501D8"/>
    <w:rsid w:val="006538A7"/>
    <w:rsid w:val="00665CED"/>
    <w:rsid w:val="00676D17"/>
    <w:rsid w:val="00696455"/>
    <w:rsid w:val="006A5F37"/>
    <w:rsid w:val="006C19A3"/>
    <w:rsid w:val="006C2991"/>
    <w:rsid w:val="006D059D"/>
    <w:rsid w:val="006D1DC5"/>
    <w:rsid w:val="006D1DF6"/>
    <w:rsid w:val="006D390B"/>
    <w:rsid w:val="00742E76"/>
    <w:rsid w:val="007654EA"/>
    <w:rsid w:val="00771F67"/>
    <w:rsid w:val="0077245F"/>
    <w:rsid w:val="0077357F"/>
    <w:rsid w:val="00773815"/>
    <w:rsid w:val="007854BF"/>
    <w:rsid w:val="00791D3B"/>
    <w:rsid w:val="007A567B"/>
    <w:rsid w:val="007B6F98"/>
    <w:rsid w:val="007E25F4"/>
    <w:rsid w:val="007E40CC"/>
    <w:rsid w:val="007F2720"/>
    <w:rsid w:val="00801227"/>
    <w:rsid w:val="008067C3"/>
    <w:rsid w:val="0083344E"/>
    <w:rsid w:val="00844A8A"/>
    <w:rsid w:val="008609D4"/>
    <w:rsid w:val="00862FE7"/>
    <w:rsid w:val="00864ACF"/>
    <w:rsid w:val="00864C4B"/>
    <w:rsid w:val="00865795"/>
    <w:rsid w:val="00884CBD"/>
    <w:rsid w:val="00884EBD"/>
    <w:rsid w:val="00885BEE"/>
    <w:rsid w:val="00890DCA"/>
    <w:rsid w:val="008A0A31"/>
    <w:rsid w:val="008B412E"/>
    <w:rsid w:val="008E191D"/>
    <w:rsid w:val="008F25A7"/>
    <w:rsid w:val="00902F0F"/>
    <w:rsid w:val="009054B5"/>
    <w:rsid w:val="00912028"/>
    <w:rsid w:val="009153C7"/>
    <w:rsid w:val="0092077D"/>
    <w:rsid w:val="009328E2"/>
    <w:rsid w:val="0094622F"/>
    <w:rsid w:val="0095022D"/>
    <w:rsid w:val="009663C1"/>
    <w:rsid w:val="009720CA"/>
    <w:rsid w:val="009738D3"/>
    <w:rsid w:val="00976230"/>
    <w:rsid w:val="009A28E4"/>
    <w:rsid w:val="009B204F"/>
    <w:rsid w:val="009B394E"/>
    <w:rsid w:val="009B728F"/>
    <w:rsid w:val="009D5A33"/>
    <w:rsid w:val="009E125F"/>
    <w:rsid w:val="009E18ED"/>
    <w:rsid w:val="009F3970"/>
    <w:rsid w:val="009F75E9"/>
    <w:rsid w:val="00A1355C"/>
    <w:rsid w:val="00A406D3"/>
    <w:rsid w:val="00A41E2A"/>
    <w:rsid w:val="00A471A9"/>
    <w:rsid w:val="00A63500"/>
    <w:rsid w:val="00A71A1A"/>
    <w:rsid w:val="00A85191"/>
    <w:rsid w:val="00AA1462"/>
    <w:rsid w:val="00AB28DC"/>
    <w:rsid w:val="00AB365F"/>
    <w:rsid w:val="00AC077E"/>
    <w:rsid w:val="00AE02C1"/>
    <w:rsid w:val="00AE259D"/>
    <w:rsid w:val="00AE5558"/>
    <w:rsid w:val="00AF3893"/>
    <w:rsid w:val="00AF54D6"/>
    <w:rsid w:val="00B00644"/>
    <w:rsid w:val="00B02449"/>
    <w:rsid w:val="00B03851"/>
    <w:rsid w:val="00B03CFB"/>
    <w:rsid w:val="00B04902"/>
    <w:rsid w:val="00B3418C"/>
    <w:rsid w:val="00B37A75"/>
    <w:rsid w:val="00B53968"/>
    <w:rsid w:val="00B56D65"/>
    <w:rsid w:val="00B6134A"/>
    <w:rsid w:val="00B65264"/>
    <w:rsid w:val="00B7122C"/>
    <w:rsid w:val="00B73CB6"/>
    <w:rsid w:val="00B8131B"/>
    <w:rsid w:val="00B81372"/>
    <w:rsid w:val="00BB4811"/>
    <w:rsid w:val="00BB6E0B"/>
    <w:rsid w:val="00BC104B"/>
    <w:rsid w:val="00BC7314"/>
    <w:rsid w:val="00BE5C5B"/>
    <w:rsid w:val="00BF2579"/>
    <w:rsid w:val="00BF4D2F"/>
    <w:rsid w:val="00C109BB"/>
    <w:rsid w:val="00C169AE"/>
    <w:rsid w:val="00C20F52"/>
    <w:rsid w:val="00C2254F"/>
    <w:rsid w:val="00C22947"/>
    <w:rsid w:val="00C26783"/>
    <w:rsid w:val="00C33FA5"/>
    <w:rsid w:val="00C427D0"/>
    <w:rsid w:val="00C45364"/>
    <w:rsid w:val="00C50701"/>
    <w:rsid w:val="00C52AF3"/>
    <w:rsid w:val="00C558DB"/>
    <w:rsid w:val="00C55F99"/>
    <w:rsid w:val="00C647E1"/>
    <w:rsid w:val="00C83B7E"/>
    <w:rsid w:val="00CA5369"/>
    <w:rsid w:val="00CB3D9D"/>
    <w:rsid w:val="00CC52E5"/>
    <w:rsid w:val="00CD2698"/>
    <w:rsid w:val="00CE11B4"/>
    <w:rsid w:val="00CE4CDA"/>
    <w:rsid w:val="00CE7DEC"/>
    <w:rsid w:val="00CF10A2"/>
    <w:rsid w:val="00CF718B"/>
    <w:rsid w:val="00D006E3"/>
    <w:rsid w:val="00D016D5"/>
    <w:rsid w:val="00D03C1B"/>
    <w:rsid w:val="00D03D4E"/>
    <w:rsid w:val="00D05BB5"/>
    <w:rsid w:val="00D25202"/>
    <w:rsid w:val="00D35834"/>
    <w:rsid w:val="00D370DF"/>
    <w:rsid w:val="00D51BA3"/>
    <w:rsid w:val="00D54376"/>
    <w:rsid w:val="00D6312D"/>
    <w:rsid w:val="00D66AE8"/>
    <w:rsid w:val="00D74491"/>
    <w:rsid w:val="00D751D7"/>
    <w:rsid w:val="00D75278"/>
    <w:rsid w:val="00D91F51"/>
    <w:rsid w:val="00D933DA"/>
    <w:rsid w:val="00DA63C0"/>
    <w:rsid w:val="00DB66CD"/>
    <w:rsid w:val="00DC3B60"/>
    <w:rsid w:val="00DF2C66"/>
    <w:rsid w:val="00E07911"/>
    <w:rsid w:val="00E12CC8"/>
    <w:rsid w:val="00E15F65"/>
    <w:rsid w:val="00E242DB"/>
    <w:rsid w:val="00E24433"/>
    <w:rsid w:val="00E30DF4"/>
    <w:rsid w:val="00E31723"/>
    <w:rsid w:val="00E63D3C"/>
    <w:rsid w:val="00E71375"/>
    <w:rsid w:val="00E748B7"/>
    <w:rsid w:val="00E83630"/>
    <w:rsid w:val="00EB1C1A"/>
    <w:rsid w:val="00EC7DC4"/>
    <w:rsid w:val="00ED7F27"/>
    <w:rsid w:val="00EF32EA"/>
    <w:rsid w:val="00F11A64"/>
    <w:rsid w:val="00F3507A"/>
    <w:rsid w:val="00F509CA"/>
    <w:rsid w:val="00F56C95"/>
    <w:rsid w:val="00F56ED9"/>
    <w:rsid w:val="00F71560"/>
    <w:rsid w:val="00F91516"/>
    <w:rsid w:val="00F93E6A"/>
    <w:rsid w:val="00FB2C06"/>
    <w:rsid w:val="00FC01A6"/>
    <w:rsid w:val="00FC4DDF"/>
    <w:rsid w:val="00FD303A"/>
    <w:rsid w:val="00FE200E"/>
    <w:rsid w:val="440E8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D42D5D"/>
  <w15:docId w15:val="{00C5FDE3-3F3E-4FCE-967D-721F5FD0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C5D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25A7"/>
    <w:pPr>
      <w:spacing w:before="200" w:after="0"/>
      <w:outlineLvl w:val="1"/>
    </w:pPr>
    <w:rPr>
      <w:rFonts w:asciiTheme="majorHAnsi" w:eastAsiaTheme="majorEastAsia" w:hAnsiTheme="majorHAnsi" w:cstheme="majorBidi"/>
      <w:b/>
      <w:bCs/>
      <w:sz w:val="24"/>
      <w:szCs w:val="26"/>
      <w:u w:val="single"/>
    </w:rPr>
  </w:style>
  <w:style w:type="paragraph" w:styleId="Heading3">
    <w:name w:val="heading 3"/>
    <w:basedOn w:val="Normal"/>
    <w:next w:val="Normal"/>
    <w:link w:val="Heading3Char"/>
    <w:uiPriority w:val="9"/>
    <w:unhideWhenUsed/>
    <w:qFormat/>
    <w:rsid w:val="006D1DF6"/>
    <w:pPr>
      <w:spacing w:before="200" w:after="0" w:line="271" w:lineRule="auto"/>
      <w:outlineLvl w:val="2"/>
    </w:pPr>
    <w:rPr>
      <w:rFonts w:asciiTheme="majorHAnsi" w:eastAsiaTheme="majorEastAsia" w:hAnsiTheme="majorHAnsi" w:cstheme="majorBidi"/>
      <w:b/>
      <w:bCs/>
      <w:i/>
    </w:rPr>
  </w:style>
  <w:style w:type="paragraph" w:styleId="Heading4">
    <w:name w:val="heading 4"/>
    <w:basedOn w:val="Normal"/>
    <w:next w:val="Normal"/>
    <w:link w:val="Heading4Char"/>
    <w:uiPriority w:val="9"/>
    <w:unhideWhenUsed/>
    <w:qFormat/>
    <w:rsid w:val="008F25A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8F25A7"/>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F25A7"/>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F25A7"/>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F25A7"/>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F25A7"/>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2440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2440C"/>
    <w:rPr>
      <w:rFonts w:asciiTheme="majorHAnsi" w:eastAsiaTheme="majorEastAsia" w:hAnsiTheme="majorHAnsi" w:cstheme="majorBidi"/>
      <w:spacing w:val="5"/>
      <w:sz w:val="52"/>
      <w:szCs w:val="52"/>
    </w:rPr>
  </w:style>
  <w:style w:type="table" w:styleId="TableGrid">
    <w:name w:val="Table Grid"/>
    <w:basedOn w:val="TableNormal"/>
    <w:uiPriority w:val="59"/>
    <w:rsid w:val="00A471A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A471A9"/>
    <w:pPr>
      <w:spacing w:line="240" w:lineRule="auto"/>
    </w:pPr>
    <w:rPr>
      <w:rFonts w:eastAsiaTheme="minorEastAsia"/>
      <w:b/>
      <w:bCs/>
      <w:sz w:val="20"/>
      <w:szCs w:val="18"/>
    </w:rPr>
  </w:style>
  <w:style w:type="paragraph" w:styleId="ListParagraph">
    <w:name w:val="List Paragraph"/>
    <w:basedOn w:val="Normal"/>
    <w:uiPriority w:val="34"/>
    <w:qFormat/>
    <w:rsid w:val="00D006E3"/>
    <w:pPr>
      <w:ind w:left="720"/>
      <w:contextualSpacing/>
    </w:pPr>
    <w:rPr>
      <w:rFonts w:eastAsiaTheme="minorEastAsia"/>
    </w:rPr>
  </w:style>
  <w:style w:type="character" w:customStyle="1" w:styleId="Heading3Char">
    <w:name w:val="Heading 3 Char"/>
    <w:basedOn w:val="DefaultParagraphFont"/>
    <w:link w:val="Heading3"/>
    <w:uiPriority w:val="9"/>
    <w:rsid w:val="006D1DF6"/>
    <w:rPr>
      <w:rFonts w:asciiTheme="majorHAnsi" w:eastAsiaTheme="majorEastAsia" w:hAnsiTheme="majorHAnsi" w:cstheme="majorBidi"/>
      <w:b/>
      <w:bCs/>
      <w:i/>
    </w:rPr>
  </w:style>
  <w:style w:type="character" w:customStyle="1" w:styleId="Heading1Char">
    <w:name w:val="Heading 1 Char"/>
    <w:basedOn w:val="DefaultParagraphFont"/>
    <w:link w:val="Heading1"/>
    <w:uiPriority w:val="9"/>
    <w:rsid w:val="000C5D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F25A7"/>
    <w:rPr>
      <w:rFonts w:asciiTheme="majorHAnsi" w:eastAsiaTheme="majorEastAsia" w:hAnsiTheme="majorHAnsi" w:cstheme="majorBidi"/>
      <w:b/>
      <w:bCs/>
      <w:sz w:val="24"/>
      <w:szCs w:val="26"/>
      <w:u w:val="single"/>
    </w:rPr>
  </w:style>
  <w:style w:type="character" w:customStyle="1" w:styleId="Heading4Char">
    <w:name w:val="Heading 4 Char"/>
    <w:basedOn w:val="DefaultParagraphFont"/>
    <w:link w:val="Heading4"/>
    <w:uiPriority w:val="9"/>
    <w:rsid w:val="008F25A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8F25A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F25A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F25A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F25A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F25A7"/>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8F25A7"/>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F25A7"/>
    <w:rPr>
      <w:rFonts w:asciiTheme="majorHAnsi" w:eastAsiaTheme="majorEastAsia" w:hAnsiTheme="majorHAnsi" w:cstheme="majorBidi"/>
      <w:i/>
      <w:iCs/>
      <w:spacing w:val="13"/>
      <w:sz w:val="24"/>
      <w:szCs w:val="24"/>
    </w:rPr>
  </w:style>
  <w:style w:type="character" w:styleId="Strong">
    <w:name w:val="Strong"/>
    <w:uiPriority w:val="22"/>
    <w:qFormat/>
    <w:rsid w:val="008F25A7"/>
    <w:rPr>
      <w:b/>
      <w:bCs/>
    </w:rPr>
  </w:style>
  <w:style w:type="character" w:styleId="Emphasis">
    <w:name w:val="Emphasis"/>
    <w:uiPriority w:val="20"/>
    <w:qFormat/>
    <w:rsid w:val="008F25A7"/>
    <w:rPr>
      <w:b/>
      <w:bCs/>
      <w:i/>
      <w:iCs/>
      <w:spacing w:val="10"/>
      <w:bdr w:val="none" w:sz="0" w:space="0" w:color="auto"/>
      <w:shd w:val="clear" w:color="auto" w:fill="auto"/>
    </w:rPr>
  </w:style>
  <w:style w:type="paragraph" w:styleId="NoSpacing">
    <w:name w:val="No Spacing"/>
    <w:basedOn w:val="Normal"/>
    <w:uiPriority w:val="1"/>
    <w:qFormat/>
    <w:rsid w:val="008F25A7"/>
    <w:pPr>
      <w:spacing w:after="0" w:line="240" w:lineRule="auto"/>
    </w:pPr>
    <w:rPr>
      <w:rFonts w:eastAsiaTheme="minorEastAsia"/>
    </w:rPr>
  </w:style>
  <w:style w:type="paragraph" w:styleId="Quote">
    <w:name w:val="Quote"/>
    <w:basedOn w:val="Normal"/>
    <w:next w:val="Normal"/>
    <w:link w:val="QuoteChar"/>
    <w:uiPriority w:val="29"/>
    <w:qFormat/>
    <w:rsid w:val="008F25A7"/>
    <w:pPr>
      <w:spacing w:before="200" w:after="0"/>
      <w:ind w:left="360" w:right="360"/>
    </w:pPr>
    <w:rPr>
      <w:rFonts w:eastAsiaTheme="minorEastAsia"/>
      <w:i/>
      <w:iCs/>
    </w:rPr>
  </w:style>
  <w:style w:type="character" w:customStyle="1" w:styleId="QuoteChar">
    <w:name w:val="Quote Char"/>
    <w:basedOn w:val="DefaultParagraphFont"/>
    <w:link w:val="Quote"/>
    <w:uiPriority w:val="29"/>
    <w:rsid w:val="008F25A7"/>
    <w:rPr>
      <w:rFonts w:eastAsiaTheme="minorEastAsia"/>
      <w:i/>
      <w:iCs/>
    </w:rPr>
  </w:style>
  <w:style w:type="paragraph" w:styleId="IntenseQuote">
    <w:name w:val="Intense Quote"/>
    <w:basedOn w:val="Normal"/>
    <w:next w:val="Normal"/>
    <w:link w:val="IntenseQuoteChar"/>
    <w:uiPriority w:val="30"/>
    <w:qFormat/>
    <w:rsid w:val="008F25A7"/>
    <w:pPr>
      <w:pBdr>
        <w:bottom w:val="single" w:sz="4" w:space="1" w:color="auto"/>
      </w:pBdr>
      <w:spacing w:before="200" w:after="280"/>
      <w:ind w:left="1008" w:right="1152"/>
      <w:jc w:val="both"/>
    </w:pPr>
    <w:rPr>
      <w:rFonts w:eastAsiaTheme="minorEastAsia"/>
      <w:b/>
      <w:bCs/>
      <w:i/>
      <w:iCs/>
    </w:rPr>
  </w:style>
  <w:style w:type="character" w:customStyle="1" w:styleId="IntenseQuoteChar">
    <w:name w:val="Intense Quote Char"/>
    <w:basedOn w:val="DefaultParagraphFont"/>
    <w:link w:val="IntenseQuote"/>
    <w:uiPriority w:val="30"/>
    <w:rsid w:val="008F25A7"/>
    <w:rPr>
      <w:rFonts w:eastAsiaTheme="minorEastAsia"/>
      <w:b/>
      <w:bCs/>
      <w:i/>
      <w:iCs/>
    </w:rPr>
  </w:style>
  <w:style w:type="character" w:styleId="SubtleEmphasis">
    <w:name w:val="Subtle Emphasis"/>
    <w:uiPriority w:val="19"/>
    <w:qFormat/>
    <w:rsid w:val="008F25A7"/>
    <w:rPr>
      <w:i/>
      <w:iCs/>
    </w:rPr>
  </w:style>
  <w:style w:type="character" w:styleId="IntenseEmphasis">
    <w:name w:val="Intense Emphasis"/>
    <w:uiPriority w:val="21"/>
    <w:qFormat/>
    <w:rsid w:val="008F25A7"/>
    <w:rPr>
      <w:b/>
      <w:bCs/>
    </w:rPr>
  </w:style>
  <w:style w:type="character" w:styleId="SubtleReference">
    <w:name w:val="Subtle Reference"/>
    <w:uiPriority w:val="31"/>
    <w:qFormat/>
    <w:rsid w:val="008F25A7"/>
    <w:rPr>
      <w:smallCaps/>
    </w:rPr>
  </w:style>
  <w:style w:type="character" w:styleId="IntenseReference">
    <w:name w:val="Intense Reference"/>
    <w:uiPriority w:val="32"/>
    <w:qFormat/>
    <w:rsid w:val="008F25A7"/>
    <w:rPr>
      <w:smallCaps/>
      <w:spacing w:val="5"/>
      <w:u w:val="single"/>
    </w:rPr>
  </w:style>
  <w:style w:type="character" w:styleId="BookTitle">
    <w:name w:val="Book Title"/>
    <w:uiPriority w:val="33"/>
    <w:qFormat/>
    <w:rsid w:val="008F25A7"/>
    <w:rPr>
      <w:i/>
      <w:iCs/>
      <w:smallCaps/>
      <w:spacing w:val="5"/>
    </w:rPr>
  </w:style>
  <w:style w:type="paragraph" w:styleId="TOCHeading">
    <w:name w:val="TOC Heading"/>
    <w:basedOn w:val="Heading1"/>
    <w:next w:val="Normal"/>
    <w:uiPriority w:val="39"/>
    <w:semiHidden/>
    <w:unhideWhenUsed/>
    <w:qFormat/>
    <w:rsid w:val="008F25A7"/>
    <w:pPr>
      <w:keepNext w:val="0"/>
      <w:keepLines w:val="0"/>
      <w:contextualSpacing/>
      <w:outlineLvl w:val="9"/>
    </w:pPr>
    <w:rPr>
      <w:color w:val="auto"/>
    </w:rPr>
  </w:style>
  <w:style w:type="table" w:customStyle="1" w:styleId="LightShading1">
    <w:name w:val="Light Shading1"/>
    <w:basedOn w:val="TableNormal"/>
    <w:uiPriority w:val="60"/>
    <w:rsid w:val="008F25A7"/>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8F25A7"/>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8F25A7"/>
    <w:rPr>
      <w:rFonts w:eastAsiaTheme="minorEastAsia"/>
    </w:rPr>
  </w:style>
  <w:style w:type="paragraph" w:styleId="Footer">
    <w:name w:val="footer"/>
    <w:basedOn w:val="Normal"/>
    <w:link w:val="FooterChar"/>
    <w:uiPriority w:val="99"/>
    <w:unhideWhenUsed/>
    <w:rsid w:val="008F25A7"/>
    <w:pPr>
      <w:tabs>
        <w:tab w:val="center" w:pos="4680"/>
        <w:tab w:val="right" w:pos="9360"/>
      </w:tabs>
      <w:spacing w:after="0" w:line="240" w:lineRule="auto"/>
    </w:pPr>
    <w:rPr>
      <w:rFonts w:eastAsiaTheme="minorEastAsia"/>
    </w:rPr>
  </w:style>
  <w:style w:type="character" w:customStyle="1" w:styleId="FooterChar">
    <w:name w:val="Footer Char"/>
    <w:basedOn w:val="DefaultParagraphFont"/>
    <w:link w:val="Footer"/>
    <w:uiPriority w:val="99"/>
    <w:rsid w:val="008F25A7"/>
    <w:rPr>
      <w:rFonts w:eastAsiaTheme="minorEastAsia"/>
    </w:rPr>
  </w:style>
  <w:style w:type="paragraph" w:styleId="BalloonText">
    <w:name w:val="Balloon Text"/>
    <w:basedOn w:val="Normal"/>
    <w:link w:val="BalloonTextChar"/>
    <w:uiPriority w:val="99"/>
    <w:semiHidden/>
    <w:unhideWhenUsed/>
    <w:rsid w:val="008F25A7"/>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8F25A7"/>
    <w:rPr>
      <w:rFonts w:ascii="Tahoma" w:eastAsiaTheme="minorEastAsia" w:hAnsi="Tahoma" w:cs="Tahoma"/>
      <w:sz w:val="16"/>
      <w:szCs w:val="16"/>
    </w:rPr>
  </w:style>
  <w:style w:type="paragraph" w:styleId="TOC1">
    <w:name w:val="toc 1"/>
    <w:basedOn w:val="Normal"/>
    <w:next w:val="Normal"/>
    <w:autoRedefine/>
    <w:uiPriority w:val="39"/>
    <w:unhideWhenUsed/>
    <w:rsid w:val="008F25A7"/>
    <w:pPr>
      <w:spacing w:after="100"/>
    </w:pPr>
    <w:rPr>
      <w:rFonts w:eastAsiaTheme="minorEastAsia"/>
    </w:rPr>
  </w:style>
  <w:style w:type="paragraph" w:styleId="TOC2">
    <w:name w:val="toc 2"/>
    <w:basedOn w:val="Normal"/>
    <w:next w:val="Normal"/>
    <w:autoRedefine/>
    <w:uiPriority w:val="39"/>
    <w:unhideWhenUsed/>
    <w:rsid w:val="008F25A7"/>
    <w:pPr>
      <w:spacing w:after="100"/>
      <w:ind w:left="220"/>
    </w:pPr>
    <w:rPr>
      <w:rFonts w:eastAsiaTheme="minorEastAsia"/>
    </w:rPr>
  </w:style>
  <w:style w:type="character" w:styleId="Hyperlink">
    <w:name w:val="Hyperlink"/>
    <w:basedOn w:val="DefaultParagraphFont"/>
    <w:uiPriority w:val="99"/>
    <w:unhideWhenUsed/>
    <w:rsid w:val="008F25A7"/>
    <w:rPr>
      <w:color w:val="0000FF" w:themeColor="hyperlink"/>
      <w:u w:val="single"/>
    </w:rPr>
  </w:style>
  <w:style w:type="character" w:styleId="CommentReference">
    <w:name w:val="annotation reference"/>
    <w:basedOn w:val="DefaultParagraphFont"/>
    <w:uiPriority w:val="99"/>
    <w:semiHidden/>
    <w:unhideWhenUsed/>
    <w:rsid w:val="008F25A7"/>
    <w:rPr>
      <w:sz w:val="16"/>
      <w:szCs w:val="16"/>
    </w:rPr>
  </w:style>
  <w:style w:type="paragraph" w:styleId="CommentText">
    <w:name w:val="annotation text"/>
    <w:basedOn w:val="Normal"/>
    <w:link w:val="CommentTextChar"/>
    <w:uiPriority w:val="99"/>
    <w:semiHidden/>
    <w:unhideWhenUsed/>
    <w:rsid w:val="008F25A7"/>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8F25A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F25A7"/>
    <w:rPr>
      <w:b/>
      <w:bCs/>
    </w:rPr>
  </w:style>
  <w:style w:type="character" w:customStyle="1" w:styleId="CommentSubjectChar">
    <w:name w:val="Comment Subject Char"/>
    <w:basedOn w:val="CommentTextChar"/>
    <w:link w:val="CommentSubject"/>
    <w:uiPriority w:val="99"/>
    <w:semiHidden/>
    <w:rsid w:val="008F25A7"/>
    <w:rPr>
      <w:rFonts w:eastAsiaTheme="minorEastAsia"/>
      <w:b/>
      <w:bCs/>
      <w:sz w:val="20"/>
      <w:szCs w:val="20"/>
    </w:rPr>
  </w:style>
  <w:style w:type="table" w:styleId="LightShading">
    <w:name w:val="Light Shading"/>
    <w:basedOn w:val="TableNormal"/>
    <w:uiPriority w:val="60"/>
    <w:rsid w:val="008F25A7"/>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3">
    <w:name w:val="toc 3"/>
    <w:basedOn w:val="Normal"/>
    <w:next w:val="Normal"/>
    <w:autoRedefine/>
    <w:uiPriority w:val="39"/>
    <w:unhideWhenUsed/>
    <w:rsid w:val="008F25A7"/>
    <w:pPr>
      <w:spacing w:after="100"/>
      <w:ind w:left="440"/>
    </w:pPr>
    <w:rPr>
      <w:rFonts w:eastAsiaTheme="minorEastAsia"/>
    </w:rPr>
  </w:style>
  <w:style w:type="paragraph" w:styleId="Revision">
    <w:name w:val="Revision"/>
    <w:hidden/>
    <w:uiPriority w:val="99"/>
    <w:semiHidden/>
    <w:rsid w:val="008F25A7"/>
    <w:pPr>
      <w:spacing w:after="0" w:line="240" w:lineRule="auto"/>
    </w:pPr>
    <w:rPr>
      <w:rFonts w:eastAsiaTheme="minorEastAsia"/>
    </w:rPr>
  </w:style>
  <w:style w:type="numbering" w:customStyle="1" w:styleId="NoList1">
    <w:name w:val="No List1"/>
    <w:next w:val="NoList"/>
    <w:uiPriority w:val="99"/>
    <w:semiHidden/>
    <w:unhideWhenUsed/>
    <w:rsid w:val="00D54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Props1.xml><?xml version="1.0" encoding="utf-8"?>
<ds:datastoreItem xmlns:ds="http://schemas.openxmlformats.org/officeDocument/2006/customXml" ds:itemID="{7B1ACD64-27B1-433C-9DC9-FEB69FF098D8}">
  <ds:schemaRefs>
    <ds:schemaRef ds:uri="http://schemas.microsoft.com/sharepoint/v3/contenttype/forms"/>
  </ds:schemaRefs>
</ds:datastoreItem>
</file>

<file path=customXml/itemProps2.xml><?xml version="1.0" encoding="utf-8"?>
<ds:datastoreItem xmlns:ds="http://schemas.openxmlformats.org/officeDocument/2006/customXml" ds:itemID="{DBD859F4-51C5-49DC-85C2-F72E7E60344C}"/>
</file>

<file path=customXml/itemProps3.xml><?xml version="1.0" encoding="utf-8"?>
<ds:datastoreItem xmlns:ds="http://schemas.openxmlformats.org/officeDocument/2006/customXml" ds:itemID="{7CE9C596-1049-4F9F-9BBB-35E30F908A21}">
  <ds:schemaRefs>
    <ds:schemaRef ds:uri="http://purl.org/dc/terms/"/>
    <ds:schemaRef ds:uri="http://purl.org/dc/elements/1.1/"/>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a4e56d88-7366-4162-b9e7-3df1c72f0564"/>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20</Pages>
  <Words>6641</Words>
  <Characters>37854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44407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Sunia Students</dc:creator>
  <cp:lastModifiedBy>David Will</cp:lastModifiedBy>
  <cp:revision>61</cp:revision>
  <cp:lastPrinted>2016-03-10T13:40:00Z</cp:lastPrinted>
  <dcterms:created xsi:type="dcterms:W3CDTF">2016-02-11T18:55:00Z</dcterms:created>
  <dcterms:modified xsi:type="dcterms:W3CDTF">2016-03-10T14:11:00Z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ies>
</file>